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869" w:type="dxa"/>
        <w:tblInd w:w="65" w:type="dxa"/>
        <w:tblCellMar>
          <w:left w:w="70" w:type="dxa"/>
          <w:right w:w="70" w:type="dxa"/>
        </w:tblCellMar>
        <w:tblLook w:val="04A0" w:firstRow="1" w:lastRow="0" w:firstColumn="1" w:lastColumn="0" w:noHBand="0" w:noVBand="1"/>
      </w:tblPr>
      <w:tblGrid>
        <w:gridCol w:w="2352"/>
        <w:gridCol w:w="2898"/>
        <w:gridCol w:w="4052"/>
        <w:gridCol w:w="567"/>
        <w:tblGridChange w:id="0">
          <w:tblGrid>
            <w:gridCol w:w="103"/>
            <w:gridCol w:w="2249"/>
            <w:gridCol w:w="103"/>
            <w:gridCol w:w="2795"/>
            <w:gridCol w:w="103"/>
            <w:gridCol w:w="4052"/>
            <w:gridCol w:w="464"/>
            <w:gridCol w:w="103"/>
          </w:tblGrid>
        </w:tblGridChange>
      </w:tblGrid>
      <w:tr w:rsidR="00B2054F" w:rsidRPr="003C022A" w:rsidTr="00440FD2">
        <w:trPr>
          <w:gridAfter w:val="1"/>
          <w:wAfter w:w="567" w:type="dxa"/>
          <w:trHeight w:val="300"/>
        </w:trPr>
        <w:tc>
          <w:tcPr>
            <w:tcW w:w="9302" w:type="dxa"/>
            <w:gridSpan w:val="3"/>
            <w:tcBorders>
              <w:top w:val="nil"/>
              <w:left w:val="nil"/>
              <w:bottom w:val="nil"/>
              <w:right w:val="nil"/>
            </w:tcBorders>
            <w:shd w:val="clear" w:color="000000" w:fill="FFFFFF"/>
            <w:noWrap/>
          </w:tcPr>
          <w:p w:rsidR="00E1638A" w:rsidRDefault="00E1638A" w:rsidP="00B2054F">
            <w:pPr>
              <w:rPr>
                <w:ins w:id="1" w:author="Author"/>
                <w:b/>
                <w:sz w:val="20"/>
                <w:lang w:val="en-US"/>
              </w:rPr>
            </w:pPr>
            <w:bookmarkStart w:id="2" w:name="_GoBack"/>
            <w:bookmarkEnd w:id="2"/>
            <w:ins w:id="3" w:author="Author">
              <w:r>
                <w:rPr>
                  <w:b/>
                  <w:sz w:val="20"/>
                  <w:lang w:val="en-US"/>
                </w:rPr>
                <w:t>Annex II</w:t>
              </w:r>
            </w:ins>
          </w:p>
          <w:p w:rsidR="00B2054F" w:rsidRPr="00440FD2" w:rsidDel="00E1638A" w:rsidRDefault="00B2054F" w:rsidP="00B2054F">
            <w:pPr>
              <w:rPr>
                <w:del w:id="4" w:author="Author"/>
                <w:b/>
                <w:sz w:val="20"/>
                <w:lang w:val="en-US"/>
              </w:rPr>
            </w:pPr>
            <w:del w:id="5" w:author="Author">
              <w:r w:rsidRPr="00440FD2" w:rsidDel="00E1638A">
                <w:rPr>
                  <w:b/>
                  <w:sz w:val="20"/>
                  <w:lang w:val="en-US"/>
                </w:rPr>
                <w:tab/>
              </w:r>
              <w:r w:rsidRPr="00440FD2" w:rsidDel="00E1638A">
                <w:rPr>
                  <w:b/>
                  <w:sz w:val="20"/>
                  <w:lang w:val="en-US"/>
                </w:rPr>
                <w:tab/>
              </w:r>
            </w:del>
          </w:p>
          <w:p w:rsidR="00E1638A" w:rsidRDefault="00E1638A" w:rsidP="005D3166">
            <w:pPr>
              <w:rPr>
                <w:ins w:id="6" w:author="Author"/>
                <w:b/>
                <w:sz w:val="20"/>
                <w:lang w:val="en-US"/>
              </w:rPr>
            </w:pPr>
          </w:p>
          <w:p w:rsidR="005D3166" w:rsidRPr="00440FD2" w:rsidRDefault="00B2054F" w:rsidP="005D3166">
            <w:pPr>
              <w:rPr>
                <w:b/>
                <w:sz w:val="20"/>
                <w:lang w:val="en-US"/>
              </w:rPr>
            </w:pPr>
            <w:r w:rsidRPr="00440FD2">
              <w:rPr>
                <w:b/>
                <w:sz w:val="20"/>
                <w:lang w:val="en-US"/>
              </w:rPr>
              <w:t>S.12.01</w:t>
            </w:r>
            <w:r w:rsidR="00C76F0D" w:rsidRPr="00EE5758">
              <w:rPr>
                <w:b/>
                <w:sz w:val="20"/>
                <w:lang w:val="en-US"/>
              </w:rPr>
              <w:t xml:space="preserve"> </w:t>
            </w:r>
            <w:r w:rsidR="005D3166" w:rsidRPr="00440FD2">
              <w:rPr>
                <w:b/>
                <w:sz w:val="20"/>
                <w:lang w:val="en-US"/>
              </w:rPr>
              <w:t>- Life and Health SLT Technical Provisions</w:t>
            </w:r>
            <w:r w:rsidR="00181C1B" w:rsidRPr="00EE5758">
              <w:rPr>
                <w:b/>
                <w:sz w:val="20"/>
                <w:lang w:val="en-US"/>
              </w:rPr>
              <w:t xml:space="preserve"> (Old TP</w:t>
            </w:r>
            <w:r w:rsidR="00AC25CF" w:rsidRPr="00EE5758">
              <w:rPr>
                <w:b/>
                <w:sz w:val="20"/>
                <w:lang w:val="en-US"/>
              </w:rPr>
              <w:t>-F1)</w:t>
            </w:r>
          </w:p>
          <w:p w:rsidR="00B2054F" w:rsidRPr="00440FD2" w:rsidRDefault="00B2054F" w:rsidP="00B2054F">
            <w:pPr>
              <w:rPr>
                <w:b/>
                <w:sz w:val="20"/>
                <w:lang w:val="en-US"/>
              </w:rPr>
            </w:pPr>
          </w:p>
          <w:p w:rsidR="005D3166" w:rsidRPr="00440FD2" w:rsidRDefault="005D3166" w:rsidP="005D3166">
            <w:pPr>
              <w:rPr>
                <w:b/>
                <w:bCs/>
                <w:sz w:val="20"/>
                <w:lang w:val="en-US"/>
              </w:rPr>
            </w:pPr>
            <w:r w:rsidRPr="00440FD2">
              <w:rPr>
                <w:b/>
                <w:bCs/>
                <w:sz w:val="20"/>
                <w:lang w:val="en-US"/>
              </w:rPr>
              <w:t>General comments:</w:t>
            </w:r>
          </w:p>
          <w:p w:rsidR="00D55E00" w:rsidRPr="00440FD2" w:rsidRDefault="00D55E00" w:rsidP="005D3166">
            <w:pPr>
              <w:rPr>
                <w:sz w:val="20"/>
                <w:lang w:val="en-US"/>
              </w:rPr>
            </w:pPr>
          </w:p>
          <w:p w:rsidR="00D55E00" w:rsidRPr="00EE5758" w:rsidRDefault="00D55E00" w:rsidP="00D55E00">
            <w:pPr>
              <w:spacing w:line="276" w:lineRule="auto"/>
              <w:jc w:val="both"/>
              <w:rPr>
                <w:sz w:val="20"/>
                <w:lang w:val="en-US"/>
              </w:rPr>
            </w:pPr>
            <w:r w:rsidRPr="00440FD2">
              <w:rPr>
                <w:sz w:val="20"/>
                <w:lang w:val="en-US"/>
              </w:rPr>
              <w:t>This Annex contains additional instructions in relation to the templates included in Annex I of this Regulation. The first column of the next table identifies the items to be reported by identifying the columns and lines as showed in the template in Annex I.</w:t>
            </w:r>
          </w:p>
          <w:p w:rsidR="003276DF" w:rsidRPr="00440FD2" w:rsidRDefault="003276DF" w:rsidP="003276DF">
            <w:pPr>
              <w:jc w:val="both"/>
              <w:rPr>
                <w:sz w:val="20"/>
                <w:lang w:val="en-US"/>
              </w:rPr>
            </w:pPr>
          </w:p>
          <w:p w:rsidR="003276DF" w:rsidRPr="00EE5758" w:rsidRDefault="003276DF" w:rsidP="003276DF">
            <w:pPr>
              <w:jc w:val="both"/>
              <w:rPr>
                <w:sz w:val="20"/>
                <w:lang w:val="en-US"/>
              </w:rPr>
            </w:pPr>
            <w:r w:rsidRPr="00440FD2">
              <w:rPr>
                <w:sz w:val="20"/>
                <w:lang w:val="en-US"/>
              </w:rPr>
              <w:t>This annex relates to quarterly and annual submission of information for individual entities</w:t>
            </w:r>
            <w:r w:rsidR="00965080" w:rsidRPr="00AE1434">
              <w:rPr>
                <w:sz w:val="20"/>
                <w:lang w:val="en-GB"/>
              </w:rPr>
              <w:t>, ring fenced-funds, matching adjustment portfolios and remaining part</w:t>
            </w:r>
            <w:r w:rsidRPr="00440FD2">
              <w:rPr>
                <w:sz w:val="20"/>
                <w:lang w:val="en-US"/>
              </w:rPr>
              <w:t>.</w:t>
            </w:r>
          </w:p>
          <w:p w:rsidR="0060661D" w:rsidRPr="00EE5758" w:rsidRDefault="0060661D" w:rsidP="00D55E00">
            <w:pPr>
              <w:jc w:val="both"/>
              <w:rPr>
                <w:sz w:val="20"/>
                <w:lang w:val="en-US"/>
              </w:rPr>
            </w:pPr>
          </w:p>
          <w:p w:rsidR="00D55E00" w:rsidRPr="00503DD7" w:rsidRDefault="0060661D" w:rsidP="00D55E00">
            <w:pPr>
              <w:jc w:val="both"/>
              <w:rPr>
                <w:sz w:val="20"/>
                <w:lang w:val="en-US"/>
              </w:rPr>
            </w:pPr>
            <w:r w:rsidRPr="00EE5758">
              <w:rPr>
                <w:sz w:val="20"/>
                <w:lang w:val="en-US"/>
              </w:rPr>
              <w:t xml:space="preserve">Undertakings may apply </w:t>
            </w:r>
            <w:r w:rsidR="00AC25CF" w:rsidRPr="00EE5758">
              <w:rPr>
                <w:sz w:val="20"/>
                <w:lang w:val="en-US"/>
              </w:rPr>
              <w:t>appropriate approximations</w:t>
            </w:r>
            <w:r w:rsidRPr="00EE5758">
              <w:rPr>
                <w:sz w:val="20"/>
                <w:lang w:val="en-US"/>
              </w:rPr>
              <w:t xml:space="preserve"> in the </w:t>
            </w:r>
            <w:del w:id="7" w:author="Author">
              <w:r w:rsidRPr="00EE5758" w:rsidDel="008042DC">
                <w:rPr>
                  <w:sz w:val="20"/>
                  <w:lang w:val="en-US"/>
                </w:rPr>
                <w:delText xml:space="preserve">quarterly </w:delText>
              </w:r>
            </w:del>
            <w:r w:rsidRPr="00EE5758">
              <w:rPr>
                <w:sz w:val="20"/>
                <w:lang w:val="en-US"/>
              </w:rPr>
              <w:t xml:space="preserve">calculation of the technical provisions as referred to in </w:t>
            </w:r>
            <w:del w:id="8" w:author="Author">
              <w:r w:rsidRPr="00EE5758" w:rsidDel="00EA351F">
                <w:rPr>
                  <w:sz w:val="20"/>
                  <w:lang w:val="en-US"/>
                </w:rPr>
                <w:delText>Article 82 of Directive 2009/138/EC</w:delText>
              </w:r>
              <w:r w:rsidR="003E1E94" w:rsidRPr="00EE5758" w:rsidDel="00EA351F">
                <w:rPr>
                  <w:sz w:val="20"/>
                  <w:lang w:val="en-US"/>
                </w:rPr>
                <w:delText xml:space="preserve"> and</w:delText>
              </w:r>
              <w:r w:rsidRPr="00EE5758" w:rsidDel="00EA351F">
                <w:rPr>
                  <w:sz w:val="20"/>
                  <w:lang w:val="en-US"/>
                </w:rPr>
                <w:delText xml:space="preserve"> in </w:delText>
              </w:r>
            </w:del>
            <w:r w:rsidRPr="00EE5758">
              <w:rPr>
                <w:sz w:val="20"/>
                <w:lang w:val="en-US"/>
              </w:rPr>
              <w:t>Article</w:t>
            </w:r>
            <w:r w:rsidRPr="00440FD2">
              <w:rPr>
                <w:sz w:val="20"/>
                <w:lang w:val="en-US"/>
              </w:rPr>
              <w:t xml:space="preserve"> </w:t>
            </w:r>
            <w:r w:rsidR="00AC25CF" w:rsidRPr="00503DD7">
              <w:rPr>
                <w:sz w:val="20"/>
                <w:lang w:val="en-US"/>
              </w:rPr>
              <w:t>21</w:t>
            </w:r>
            <w:r w:rsidRPr="00503DD7">
              <w:rPr>
                <w:sz w:val="20"/>
                <w:lang w:val="en-US"/>
              </w:rPr>
              <w:t xml:space="preserve"> of </w:t>
            </w:r>
            <w:ins w:id="9" w:author="Author">
              <w:r w:rsidR="008042DC" w:rsidRPr="00503DD7">
                <w:rPr>
                  <w:sz w:val="20"/>
                  <w:lang w:val="en-US"/>
                </w:rPr>
                <w:t>Delegated Regulation 2015/35</w:t>
              </w:r>
            </w:ins>
            <w:del w:id="10" w:author="Author">
              <w:r w:rsidR="00440FD2" w:rsidRPr="008A3A2B" w:rsidDel="008042DC">
                <w:rPr>
                  <w:sz w:val="20"/>
                  <w:lang w:val="en-US"/>
                  <w:rPrChange w:id="11" w:author="Author">
                    <w:rPr>
                      <w:sz w:val="20"/>
                      <w:lang w:val="en-GB" w:eastAsia="es-ES"/>
                    </w:rPr>
                  </w:rPrChange>
                </w:rPr>
                <w:delText>Implementing measures</w:delText>
              </w:r>
            </w:del>
            <w:r w:rsidRPr="00503DD7">
              <w:rPr>
                <w:sz w:val="20"/>
                <w:lang w:val="en-US"/>
              </w:rPr>
              <w:t>.</w:t>
            </w:r>
            <w:ins w:id="12" w:author="Author">
              <w:r w:rsidR="008042DC" w:rsidRPr="00503DD7">
                <w:rPr>
                  <w:sz w:val="20"/>
                  <w:lang w:val="en-US"/>
                </w:rPr>
                <w:t xml:space="preserve"> In addition, article 59 of the Delegated Regulation 2015/35 may be applied to </w:t>
              </w:r>
              <w:r w:rsidR="008042DC" w:rsidRPr="008A3A2B">
                <w:rPr>
                  <w:sz w:val="20"/>
                  <w:lang w:val="en-US"/>
                  <w:rPrChange w:id="13" w:author="Author">
                    <w:rPr>
                      <w:b/>
                      <w:bCs/>
                      <w:sz w:val="19"/>
                      <w:szCs w:val="19"/>
                    </w:rPr>
                  </w:rPrChange>
                </w:rPr>
                <w:t xml:space="preserve">calculate the risk margin during the financial year. </w:t>
              </w:r>
            </w:ins>
          </w:p>
          <w:p w:rsidR="0060661D" w:rsidRPr="00503DD7" w:rsidRDefault="0060661D" w:rsidP="0060661D">
            <w:pPr>
              <w:jc w:val="both"/>
              <w:rPr>
                <w:sz w:val="20"/>
                <w:lang w:val="en-US"/>
              </w:rPr>
            </w:pPr>
          </w:p>
          <w:p w:rsidR="0060661D" w:rsidRPr="00503DD7" w:rsidRDefault="00DA4EC7" w:rsidP="0060661D">
            <w:pPr>
              <w:jc w:val="both"/>
              <w:rPr>
                <w:ins w:id="14" w:author="Author"/>
                <w:sz w:val="20"/>
                <w:lang w:val="en-US"/>
              </w:rPr>
            </w:pPr>
            <w:r w:rsidRPr="00503DD7">
              <w:rPr>
                <w:sz w:val="20"/>
                <w:lang w:val="en-US"/>
              </w:rPr>
              <w:t xml:space="preserve">Line of Business for </w:t>
            </w:r>
            <w:del w:id="15" w:author="Author">
              <w:r w:rsidRPr="00503DD7" w:rsidDel="00375E86">
                <w:rPr>
                  <w:sz w:val="20"/>
                  <w:lang w:val="en-US"/>
                </w:rPr>
                <w:delText>non-</w:delText>
              </w:r>
            </w:del>
            <w:r w:rsidRPr="00503DD7">
              <w:rPr>
                <w:sz w:val="20"/>
                <w:lang w:val="en-US"/>
              </w:rPr>
              <w:t xml:space="preserve">life obligations: The lines of business, referred to in article 80 of the Directive 2009/138/EC, as defined in the Annex I of </w:t>
            </w:r>
            <w:ins w:id="16" w:author="Author">
              <w:r w:rsidR="00375E86" w:rsidRPr="00503DD7">
                <w:rPr>
                  <w:sz w:val="20"/>
                  <w:lang w:val="en-US"/>
                </w:rPr>
                <w:t>Delegated Regulation 2015/35</w:t>
              </w:r>
            </w:ins>
            <w:del w:id="17" w:author="Author">
              <w:r w:rsidR="0035070A" w:rsidRPr="00503DD7" w:rsidDel="00375E86">
                <w:rPr>
                  <w:sz w:val="20"/>
                  <w:lang w:val="en-US"/>
                </w:rPr>
                <w:delText xml:space="preserve">Implementing measures </w:delText>
              </w:r>
              <w:r w:rsidRPr="00503DD7" w:rsidDel="00375E86">
                <w:rPr>
                  <w:sz w:val="20"/>
                  <w:lang w:val="en-US"/>
                </w:rPr>
                <w:delText>refer</w:delText>
              </w:r>
              <w:r w:rsidR="003E1E94" w:rsidRPr="00503DD7" w:rsidDel="00375E86">
                <w:rPr>
                  <w:sz w:val="20"/>
                  <w:lang w:val="en-US"/>
                </w:rPr>
                <w:delText>s</w:delText>
              </w:r>
              <w:r w:rsidRPr="00503DD7" w:rsidDel="00375E86">
                <w:rPr>
                  <w:sz w:val="20"/>
                  <w:lang w:val="en-US"/>
                </w:rPr>
                <w:delText xml:space="preserve"> to direct business/accepted proportional reinsurance and accepted non-proportional reinsurance</w:delText>
              </w:r>
            </w:del>
            <w:r w:rsidRPr="00503DD7">
              <w:rPr>
                <w:sz w:val="20"/>
                <w:lang w:val="en-US"/>
              </w:rPr>
              <w:t>.</w:t>
            </w:r>
            <w:r w:rsidR="0060661D" w:rsidRPr="00503DD7">
              <w:rPr>
                <w:sz w:val="20"/>
                <w:lang w:val="en-US"/>
              </w:rPr>
              <w:t xml:space="preserve"> The segmentation shall reflect the nature of the risks underlying the contract (substance), rather than the legal form of the contract (form). </w:t>
            </w:r>
            <w:ins w:id="18" w:author="Author">
              <w:r w:rsidR="0069088C" w:rsidRPr="00503DD7">
                <w:rPr>
                  <w:sz w:val="20"/>
                  <w:lang w:val="en-US"/>
                </w:rPr>
                <w:t xml:space="preserve">By default, where an insurance or reinsurance contract covers risks across the lines of business undertakings shall, where possible, unbundled </w:t>
              </w:r>
              <w:r w:rsidR="0069088C" w:rsidRPr="008A3A2B">
                <w:rPr>
                  <w:sz w:val="20"/>
                  <w:lang w:val="en-US"/>
                  <w:rPrChange w:id="19" w:author="Author">
                    <w:rPr>
                      <w:sz w:val="19"/>
                      <w:szCs w:val="19"/>
                    </w:rPr>
                  </w:rPrChange>
                </w:rPr>
                <w:t>the obligations into the appropriate lines of business (article 55 of Delegated Regulation 2015/35).</w:t>
              </w:r>
            </w:ins>
          </w:p>
          <w:p w:rsidR="00172243" w:rsidRPr="00503DD7" w:rsidRDefault="00172243" w:rsidP="0060661D">
            <w:pPr>
              <w:jc w:val="both"/>
              <w:rPr>
                <w:ins w:id="20" w:author="Author"/>
                <w:sz w:val="20"/>
                <w:lang w:val="en-US"/>
              </w:rPr>
            </w:pPr>
          </w:p>
          <w:p w:rsidR="00172243" w:rsidRPr="00503DD7" w:rsidRDefault="00172243" w:rsidP="0060661D">
            <w:pPr>
              <w:jc w:val="both"/>
              <w:rPr>
                <w:ins w:id="21" w:author="Author"/>
                <w:sz w:val="20"/>
                <w:lang w:val="en-US"/>
              </w:rPr>
            </w:pPr>
            <w:ins w:id="22" w:author="Author">
              <w:r w:rsidRPr="00503DD7">
                <w:rPr>
                  <w:sz w:val="20"/>
                  <w:lang w:val="en-US"/>
                </w:rPr>
                <w:t>Lines of business “Index-linked and unit-linked insurance”, “Other life insurance” and “Health insurance” are split between “Contracts without options and guarantees” and “Contracts with options or guarantees”. For th</w:t>
              </w:r>
              <w:r w:rsidR="002C0207" w:rsidRPr="00503DD7">
                <w:rPr>
                  <w:sz w:val="20"/>
                  <w:lang w:val="en-US"/>
                </w:rPr>
                <w:t>i</w:t>
              </w:r>
              <w:r w:rsidRPr="00503DD7">
                <w:rPr>
                  <w:sz w:val="20"/>
                  <w:lang w:val="en-US"/>
                </w:rPr>
                <w:t>s split the following should be considered:</w:t>
              </w:r>
            </w:ins>
          </w:p>
          <w:p w:rsidR="00172243" w:rsidRPr="00503DD7" w:rsidRDefault="00172243" w:rsidP="008A3A2B">
            <w:pPr>
              <w:pStyle w:val="ListParagraph"/>
              <w:numPr>
                <w:ilvl w:val="0"/>
                <w:numId w:val="2"/>
              </w:numPr>
              <w:jc w:val="both"/>
              <w:rPr>
                <w:ins w:id="23" w:author="Author"/>
                <w:sz w:val="20"/>
                <w:lang w:val="en-US"/>
              </w:rPr>
              <w:pPrChange w:id="24" w:author="Author">
                <w:pPr>
                  <w:jc w:val="both"/>
                </w:pPr>
              </w:pPrChange>
            </w:pPr>
            <w:ins w:id="25" w:author="Author">
              <w:r w:rsidRPr="00503DD7">
                <w:rPr>
                  <w:sz w:val="20"/>
                  <w:lang w:val="en-US"/>
                </w:rPr>
                <w:t xml:space="preserve">“Contracts without options and guarantees” should include the amounts related to contracts without any </w:t>
              </w:r>
              <w:r w:rsidR="002C0207" w:rsidRPr="008A3A2B">
                <w:rPr>
                  <w:sz w:val="20"/>
                  <w:lang w:val="en-US"/>
                  <w:rPrChange w:id="26" w:author="Author">
                    <w:rPr>
                      <w:sz w:val="19"/>
                      <w:szCs w:val="19"/>
                    </w:rPr>
                  </w:rPrChange>
                </w:rPr>
                <w:t>financial guarantees or contractual options</w:t>
              </w:r>
              <w:r w:rsidRPr="00503DD7">
                <w:rPr>
                  <w:sz w:val="20"/>
                  <w:lang w:val="en-US"/>
                </w:rPr>
                <w:t xml:space="preserve">, meaning that the technical provision calculation does not reflect the amount of any </w:t>
              </w:r>
              <w:r w:rsidR="002C0207" w:rsidRPr="00503DD7">
                <w:rPr>
                  <w:sz w:val="20"/>
                  <w:lang w:val="en-US"/>
                </w:rPr>
                <w:t>financial guarantees or contractual options</w:t>
              </w:r>
              <w:r w:rsidRPr="00503DD7">
                <w:rPr>
                  <w:sz w:val="20"/>
                  <w:lang w:val="en-US"/>
                </w:rPr>
                <w:t xml:space="preserve">. Contracts with non-material </w:t>
              </w:r>
              <w:r w:rsidR="002C0207" w:rsidRPr="00503DD7">
                <w:rPr>
                  <w:sz w:val="20"/>
                  <w:lang w:val="en-US"/>
                </w:rPr>
                <w:t xml:space="preserve">contractual </w:t>
              </w:r>
              <w:r w:rsidRPr="00503DD7">
                <w:rPr>
                  <w:sz w:val="20"/>
                  <w:lang w:val="en-US"/>
                </w:rPr>
                <w:t xml:space="preserve">options </w:t>
              </w:r>
              <w:r w:rsidR="006C66D8">
                <w:rPr>
                  <w:sz w:val="20"/>
                  <w:lang w:val="en-US"/>
                </w:rPr>
                <w:t xml:space="preserve">or </w:t>
              </w:r>
              <w:r w:rsidR="005021E0">
                <w:rPr>
                  <w:sz w:val="20"/>
                  <w:lang w:val="en-US"/>
                </w:rPr>
                <w:t xml:space="preserve">financial </w:t>
              </w:r>
              <w:r w:rsidR="006C66D8">
                <w:rPr>
                  <w:sz w:val="20"/>
                  <w:lang w:val="en-US"/>
                </w:rPr>
                <w:t xml:space="preserve">guarantees </w:t>
              </w:r>
              <w:r w:rsidRPr="00503DD7">
                <w:rPr>
                  <w:sz w:val="20"/>
                  <w:lang w:val="en-US"/>
                </w:rPr>
                <w:t xml:space="preserve">that are not reflected in the technical provisions calculation should </w:t>
              </w:r>
              <w:r w:rsidR="006C66D8">
                <w:rPr>
                  <w:sz w:val="20"/>
                  <w:lang w:val="en-US"/>
                </w:rPr>
                <w:t xml:space="preserve">also </w:t>
              </w:r>
              <w:r w:rsidRPr="00503DD7">
                <w:rPr>
                  <w:sz w:val="20"/>
                  <w:lang w:val="en-US"/>
                </w:rPr>
                <w:t>be reported in this column</w:t>
              </w:r>
              <w:del w:id="27" w:author="Author">
                <w:r w:rsidRPr="00503DD7" w:rsidDel="006C66D8">
                  <w:rPr>
                    <w:sz w:val="20"/>
                    <w:lang w:val="en-US"/>
                  </w:rPr>
                  <w:delText>s</w:delText>
                </w:r>
              </w:del>
              <w:r w:rsidRPr="00503DD7">
                <w:rPr>
                  <w:sz w:val="20"/>
                  <w:lang w:val="en-US"/>
                </w:rPr>
                <w:t>;</w:t>
              </w:r>
            </w:ins>
          </w:p>
          <w:p w:rsidR="00172243" w:rsidRPr="008A3A2B" w:rsidRDefault="00172243" w:rsidP="008A3A2B">
            <w:pPr>
              <w:pStyle w:val="ListParagraph"/>
              <w:numPr>
                <w:ilvl w:val="0"/>
                <w:numId w:val="2"/>
              </w:numPr>
              <w:jc w:val="both"/>
              <w:rPr>
                <w:sz w:val="20"/>
                <w:lang w:val="en-US"/>
                <w:rPrChange w:id="28" w:author="Author">
                  <w:rPr>
                    <w:lang w:val="en-US"/>
                  </w:rPr>
                </w:rPrChange>
              </w:rPr>
              <w:pPrChange w:id="29" w:author="Author">
                <w:pPr>
                  <w:jc w:val="both"/>
                </w:pPr>
              </w:pPrChange>
            </w:pPr>
            <w:ins w:id="30" w:author="Author">
              <w:r w:rsidRPr="00503DD7">
                <w:rPr>
                  <w:sz w:val="20"/>
                  <w:lang w:val="en-US"/>
                </w:rPr>
                <w:t xml:space="preserve">“Contracts with options or guarantees” should include contracts that have </w:t>
              </w:r>
              <w:r w:rsidR="004C11D9" w:rsidRPr="00503DD7">
                <w:rPr>
                  <w:sz w:val="20"/>
                  <w:lang w:val="en-US"/>
                </w:rPr>
                <w:t xml:space="preserve">either </w:t>
              </w:r>
              <w:r w:rsidR="002C0207" w:rsidRPr="00503DD7">
                <w:rPr>
                  <w:sz w:val="20"/>
                  <w:lang w:val="en-US"/>
                </w:rPr>
                <w:t>financial guarantees, contractual options</w:t>
              </w:r>
              <w:r w:rsidR="004C11D9" w:rsidRPr="00503DD7">
                <w:rPr>
                  <w:sz w:val="20"/>
                  <w:lang w:val="en-US"/>
                </w:rPr>
                <w:t>,</w:t>
              </w:r>
              <w:r w:rsidRPr="00503DD7">
                <w:rPr>
                  <w:sz w:val="20"/>
                  <w:lang w:val="en-US"/>
                </w:rPr>
                <w:t xml:space="preserve"> or both as far as the technical provision calculation reflect the existence of those </w:t>
              </w:r>
              <w:r w:rsidR="002C0207" w:rsidRPr="00503DD7">
                <w:rPr>
                  <w:sz w:val="20"/>
                  <w:lang w:val="en-US"/>
                </w:rPr>
                <w:t>financial guarantees or contractual options</w:t>
              </w:r>
              <w:r w:rsidRPr="00503DD7">
                <w:rPr>
                  <w:sz w:val="20"/>
                  <w:lang w:val="en-US"/>
                </w:rPr>
                <w:t>.</w:t>
              </w:r>
            </w:ins>
          </w:p>
          <w:p w:rsidR="00DA4EC7" w:rsidRPr="00EE5758" w:rsidRDefault="00DA4EC7" w:rsidP="001D0BEE">
            <w:pPr>
              <w:jc w:val="both"/>
              <w:rPr>
                <w:sz w:val="20"/>
                <w:lang w:val="en-US"/>
              </w:rPr>
            </w:pPr>
          </w:p>
          <w:p w:rsidR="0035070A" w:rsidRDefault="0035070A" w:rsidP="00440FD2">
            <w:pPr>
              <w:jc w:val="both"/>
              <w:rPr>
                <w:sz w:val="20"/>
                <w:lang w:val="en-US"/>
              </w:rPr>
            </w:pPr>
            <w:r>
              <w:rPr>
                <w:sz w:val="20"/>
                <w:lang w:val="en-US"/>
              </w:rPr>
              <w:t xml:space="preserve">The information reported should be gross of reinsurance as information on </w:t>
            </w:r>
            <w:r w:rsidRPr="003C022A">
              <w:rPr>
                <w:sz w:val="20"/>
                <w:lang w:val="en-US"/>
              </w:rPr>
              <w:t>Recoverables from reinsurance/SPV and Finite</w:t>
            </w:r>
            <w:r>
              <w:rPr>
                <w:sz w:val="20"/>
                <w:lang w:val="en-US"/>
              </w:rPr>
              <w:t xml:space="preserve"> </w:t>
            </w:r>
            <w:ins w:id="31" w:author="Author">
              <w:r w:rsidR="00040C31">
                <w:rPr>
                  <w:sz w:val="20"/>
                  <w:lang w:val="en-US"/>
                </w:rPr>
                <w:t xml:space="preserve">reinsurance </w:t>
              </w:r>
            </w:ins>
            <w:r>
              <w:rPr>
                <w:sz w:val="20"/>
                <w:lang w:val="en-US"/>
              </w:rPr>
              <w:t>is requested in specific ro</w:t>
            </w:r>
            <w:ins w:id="32" w:author="Author">
              <w:r w:rsidR="00040C31">
                <w:rPr>
                  <w:sz w:val="20"/>
                  <w:lang w:val="en-US"/>
                </w:rPr>
                <w:t>w</w:t>
              </w:r>
            </w:ins>
            <w:del w:id="33" w:author="Author">
              <w:r w:rsidDel="00040C31">
                <w:rPr>
                  <w:sz w:val="20"/>
                  <w:lang w:val="en-US"/>
                </w:rPr>
                <w:delText>e</w:delText>
              </w:r>
            </w:del>
            <w:r>
              <w:rPr>
                <w:sz w:val="20"/>
                <w:lang w:val="en-US"/>
              </w:rPr>
              <w:t>s.</w:t>
            </w:r>
          </w:p>
          <w:p w:rsidR="0035070A" w:rsidRDefault="0035070A" w:rsidP="00440FD2">
            <w:pPr>
              <w:jc w:val="both"/>
              <w:rPr>
                <w:sz w:val="20"/>
                <w:lang w:val="en-US"/>
              </w:rPr>
            </w:pPr>
          </w:p>
          <w:p w:rsidR="00DA4EC7" w:rsidRPr="00EE5758" w:rsidRDefault="00DA4EC7" w:rsidP="00440FD2">
            <w:pPr>
              <w:jc w:val="both"/>
              <w:rPr>
                <w:sz w:val="20"/>
                <w:lang w:val="en-US"/>
              </w:rPr>
            </w:pPr>
            <w:r w:rsidRPr="00440FD2">
              <w:rPr>
                <w:sz w:val="20"/>
                <w:lang w:val="en-US"/>
              </w:rPr>
              <w:t xml:space="preserve">The information to be reported </w:t>
            </w:r>
            <w:r w:rsidR="00F67DAA" w:rsidRPr="00440FD2">
              <w:rPr>
                <w:sz w:val="20"/>
                <w:lang w:val="en-US"/>
              </w:rPr>
              <w:t xml:space="preserve">between R0010 and R0100 </w:t>
            </w:r>
            <w:r w:rsidRPr="00440FD2">
              <w:rPr>
                <w:sz w:val="20"/>
                <w:lang w:val="en-US"/>
              </w:rPr>
              <w:t xml:space="preserve">shall </w:t>
            </w:r>
            <w:del w:id="34" w:author="Author">
              <w:r w:rsidR="00F90F83" w:rsidDel="00C83CA6">
                <w:rPr>
                  <w:sz w:val="20"/>
                  <w:lang w:val="en-US"/>
                </w:rPr>
                <w:delText xml:space="preserve">include </w:delText>
              </w:r>
            </w:del>
            <w:ins w:id="35" w:author="Author">
              <w:r w:rsidR="00C83CA6">
                <w:rPr>
                  <w:sz w:val="20"/>
                  <w:lang w:val="en-US"/>
                </w:rPr>
                <w:t xml:space="preserve">be after </w:t>
              </w:r>
            </w:ins>
            <w:r w:rsidR="00F90F83">
              <w:rPr>
                <w:sz w:val="20"/>
                <w:lang w:val="en-US"/>
              </w:rPr>
              <w:t>the volatility adjustment, the matching adjustment and the interest rate transitional i</w:t>
            </w:r>
            <w:del w:id="36" w:author="Author">
              <w:r w:rsidR="00F90F83" w:rsidDel="006C66D8">
                <w:rPr>
                  <w:sz w:val="20"/>
                  <w:lang w:val="en-US"/>
                </w:rPr>
                <w:delText>s</w:delText>
              </w:r>
            </w:del>
            <w:ins w:id="37" w:author="Author">
              <w:r w:rsidR="006C66D8">
                <w:rPr>
                  <w:sz w:val="20"/>
                  <w:lang w:val="en-US"/>
                </w:rPr>
                <w:t>f</w:t>
              </w:r>
            </w:ins>
            <w:r w:rsidR="00F90F83">
              <w:rPr>
                <w:sz w:val="20"/>
                <w:lang w:val="en-US"/>
              </w:rPr>
              <w:t xml:space="preserve"> appli</w:t>
            </w:r>
            <w:ins w:id="38" w:author="Author">
              <w:r w:rsidR="00BB47F1">
                <w:rPr>
                  <w:sz w:val="20"/>
                  <w:lang w:val="en-US"/>
                </w:rPr>
                <w:t>ed</w:t>
              </w:r>
            </w:ins>
            <w:del w:id="39" w:author="Author">
              <w:r w:rsidR="00F90F83" w:rsidDel="00BB47F1">
                <w:rPr>
                  <w:sz w:val="20"/>
                  <w:lang w:val="en-US"/>
                </w:rPr>
                <w:delText>cable</w:delText>
              </w:r>
            </w:del>
            <w:r w:rsidR="00F90F83">
              <w:rPr>
                <w:sz w:val="20"/>
                <w:lang w:val="en-US"/>
              </w:rPr>
              <w:t xml:space="preserve"> but shall </w:t>
            </w:r>
            <w:del w:id="40" w:author="Author">
              <w:r w:rsidR="00F90F83" w:rsidDel="00BB47F1">
                <w:rPr>
                  <w:sz w:val="20"/>
                  <w:lang w:val="en-US"/>
                </w:rPr>
                <w:delText xml:space="preserve">not include </w:delText>
              </w:r>
            </w:del>
            <w:ins w:id="41" w:author="Author">
              <w:del w:id="42" w:author="Author">
                <w:r w:rsidR="00C83CA6" w:rsidDel="00BB47F1">
                  <w:rPr>
                    <w:sz w:val="20"/>
                    <w:lang w:val="en-US"/>
                  </w:rPr>
                  <w:delText>be after</w:delText>
                </w:r>
              </w:del>
              <w:r w:rsidR="00BB47F1">
                <w:rPr>
                  <w:sz w:val="20"/>
                  <w:lang w:val="en-US"/>
                </w:rPr>
                <w:t>not include</w:t>
              </w:r>
              <w:r w:rsidR="00C83CA6">
                <w:rPr>
                  <w:sz w:val="20"/>
                  <w:lang w:val="en-US"/>
                </w:rPr>
                <w:t xml:space="preserve"> </w:t>
              </w:r>
            </w:ins>
            <w:r w:rsidRPr="00440FD2">
              <w:rPr>
                <w:sz w:val="20"/>
                <w:lang w:val="en-US"/>
              </w:rPr>
              <w:t xml:space="preserve">the transitional on </w:t>
            </w:r>
            <w:r w:rsidR="00F90F83">
              <w:rPr>
                <w:sz w:val="20"/>
                <w:lang w:val="en-US"/>
              </w:rPr>
              <w:t>technical p</w:t>
            </w:r>
            <w:r w:rsidRPr="00440FD2">
              <w:rPr>
                <w:sz w:val="20"/>
                <w:lang w:val="en-US"/>
              </w:rPr>
              <w:t xml:space="preserve">rovisions. The amount of transitional on </w:t>
            </w:r>
            <w:r w:rsidR="00F90F83">
              <w:rPr>
                <w:sz w:val="20"/>
                <w:lang w:val="en-US"/>
              </w:rPr>
              <w:t>t</w:t>
            </w:r>
            <w:r w:rsidRPr="00440FD2">
              <w:rPr>
                <w:sz w:val="20"/>
                <w:lang w:val="en-US"/>
              </w:rPr>
              <w:t xml:space="preserve">echnical </w:t>
            </w:r>
            <w:r w:rsidR="00F90F83">
              <w:rPr>
                <w:sz w:val="20"/>
                <w:lang w:val="en-US"/>
              </w:rPr>
              <w:t>p</w:t>
            </w:r>
            <w:r w:rsidRPr="00440FD2">
              <w:rPr>
                <w:sz w:val="20"/>
                <w:lang w:val="en-US"/>
              </w:rPr>
              <w:t>rovisions is requested separately</w:t>
            </w:r>
            <w:ins w:id="43" w:author="Author">
              <w:r w:rsidR="00501A4B">
                <w:rPr>
                  <w:sz w:val="20"/>
                  <w:lang w:val="en-US"/>
                </w:rPr>
                <w:t xml:space="preserve"> </w:t>
              </w:r>
              <w:r w:rsidR="006C66D8">
                <w:rPr>
                  <w:sz w:val="20"/>
                  <w:lang w:val="en-US"/>
                </w:rPr>
                <w:t xml:space="preserve">between </w:t>
              </w:r>
              <w:del w:id="44" w:author="Author">
                <w:r w:rsidR="00501A4B" w:rsidDel="006C66D8">
                  <w:rPr>
                    <w:sz w:val="20"/>
                    <w:lang w:val="en-US"/>
                  </w:rPr>
                  <w:delText>in this template</w:delText>
                </w:r>
              </w:del>
              <w:r w:rsidR="006C66D8">
                <w:rPr>
                  <w:sz w:val="20"/>
                  <w:lang w:val="en-US"/>
                </w:rPr>
                <w:t>rows R0110 and R0130</w:t>
              </w:r>
            </w:ins>
            <w:r w:rsidRPr="00440FD2">
              <w:rPr>
                <w:sz w:val="20"/>
                <w:lang w:val="en-US"/>
              </w:rPr>
              <w:t xml:space="preserve">. </w:t>
            </w:r>
          </w:p>
          <w:p w:rsidR="00B2054F" w:rsidRPr="00440FD2" w:rsidDel="00040C31" w:rsidRDefault="00B2054F" w:rsidP="005D3166">
            <w:pPr>
              <w:rPr>
                <w:del w:id="45" w:author="Author"/>
                <w:b/>
                <w:sz w:val="20"/>
                <w:lang w:val="en-US"/>
              </w:rPr>
            </w:pPr>
            <w:r w:rsidRPr="00440FD2">
              <w:rPr>
                <w:b/>
                <w:sz w:val="20"/>
                <w:lang w:val="en-US"/>
              </w:rPr>
              <w:tab/>
            </w:r>
          </w:p>
          <w:p w:rsidR="00B2054F" w:rsidRPr="00440FD2" w:rsidDel="00040C31" w:rsidRDefault="00B2054F">
            <w:pPr>
              <w:rPr>
                <w:del w:id="46" w:author="Author"/>
                <w:b/>
                <w:sz w:val="20"/>
                <w:lang w:val="en-US"/>
              </w:rPr>
            </w:pPr>
            <w:del w:id="47" w:author="Author">
              <w:r w:rsidRPr="00440FD2" w:rsidDel="00040C31">
                <w:rPr>
                  <w:b/>
                  <w:sz w:val="20"/>
                  <w:lang w:val="en-US"/>
                </w:rPr>
                <w:tab/>
                <w:delText xml:space="preserve">           </w:delText>
              </w:r>
              <w:r w:rsidR="00EF3CDE" w:rsidRPr="00440FD2" w:rsidDel="00040C31">
                <w:rPr>
                  <w:b/>
                  <w:sz w:val="20"/>
                  <w:lang w:val="en-US"/>
                </w:rPr>
                <w:delText xml:space="preserve">    </w:delText>
              </w:r>
              <w:r w:rsidR="00561021" w:rsidRPr="00EE5758" w:rsidDel="00040C31">
                <w:rPr>
                  <w:b/>
                  <w:sz w:val="20"/>
                  <w:lang w:val="en-US"/>
                </w:rPr>
                <w:delText xml:space="preserve">        </w:delText>
              </w:r>
              <w:r w:rsidR="00EF3CDE" w:rsidRPr="00440FD2" w:rsidDel="00040C31">
                <w:rPr>
                  <w:b/>
                  <w:sz w:val="20"/>
                  <w:lang w:val="en-US"/>
                </w:rPr>
                <w:delText xml:space="preserve"> </w:delText>
              </w:r>
              <w:r w:rsidRPr="00440FD2" w:rsidDel="00040C31">
                <w:rPr>
                  <w:b/>
                  <w:sz w:val="20"/>
                  <w:lang w:val="en-US"/>
                </w:rPr>
                <w:delText>ITEM</w:delText>
              </w:r>
              <w:r w:rsidRPr="00440FD2" w:rsidDel="00040C31">
                <w:rPr>
                  <w:b/>
                  <w:sz w:val="20"/>
                  <w:lang w:val="en-US"/>
                </w:rPr>
                <w:tab/>
                <w:delText xml:space="preserve">                         </w:delText>
              </w:r>
              <w:r w:rsidR="00561021" w:rsidRPr="00EE5758" w:rsidDel="00040C31">
                <w:rPr>
                  <w:b/>
                  <w:sz w:val="20"/>
                  <w:lang w:val="en-US"/>
                </w:rPr>
                <w:delText xml:space="preserve">                 </w:delText>
              </w:r>
              <w:r w:rsidRPr="00440FD2" w:rsidDel="00040C31">
                <w:rPr>
                  <w:b/>
                  <w:sz w:val="20"/>
                  <w:lang w:val="en-US"/>
                </w:rPr>
                <w:delText xml:space="preserve">  INSTRUCTIONS</w:delText>
              </w:r>
            </w:del>
          </w:p>
          <w:p w:rsidR="00B2054F" w:rsidRPr="00440FD2" w:rsidRDefault="00D55E00" w:rsidP="00440FD2">
            <w:pPr>
              <w:jc w:val="both"/>
              <w:rPr>
                <w:i/>
                <w:sz w:val="20"/>
                <w:lang w:val="en-US"/>
              </w:rPr>
            </w:pPr>
            <w:del w:id="48" w:author="Author">
              <w:r w:rsidRPr="00EE5758" w:rsidDel="00040C31">
                <w:rPr>
                  <w:b/>
                  <w:i/>
                  <w:sz w:val="20"/>
                  <w:lang w:val="en-US"/>
                </w:rPr>
                <w:delText>Technical provisions calculated as a whole</w:delText>
              </w:r>
              <w:r w:rsidR="00B2054F" w:rsidRPr="00440FD2" w:rsidDel="00040C31">
                <w:rPr>
                  <w:b/>
                  <w:sz w:val="20"/>
                  <w:lang w:val="en-US"/>
                </w:rPr>
                <w:delText xml:space="preserve">                 </w:delText>
              </w:r>
            </w:del>
            <w:r w:rsidR="00B2054F" w:rsidRPr="00440FD2">
              <w:rPr>
                <w:b/>
                <w:sz w:val="20"/>
                <w:lang w:val="en-US"/>
              </w:rPr>
              <w:t xml:space="preserve"> </w:t>
            </w:r>
          </w:p>
        </w:tc>
      </w:tr>
      <w:tr w:rsidR="00040C31" w:rsidRPr="001E525B" w:rsidTr="008A3A2B">
        <w:tblPrEx>
          <w:tblW w:w="9869" w:type="dxa"/>
          <w:tblInd w:w="65" w:type="dxa"/>
          <w:tblCellMar>
            <w:left w:w="70" w:type="dxa"/>
            <w:right w:w="70" w:type="dxa"/>
          </w:tblCellMar>
          <w:tblPrExChange w:id="49" w:author="Author">
            <w:tblPrEx>
              <w:tblW w:w="9869" w:type="dxa"/>
              <w:tblInd w:w="65" w:type="dxa"/>
              <w:tblCellMar>
                <w:left w:w="70" w:type="dxa"/>
                <w:right w:w="70" w:type="dxa"/>
              </w:tblCellMar>
            </w:tblPrEx>
          </w:tblPrExChange>
        </w:tblPrEx>
        <w:trPr>
          <w:trHeight w:val="335"/>
          <w:ins w:id="50" w:author="Author"/>
          <w:trPrChange w:id="51" w:author="Author">
            <w:trPr>
              <w:gridAfter w:val="0"/>
              <w:trHeight w:val="965"/>
            </w:trPr>
          </w:trPrChange>
        </w:trPr>
        <w:tc>
          <w:tcPr>
            <w:tcW w:w="2352" w:type="dxa"/>
            <w:tcBorders>
              <w:top w:val="single" w:sz="4" w:space="0" w:color="auto"/>
              <w:left w:val="single" w:sz="4" w:space="0" w:color="auto"/>
              <w:bottom w:val="single" w:sz="4" w:space="0" w:color="auto"/>
              <w:right w:val="single" w:sz="4" w:space="0" w:color="auto"/>
            </w:tcBorders>
            <w:shd w:val="clear" w:color="000000" w:fill="FFFFFF"/>
            <w:tcPrChange w:id="52" w:author="Author">
              <w:tcPr>
                <w:tcW w:w="2352" w:type="dxa"/>
                <w:gridSpan w:val="2"/>
                <w:tcBorders>
                  <w:top w:val="single" w:sz="4" w:space="0" w:color="auto"/>
                  <w:left w:val="single" w:sz="4" w:space="0" w:color="auto"/>
                  <w:bottom w:val="single" w:sz="4" w:space="0" w:color="auto"/>
                  <w:right w:val="single" w:sz="4" w:space="0" w:color="auto"/>
                </w:tcBorders>
                <w:shd w:val="clear" w:color="000000" w:fill="FFFFFF"/>
              </w:tcPr>
            </w:tcPrChange>
          </w:tcPr>
          <w:p w:rsidR="00040C31" w:rsidRPr="008A3A2B" w:rsidRDefault="00040C31" w:rsidP="008A3A2B">
            <w:pPr>
              <w:jc w:val="center"/>
              <w:rPr>
                <w:ins w:id="53" w:author="Author"/>
                <w:b/>
                <w:sz w:val="20"/>
                <w:lang w:val="en-GB"/>
                <w:rPrChange w:id="54" w:author="Author">
                  <w:rPr>
                    <w:ins w:id="55" w:author="Author"/>
                    <w:sz w:val="20"/>
                    <w:lang w:val="pt-PT"/>
                  </w:rPr>
                </w:rPrChange>
              </w:rPr>
              <w:pPrChange w:id="56" w:author="Author">
                <w:pPr/>
              </w:pPrChange>
            </w:pPr>
          </w:p>
        </w:tc>
        <w:tc>
          <w:tcPr>
            <w:tcW w:w="2898" w:type="dxa"/>
            <w:tcBorders>
              <w:top w:val="single" w:sz="4" w:space="0" w:color="auto"/>
              <w:left w:val="nil"/>
              <w:bottom w:val="single" w:sz="4" w:space="0" w:color="auto"/>
              <w:right w:val="single" w:sz="4" w:space="0" w:color="auto"/>
            </w:tcBorders>
            <w:shd w:val="clear" w:color="000000" w:fill="FFFFFF"/>
            <w:tcPrChange w:id="57" w:author="Author">
              <w:tcPr>
                <w:tcW w:w="2898" w:type="dxa"/>
                <w:gridSpan w:val="2"/>
                <w:tcBorders>
                  <w:top w:val="single" w:sz="4" w:space="0" w:color="auto"/>
                  <w:left w:val="nil"/>
                  <w:bottom w:val="single" w:sz="4" w:space="0" w:color="auto"/>
                  <w:right w:val="single" w:sz="4" w:space="0" w:color="auto"/>
                </w:tcBorders>
                <w:shd w:val="clear" w:color="000000" w:fill="FFFFFF"/>
              </w:tcPr>
            </w:tcPrChange>
          </w:tcPr>
          <w:p w:rsidR="00040C31" w:rsidRPr="008A3A2B" w:rsidRDefault="00040C31" w:rsidP="008A3A2B">
            <w:pPr>
              <w:jc w:val="center"/>
              <w:rPr>
                <w:ins w:id="58" w:author="Author"/>
                <w:b/>
                <w:sz w:val="20"/>
                <w:lang w:val="en-US"/>
                <w:rPrChange w:id="59" w:author="Author">
                  <w:rPr>
                    <w:ins w:id="60" w:author="Author"/>
                    <w:sz w:val="20"/>
                    <w:lang w:val="en-US"/>
                  </w:rPr>
                </w:rPrChange>
              </w:rPr>
              <w:pPrChange w:id="61" w:author="Author">
                <w:pPr/>
              </w:pPrChange>
            </w:pPr>
            <w:ins w:id="62" w:author="Author">
              <w:r w:rsidRPr="001E525B">
                <w:rPr>
                  <w:b/>
                  <w:sz w:val="20"/>
                  <w:lang w:val="en-US"/>
                </w:rPr>
                <w:t>ITEM</w:t>
              </w:r>
            </w:ins>
          </w:p>
        </w:tc>
        <w:tc>
          <w:tcPr>
            <w:tcW w:w="4619" w:type="dxa"/>
            <w:gridSpan w:val="2"/>
            <w:tcBorders>
              <w:top w:val="single" w:sz="4" w:space="0" w:color="auto"/>
              <w:left w:val="nil"/>
              <w:bottom w:val="single" w:sz="4" w:space="0" w:color="auto"/>
              <w:right w:val="single" w:sz="4" w:space="0" w:color="auto"/>
            </w:tcBorders>
            <w:shd w:val="clear" w:color="000000" w:fill="FFFFFF"/>
            <w:tcPrChange w:id="63" w:author="Author">
              <w:tcPr>
                <w:tcW w:w="4619" w:type="dxa"/>
                <w:gridSpan w:val="3"/>
                <w:tcBorders>
                  <w:top w:val="single" w:sz="4" w:space="0" w:color="auto"/>
                  <w:left w:val="nil"/>
                  <w:bottom w:val="single" w:sz="4" w:space="0" w:color="auto"/>
                  <w:right w:val="single" w:sz="4" w:space="0" w:color="auto"/>
                </w:tcBorders>
                <w:shd w:val="clear" w:color="000000" w:fill="FFFFFF"/>
              </w:tcPr>
            </w:tcPrChange>
          </w:tcPr>
          <w:p w:rsidR="00040C31" w:rsidRPr="008A3A2B" w:rsidRDefault="00040C31" w:rsidP="008A3A2B">
            <w:pPr>
              <w:jc w:val="center"/>
              <w:rPr>
                <w:ins w:id="64" w:author="Author"/>
                <w:b/>
                <w:sz w:val="20"/>
                <w:lang w:val="en-US"/>
                <w:rPrChange w:id="65" w:author="Author">
                  <w:rPr>
                    <w:ins w:id="66" w:author="Author"/>
                    <w:sz w:val="20"/>
                    <w:lang w:val="en-US"/>
                  </w:rPr>
                </w:rPrChange>
              </w:rPr>
              <w:pPrChange w:id="67" w:author="Author">
                <w:pPr/>
              </w:pPrChange>
            </w:pPr>
            <w:ins w:id="68" w:author="Author">
              <w:r w:rsidRPr="001E525B">
                <w:rPr>
                  <w:b/>
                  <w:sz w:val="20"/>
                  <w:lang w:val="en-US"/>
                </w:rPr>
                <w:t>INSTRUCTIONS</w:t>
              </w:r>
            </w:ins>
          </w:p>
        </w:tc>
      </w:tr>
      <w:tr w:rsidR="00B16F9F" w:rsidRPr="003C022A" w:rsidTr="008A3A2B">
        <w:tblPrEx>
          <w:tblW w:w="9869" w:type="dxa"/>
          <w:tblInd w:w="65" w:type="dxa"/>
          <w:tblCellMar>
            <w:left w:w="70" w:type="dxa"/>
            <w:right w:w="70" w:type="dxa"/>
          </w:tblCellMar>
          <w:tblPrExChange w:id="69" w:author="Author">
            <w:tblPrEx>
              <w:tblW w:w="9869" w:type="dxa"/>
              <w:tblInd w:w="65" w:type="dxa"/>
              <w:tblCellMar>
                <w:left w:w="70" w:type="dxa"/>
                <w:right w:w="70" w:type="dxa"/>
              </w:tblCellMar>
            </w:tblPrEx>
          </w:tblPrExChange>
        </w:tblPrEx>
        <w:trPr>
          <w:trHeight w:val="872"/>
          <w:ins w:id="70" w:author="Author"/>
          <w:trPrChange w:id="71" w:author="Author">
            <w:trPr>
              <w:gridBefore w:val="1"/>
              <w:trHeight w:val="965"/>
            </w:trPr>
          </w:trPrChange>
        </w:trPr>
        <w:tc>
          <w:tcPr>
            <w:tcW w:w="2352" w:type="dxa"/>
            <w:tcBorders>
              <w:top w:val="single" w:sz="4" w:space="0" w:color="auto"/>
              <w:left w:val="single" w:sz="4" w:space="0" w:color="auto"/>
              <w:bottom w:val="single" w:sz="4" w:space="0" w:color="auto"/>
              <w:right w:val="single" w:sz="4" w:space="0" w:color="auto"/>
            </w:tcBorders>
            <w:shd w:val="clear" w:color="000000" w:fill="FFFFFF"/>
            <w:tcPrChange w:id="72" w:author="Author">
              <w:tcPr>
                <w:tcW w:w="2352" w:type="dxa"/>
                <w:gridSpan w:val="2"/>
                <w:tcBorders>
                  <w:top w:val="single" w:sz="4" w:space="0" w:color="auto"/>
                  <w:left w:val="single" w:sz="4" w:space="0" w:color="auto"/>
                  <w:bottom w:val="single" w:sz="4" w:space="0" w:color="auto"/>
                  <w:right w:val="single" w:sz="4" w:space="0" w:color="auto"/>
                </w:tcBorders>
                <w:shd w:val="clear" w:color="000000" w:fill="FFFFFF"/>
              </w:tcPr>
            </w:tcPrChange>
          </w:tcPr>
          <w:p w:rsidR="00B16F9F" w:rsidRPr="00440FD2" w:rsidRDefault="00B16F9F" w:rsidP="007E7A36">
            <w:pPr>
              <w:rPr>
                <w:ins w:id="73" w:author="Author"/>
                <w:sz w:val="20"/>
                <w:lang w:val="pt-PT"/>
              </w:rPr>
            </w:pPr>
            <w:ins w:id="74" w:author="Author">
              <w:r>
                <w:rPr>
                  <w:sz w:val="20"/>
                  <w:lang w:val="pt-PT"/>
                </w:rPr>
                <w:t>Z0020</w:t>
              </w:r>
            </w:ins>
          </w:p>
        </w:tc>
        <w:tc>
          <w:tcPr>
            <w:tcW w:w="2898" w:type="dxa"/>
            <w:tcBorders>
              <w:top w:val="single" w:sz="4" w:space="0" w:color="auto"/>
              <w:left w:val="nil"/>
              <w:bottom w:val="single" w:sz="4" w:space="0" w:color="auto"/>
              <w:right w:val="single" w:sz="4" w:space="0" w:color="auto"/>
            </w:tcBorders>
            <w:shd w:val="clear" w:color="000000" w:fill="FFFFFF"/>
            <w:tcPrChange w:id="75" w:author="Author">
              <w:tcPr>
                <w:tcW w:w="2898" w:type="dxa"/>
                <w:gridSpan w:val="2"/>
                <w:tcBorders>
                  <w:top w:val="single" w:sz="4" w:space="0" w:color="auto"/>
                  <w:left w:val="nil"/>
                  <w:bottom w:val="single" w:sz="4" w:space="0" w:color="auto"/>
                  <w:right w:val="single" w:sz="4" w:space="0" w:color="auto"/>
                </w:tcBorders>
                <w:shd w:val="clear" w:color="000000" w:fill="FFFFFF"/>
              </w:tcPr>
            </w:tcPrChange>
          </w:tcPr>
          <w:p w:rsidR="00B16F9F" w:rsidRPr="00440FD2" w:rsidRDefault="00B16F9F" w:rsidP="007E7A36">
            <w:pPr>
              <w:rPr>
                <w:ins w:id="76" w:author="Author"/>
                <w:sz w:val="20"/>
                <w:lang w:val="en-US"/>
              </w:rPr>
            </w:pPr>
            <w:ins w:id="77" w:author="Author">
              <w:r w:rsidRPr="00B16F9F">
                <w:rPr>
                  <w:sz w:val="20"/>
                  <w:lang w:val="en-US"/>
                </w:rPr>
                <w:t>Ring Fenced Fund/Matching adjustment portfolio or remaining part</w:t>
              </w:r>
            </w:ins>
          </w:p>
        </w:tc>
        <w:tc>
          <w:tcPr>
            <w:tcW w:w="4619" w:type="dxa"/>
            <w:gridSpan w:val="2"/>
            <w:tcBorders>
              <w:top w:val="single" w:sz="4" w:space="0" w:color="auto"/>
              <w:left w:val="nil"/>
              <w:bottom w:val="single" w:sz="4" w:space="0" w:color="auto"/>
              <w:right w:val="single" w:sz="4" w:space="0" w:color="auto"/>
            </w:tcBorders>
            <w:shd w:val="clear" w:color="000000" w:fill="FFFFFF"/>
            <w:tcPrChange w:id="78" w:author="Author">
              <w:tcPr>
                <w:tcW w:w="4619" w:type="dxa"/>
                <w:gridSpan w:val="3"/>
                <w:tcBorders>
                  <w:top w:val="single" w:sz="4" w:space="0" w:color="auto"/>
                  <w:left w:val="nil"/>
                  <w:bottom w:val="single" w:sz="4" w:space="0" w:color="auto"/>
                  <w:right w:val="single" w:sz="4" w:space="0" w:color="auto"/>
                </w:tcBorders>
                <w:shd w:val="clear" w:color="000000" w:fill="FFFFFF"/>
              </w:tcPr>
            </w:tcPrChange>
          </w:tcPr>
          <w:p w:rsidR="00B16F9F" w:rsidRPr="001C3CB5" w:rsidRDefault="00B16F9F" w:rsidP="007E7A36">
            <w:pPr>
              <w:rPr>
                <w:ins w:id="79" w:author="Author"/>
                <w:sz w:val="20"/>
                <w:lang w:val="en-GB" w:eastAsia="es-ES"/>
              </w:rPr>
            </w:pPr>
            <w:ins w:id="80" w:author="Author">
              <w:r w:rsidRPr="001C3CB5">
                <w:rPr>
                  <w:sz w:val="20"/>
                  <w:lang w:val="en-GB" w:eastAsia="es-ES"/>
                </w:rPr>
                <w:t>Identifies whether the reported figures are with regard to a RFF, matching adjustment portfolio or to the remaining part. One of the options in the following closed list shall be used:</w:t>
              </w:r>
              <w:r w:rsidRPr="001C3CB5">
                <w:rPr>
                  <w:sz w:val="20"/>
                  <w:lang w:val="en-GB" w:eastAsia="es-ES"/>
                </w:rPr>
                <w:br/>
                <w:t>1 – RFF/MAP</w:t>
              </w:r>
              <w:r w:rsidRPr="001C3CB5" w:rsidDel="00C11F0B">
                <w:rPr>
                  <w:sz w:val="20"/>
                  <w:lang w:val="en-GB" w:eastAsia="es-ES"/>
                </w:rPr>
                <w:t xml:space="preserve"> </w:t>
              </w:r>
              <w:r w:rsidRPr="001C3CB5">
                <w:rPr>
                  <w:sz w:val="20"/>
                  <w:lang w:val="en-GB" w:eastAsia="es-ES"/>
                </w:rPr>
                <w:br/>
                <w:t>2 – Remaining part</w:t>
              </w:r>
            </w:ins>
          </w:p>
          <w:p w:rsidR="00B16F9F" w:rsidRPr="00440FD2" w:rsidRDefault="00B16F9F" w:rsidP="007E7A36">
            <w:pPr>
              <w:rPr>
                <w:ins w:id="81" w:author="Author"/>
                <w:sz w:val="20"/>
                <w:lang w:val="en-US"/>
              </w:rPr>
            </w:pPr>
          </w:p>
        </w:tc>
      </w:tr>
      <w:tr w:rsidR="00B16F9F" w:rsidRPr="003C022A" w:rsidTr="008A3A2B">
        <w:tblPrEx>
          <w:tblW w:w="9869" w:type="dxa"/>
          <w:tblInd w:w="65" w:type="dxa"/>
          <w:tblCellMar>
            <w:left w:w="70" w:type="dxa"/>
            <w:right w:w="70" w:type="dxa"/>
          </w:tblCellMar>
          <w:tblPrExChange w:id="82" w:author="Author">
            <w:tblPrEx>
              <w:tblW w:w="9869" w:type="dxa"/>
              <w:tblInd w:w="65" w:type="dxa"/>
              <w:tblCellMar>
                <w:left w:w="70" w:type="dxa"/>
                <w:right w:w="70" w:type="dxa"/>
              </w:tblCellMar>
            </w:tblPrEx>
          </w:tblPrExChange>
        </w:tblPrEx>
        <w:trPr>
          <w:trHeight w:val="559"/>
          <w:ins w:id="83" w:author="Author"/>
          <w:trPrChange w:id="84" w:author="Author">
            <w:trPr>
              <w:gridBefore w:val="1"/>
              <w:trHeight w:val="965"/>
            </w:trPr>
          </w:trPrChange>
        </w:trPr>
        <w:tc>
          <w:tcPr>
            <w:tcW w:w="2352" w:type="dxa"/>
            <w:tcBorders>
              <w:top w:val="single" w:sz="4" w:space="0" w:color="auto"/>
              <w:left w:val="single" w:sz="4" w:space="0" w:color="auto"/>
              <w:bottom w:val="single" w:sz="4" w:space="0" w:color="auto"/>
              <w:right w:val="single" w:sz="4" w:space="0" w:color="auto"/>
            </w:tcBorders>
            <w:shd w:val="clear" w:color="000000" w:fill="FFFFFF"/>
            <w:tcPrChange w:id="85" w:author="Author">
              <w:tcPr>
                <w:tcW w:w="2352" w:type="dxa"/>
                <w:gridSpan w:val="2"/>
                <w:tcBorders>
                  <w:top w:val="single" w:sz="4" w:space="0" w:color="auto"/>
                  <w:left w:val="single" w:sz="4" w:space="0" w:color="auto"/>
                  <w:bottom w:val="single" w:sz="4" w:space="0" w:color="auto"/>
                  <w:right w:val="single" w:sz="4" w:space="0" w:color="auto"/>
                </w:tcBorders>
                <w:shd w:val="clear" w:color="000000" w:fill="FFFFFF"/>
              </w:tcPr>
            </w:tcPrChange>
          </w:tcPr>
          <w:p w:rsidR="00B16F9F" w:rsidRPr="00440FD2" w:rsidRDefault="00B16F9F" w:rsidP="007E7A36">
            <w:pPr>
              <w:rPr>
                <w:ins w:id="86" w:author="Author"/>
                <w:sz w:val="20"/>
                <w:lang w:val="pt-PT"/>
              </w:rPr>
            </w:pPr>
            <w:ins w:id="87" w:author="Author">
              <w:r>
                <w:rPr>
                  <w:sz w:val="20"/>
                  <w:lang w:val="pt-PT"/>
                </w:rPr>
                <w:t>Z0030</w:t>
              </w:r>
            </w:ins>
          </w:p>
        </w:tc>
        <w:tc>
          <w:tcPr>
            <w:tcW w:w="2898" w:type="dxa"/>
            <w:tcBorders>
              <w:top w:val="single" w:sz="4" w:space="0" w:color="auto"/>
              <w:left w:val="nil"/>
              <w:bottom w:val="single" w:sz="4" w:space="0" w:color="auto"/>
              <w:right w:val="single" w:sz="4" w:space="0" w:color="auto"/>
            </w:tcBorders>
            <w:shd w:val="clear" w:color="000000" w:fill="FFFFFF"/>
            <w:tcPrChange w:id="88" w:author="Author">
              <w:tcPr>
                <w:tcW w:w="2898" w:type="dxa"/>
                <w:gridSpan w:val="2"/>
                <w:tcBorders>
                  <w:top w:val="single" w:sz="4" w:space="0" w:color="auto"/>
                  <w:left w:val="nil"/>
                  <w:bottom w:val="single" w:sz="4" w:space="0" w:color="auto"/>
                  <w:right w:val="single" w:sz="4" w:space="0" w:color="auto"/>
                </w:tcBorders>
                <w:shd w:val="clear" w:color="000000" w:fill="FFFFFF"/>
              </w:tcPr>
            </w:tcPrChange>
          </w:tcPr>
          <w:p w:rsidR="00B16F9F" w:rsidRDefault="00B16F9F" w:rsidP="007E7A36">
            <w:pPr>
              <w:rPr>
                <w:ins w:id="89" w:author="Author"/>
                <w:sz w:val="20"/>
                <w:lang w:val="en-US"/>
              </w:rPr>
            </w:pPr>
            <w:ins w:id="90" w:author="Author">
              <w:r w:rsidRPr="00B16F9F">
                <w:rPr>
                  <w:sz w:val="20"/>
                  <w:lang w:val="en-US"/>
                </w:rPr>
                <w:t>Fund/Portfolio number</w:t>
              </w:r>
            </w:ins>
          </w:p>
          <w:p w:rsidR="00B16F9F" w:rsidRDefault="00B16F9F" w:rsidP="00B16F9F">
            <w:pPr>
              <w:rPr>
                <w:ins w:id="91" w:author="Author"/>
                <w:sz w:val="20"/>
                <w:lang w:val="en-US"/>
              </w:rPr>
            </w:pPr>
          </w:p>
          <w:p w:rsidR="00B16F9F" w:rsidRPr="00B16F9F" w:rsidRDefault="00B16F9F" w:rsidP="008A3A2B">
            <w:pPr>
              <w:jc w:val="center"/>
              <w:rPr>
                <w:ins w:id="92" w:author="Author"/>
                <w:sz w:val="20"/>
                <w:lang w:val="en-US"/>
              </w:rPr>
              <w:pPrChange w:id="93" w:author="Author">
                <w:pPr/>
              </w:pPrChange>
            </w:pPr>
          </w:p>
        </w:tc>
        <w:tc>
          <w:tcPr>
            <w:tcW w:w="4619" w:type="dxa"/>
            <w:gridSpan w:val="2"/>
            <w:tcBorders>
              <w:top w:val="single" w:sz="4" w:space="0" w:color="auto"/>
              <w:left w:val="nil"/>
              <w:bottom w:val="single" w:sz="4" w:space="0" w:color="auto"/>
              <w:right w:val="single" w:sz="4" w:space="0" w:color="auto"/>
            </w:tcBorders>
            <w:shd w:val="clear" w:color="000000" w:fill="FFFFFF"/>
            <w:tcPrChange w:id="94" w:author="Author">
              <w:tcPr>
                <w:tcW w:w="4619" w:type="dxa"/>
                <w:gridSpan w:val="3"/>
                <w:tcBorders>
                  <w:top w:val="single" w:sz="4" w:space="0" w:color="auto"/>
                  <w:left w:val="nil"/>
                  <w:bottom w:val="single" w:sz="4" w:space="0" w:color="auto"/>
                  <w:right w:val="single" w:sz="4" w:space="0" w:color="auto"/>
                </w:tcBorders>
                <w:shd w:val="clear" w:color="000000" w:fill="FFFFFF"/>
              </w:tcPr>
            </w:tcPrChange>
          </w:tcPr>
          <w:p w:rsidR="00B16F9F" w:rsidRPr="001C3CB5" w:rsidRDefault="00B16F9F" w:rsidP="007E7A36">
            <w:pPr>
              <w:rPr>
                <w:ins w:id="95" w:author="Author"/>
                <w:sz w:val="20"/>
                <w:lang w:val="en-GB" w:eastAsia="es-ES"/>
              </w:rPr>
            </w:pPr>
            <w:ins w:id="96" w:author="Author">
              <w:r w:rsidRPr="001C3CB5">
                <w:rPr>
                  <w:sz w:val="20"/>
                  <w:lang w:val="en-GB" w:eastAsia="es-ES"/>
                </w:rPr>
                <w:lastRenderedPageBreak/>
                <w:t xml:space="preserve">Identification number for a ring fenced fund or matching adjustment portfolio. This number is </w:t>
              </w:r>
              <w:r w:rsidRPr="001C3CB5">
                <w:rPr>
                  <w:sz w:val="20"/>
                  <w:lang w:val="en-GB" w:eastAsia="es-ES"/>
                </w:rPr>
                <w:lastRenderedPageBreak/>
                <w:t>attributed by the undertaking and must be consistent over time and with the fund/portfolio number reported in other templates</w:t>
              </w:r>
              <w:r w:rsidR="005021E0">
                <w:rPr>
                  <w:sz w:val="20"/>
                  <w:lang w:val="en-GB" w:eastAsia="es-ES"/>
                </w:rPr>
                <w:t>.</w:t>
              </w:r>
              <w:r w:rsidRPr="001C3CB5">
                <w:rPr>
                  <w:sz w:val="20"/>
                  <w:lang w:val="en-GB" w:eastAsia="es-ES"/>
                </w:rPr>
                <w:t xml:space="preserve"> </w:t>
              </w:r>
            </w:ins>
          </w:p>
          <w:p w:rsidR="00B16F9F" w:rsidRPr="001C3CB5" w:rsidRDefault="00B16F9F" w:rsidP="007E7A36">
            <w:pPr>
              <w:rPr>
                <w:ins w:id="97" w:author="Author"/>
                <w:sz w:val="20"/>
                <w:lang w:val="en-GB" w:eastAsia="es-ES"/>
              </w:rPr>
            </w:pPr>
          </w:p>
          <w:p w:rsidR="00B16F9F" w:rsidRPr="00440FD2" w:rsidRDefault="00B16F9F" w:rsidP="007E7A36">
            <w:pPr>
              <w:rPr>
                <w:ins w:id="98" w:author="Author"/>
                <w:sz w:val="20"/>
                <w:lang w:val="en-US"/>
              </w:rPr>
            </w:pPr>
            <w:ins w:id="99" w:author="Author">
              <w:r w:rsidRPr="001C3CB5">
                <w:rPr>
                  <w:sz w:val="20"/>
                  <w:lang w:val="en-GB" w:eastAsia="es-ES"/>
                </w:rPr>
                <w:t xml:space="preserve">This item is to be completed only when item Z0020 = 1 </w:t>
              </w:r>
            </w:ins>
          </w:p>
        </w:tc>
      </w:tr>
      <w:tr w:rsidR="00B16F9F" w:rsidRPr="003C022A" w:rsidTr="008A3A2B">
        <w:tblPrEx>
          <w:tblW w:w="9869" w:type="dxa"/>
          <w:tblInd w:w="65" w:type="dxa"/>
          <w:tblCellMar>
            <w:left w:w="70" w:type="dxa"/>
            <w:right w:w="70" w:type="dxa"/>
          </w:tblCellMar>
          <w:tblPrExChange w:id="100" w:author="Author">
            <w:tblPrEx>
              <w:tblW w:w="9869" w:type="dxa"/>
              <w:tblInd w:w="65" w:type="dxa"/>
              <w:tblCellMar>
                <w:left w:w="70" w:type="dxa"/>
                <w:right w:w="70" w:type="dxa"/>
              </w:tblCellMar>
            </w:tblPrEx>
          </w:tblPrExChange>
        </w:tblPrEx>
        <w:trPr>
          <w:trHeight w:val="283"/>
          <w:ins w:id="101" w:author="Author"/>
          <w:trPrChange w:id="102" w:author="Author">
            <w:trPr>
              <w:gridAfter w:val="0"/>
              <w:trHeight w:val="965"/>
            </w:trPr>
          </w:trPrChange>
        </w:trPr>
        <w:tc>
          <w:tcPr>
            <w:tcW w:w="5250" w:type="dxa"/>
            <w:gridSpan w:val="2"/>
            <w:tcBorders>
              <w:top w:val="single" w:sz="4" w:space="0" w:color="auto"/>
              <w:bottom w:val="single" w:sz="4" w:space="0" w:color="auto"/>
            </w:tcBorders>
            <w:shd w:val="clear" w:color="000000" w:fill="FFFFFF"/>
            <w:tcPrChange w:id="103" w:author="Author">
              <w:tcPr>
                <w:tcW w:w="5250" w:type="dxa"/>
                <w:gridSpan w:val="4"/>
                <w:tcBorders>
                  <w:top w:val="single" w:sz="4" w:space="0" w:color="auto"/>
                  <w:left w:val="single" w:sz="4" w:space="0" w:color="auto"/>
                  <w:bottom w:val="single" w:sz="4" w:space="0" w:color="auto"/>
                  <w:right w:val="single" w:sz="4" w:space="0" w:color="auto"/>
                </w:tcBorders>
                <w:shd w:val="clear" w:color="000000" w:fill="FFFFFF"/>
              </w:tcPr>
            </w:tcPrChange>
          </w:tcPr>
          <w:p w:rsidR="00B16F9F" w:rsidRPr="00440FD2" w:rsidRDefault="00B16F9F" w:rsidP="001D0BEE">
            <w:pPr>
              <w:rPr>
                <w:ins w:id="104" w:author="Author"/>
                <w:sz w:val="20"/>
                <w:lang w:val="en-US"/>
              </w:rPr>
            </w:pPr>
            <w:ins w:id="105" w:author="Author">
              <w:r w:rsidRPr="00EE5758">
                <w:rPr>
                  <w:b/>
                  <w:i/>
                  <w:sz w:val="20"/>
                  <w:lang w:val="en-US"/>
                </w:rPr>
                <w:lastRenderedPageBreak/>
                <w:t>Technical provisions calculated as a whole</w:t>
              </w:r>
            </w:ins>
          </w:p>
        </w:tc>
        <w:tc>
          <w:tcPr>
            <w:tcW w:w="4619" w:type="dxa"/>
            <w:gridSpan w:val="2"/>
            <w:tcBorders>
              <w:top w:val="single" w:sz="4" w:space="0" w:color="auto"/>
              <w:bottom w:val="single" w:sz="4" w:space="0" w:color="auto"/>
            </w:tcBorders>
            <w:shd w:val="clear" w:color="000000" w:fill="FFFFFF"/>
            <w:tcPrChange w:id="106" w:author="Author">
              <w:tcPr>
                <w:tcW w:w="4619" w:type="dxa"/>
                <w:gridSpan w:val="3"/>
                <w:tcBorders>
                  <w:top w:val="single" w:sz="4" w:space="0" w:color="auto"/>
                  <w:left w:val="nil"/>
                  <w:bottom w:val="single" w:sz="4" w:space="0" w:color="auto"/>
                  <w:right w:val="single" w:sz="4" w:space="0" w:color="auto"/>
                </w:tcBorders>
                <w:shd w:val="clear" w:color="000000" w:fill="FFFFFF"/>
              </w:tcPr>
            </w:tcPrChange>
          </w:tcPr>
          <w:p w:rsidR="00B16F9F" w:rsidRPr="00440FD2" w:rsidRDefault="00B16F9F">
            <w:pPr>
              <w:rPr>
                <w:ins w:id="107" w:author="Author"/>
                <w:sz w:val="20"/>
                <w:lang w:val="en-US"/>
              </w:rPr>
            </w:pPr>
          </w:p>
        </w:tc>
      </w:tr>
      <w:tr w:rsidR="00B16F9F" w:rsidRPr="003C022A" w:rsidTr="008A3A2B">
        <w:tblPrEx>
          <w:tblW w:w="9869" w:type="dxa"/>
          <w:tblInd w:w="65" w:type="dxa"/>
          <w:tblCellMar>
            <w:left w:w="70" w:type="dxa"/>
            <w:right w:w="70" w:type="dxa"/>
          </w:tblCellMar>
          <w:tblPrExChange w:id="108" w:author="Author">
            <w:tblPrEx>
              <w:tblW w:w="9869" w:type="dxa"/>
              <w:tblInd w:w="65" w:type="dxa"/>
              <w:tblCellMar>
                <w:left w:w="70" w:type="dxa"/>
                <w:right w:w="70" w:type="dxa"/>
              </w:tblCellMar>
            </w:tblPrEx>
          </w:tblPrExChange>
        </w:tblPrEx>
        <w:trPr>
          <w:trHeight w:val="965"/>
          <w:trPrChange w:id="109" w:author="Author">
            <w:trPr>
              <w:gridAfter w:val="0"/>
              <w:trHeight w:val="965"/>
            </w:trPr>
          </w:trPrChange>
        </w:trPr>
        <w:tc>
          <w:tcPr>
            <w:tcW w:w="2352" w:type="dxa"/>
            <w:tcBorders>
              <w:top w:val="single" w:sz="4" w:space="0" w:color="auto"/>
              <w:left w:val="single" w:sz="4" w:space="0" w:color="auto"/>
              <w:bottom w:val="single" w:sz="4" w:space="0" w:color="auto"/>
              <w:right w:val="single" w:sz="4" w:space="0" w:color="auto"/>
            </w:tcBorders>
            <w:shd w:val="clear" w:color="000000" w:fill="FFFFFF"/>
            <w:hideMark/>
            <w:tcPrChange w:id="110" w:author="Author">
              <w:tcPr>
                <w:tcW w:w="2352" w:type="dxa"/>
                <w:gridSpan w:val="2"/>
                <w:tcBorders>
                  <w:top w:val="single" w:sz="4" w:space="0" w:color="auto"/>
                  <w:left w:val="single" w:sz="4" w:space="0" w:color="auto"/>
                  <w:bottom w:val="single" w:sz="4" w:space="0" w:color="auto"/>
                  <w:right w:val="single" w:sz="4" w:space="0" w:color="auto"/>
                </w:tcBorders>
                <w:shd w:val="clear" w:color="000000" w:fill="FFFFFF"/>
                <w:hideMark/>
              </w:tcPr>
            </w:tcPrChange>
          </w:tcPr>
          <w:p w:rsidR="00B16F9F" w:rsidRPr="00440FD2" w:rsidRDefault="00B16F9F" w:rsidP="001D0BEE">
            <w:pPr>
              <w:rPr>
                <w:sz w:val="20"/>
                <w:lang w:val="pt-PT"/>
              </w:rPr>
            </w:pPr>
            <w:r w:rsidRPr="00440FD2">
              <w:rPr>
                <w:sz w:val="20"/>
                <w:lang w:val="pt-PT"/>
              </w:rPr>
              <w:t>C0020, C0030, C0060, C0090, C0100, C0160, C0190, C0200/R0010</w:t>
            </w:r>
          </w:p>
          <w:p w:rsidR="00B16F9F" w:rsidRPr="00440FD2" w:rsidRDefault="00B16F9F" w:rsidP="00EB02AC">
            <w:pPr>
              <w:rPr>
                <w:sz w:val="20"/>
                <w:lang w:val="pt-PT"/>
              </w:rPr>
            </w:pPr>
            <w:r w:rsidRPr="00440FD2">
              <w:rPr>
                <w:sz w:val="20"/>
                <w:lang w:val="pt-PT"/>
              </w:rPr>
              <w:t xml:space="preserve">(A1 – </w:t>
            </w:r>
            <w:del w:id="111" w:author="Author">
              <w:r w:rsidRPr="00440FD2" w:rsidDel="00EB02AC">
                <w:rPr>
                  <w:sz w:val="20"/>
                  <w:lang w:val="pt-PT"/>
                </w:rPr>
                <w:delText>A14</w:delText>
              </w:r>
            </w:del>
            <w:ins w:id="112" w:author="Author">
              <w:r w:rsidR="00EB02AC" w:rsidRPr="00440FD2">
                <w:rPr>
                  <w:sz w:val="20"/>
                  <w:lang w:val="pt-PT"/>
                </w:rPr>
                <w:t>A1</w:t>
              </w:r>
              <w:r w:rsidR="00EB02AC">
                <w:rPr>
                  <w:sz w:val="20"/>
                  <w:lang w:val="pt-PT"/>
                </w:rPr>
                <w:t>3</w:t>
              </w:r>
            </w:ins>
            <w:r w:rsidRPr="00440FD2">
              <w:rPr>
                <w:sz w:val="20"/>
                <w:lang w:val="pt-PT"/>
              </w:rPr>
              <w:t>)</w:t>
            </w:r>
          </w:p>
        </w:tc>
        <w:tc>
          <w:tcPr>
            <w:tcW w:w="2898" w:type="dxa"/>
            <w:tcBorders>
              <w:top w:val="single" w:sz="4" w:space="0" w:color="auto"/>
              <w:left w:val="nil"/>
              <w:bottom w:val="single" w:sz="4" w:space="0" w:color="auto"/>
              <w:right w:val="single" w:sz="4" w:space="0" w:color="auto"/>
            </w:tcBorders>
            <w:shd w:val="clear" w:color="000000" w:fill="FFFFFF"/>
            <w:hideMark/>
            <w:tcPrChange w:id="113" w:author="Author">
              <w:tcPr>
                <w:tcW w:w="2898" w:type="dxa"/>
                <w:gridSpan w:val="2"/>
                <w:tcBorders>
                  <w:top w:val="single" w:sz="4" w:space="0" w:color="auto"/>
                  <w:left w:val="nil"/>
                  <w:bottom w:val="single" w:sz="4" w:space="0" w:color="auto"/>
                  <w:right w:val="single" w:sz="4" w:space="0" w:color="auto"/>
                </w:tcBorders>
                <w:shd w:val="clear" w:color="000000" w:fill="FFFFFF"/>
                <w:hideMark/>
              </w:tcPr>
            </w:tcPrChange>
          </w:tcPr>
          <w:p w:rsidR="00B16F9F" w:rsidRPr="00440FD2" w:rsidRDefault="00B16F9F" w:rsidP="001D0BEE">
            <w:pPr>
              <w:rPr>
                <w:sz w:val="20"/>
                <w:lang w:val="en-US"/>
              </w:rPr>
            </w:pPr>
            <w:r w:rsidRPr="00440FD2">
              <w:rPr>
                <w:sz w:val="20"/>
                <w:lang w:val="en-US"/>
              </w:rPr>
              <w:t xml:space="preserve">Technical provisions calculated as a whole </w:t>
            </w:r>
          </w:p>
        </w:tc>
        <w:tc>
          <w:tcPr>
            <w:tcW w:w="4619" w:type="dxa"/>
            <w:gridSpan w:val="2"/>
            <w:tcBorders>
              <w:top w:val="single" w:sz="4" w:space="0" w:color="auto"/>
              <w:left w:val="nil"/>
              <w:bottom w:val="single" w:sz="4" w:space="0" w:color="auto"/>
              <w:right w:val="single" w:sz="4" w:space="0" w:color="auto"/>
            </w:tcBorders>
            <w:shd w:val="clear" w:color="000000" w:fill="FFFFFF"/>
            <w:hideMark/>
            <w:tcPrChange w:id="114" w:author="Author">
              <w:tcPr>
                <w:tcW w:w="4619" w:type="dxa"/>
                <w:gridSpan w:val="3"/>
                <w:tcBorders>
                  <w:top w:val="single" w:sz="4" w:space="0" w:color="auto"/>
                  <w:left w:val="nil"/>
                  <w:bottom w:val="single" w:sz="4" w:space="0" w:color="auto"/>
                  <w:right w:val="single" w:sz="4" w:space="0" w:color="auto"/>
                </w:tcBorders>
                <w:shd w:val="clear" w:color="000000" w:fill="FFFFFF"/>
                <w:hideMark/>
              </w:tcPr>
            </w:tcPrChange>
          </w:tcPr>
          <w:p w:rsidR="00B16F9F" w:rsidRPr="00440FD2" w:rsidRDefault="00B16F9F">
            <w:pPr>
              <w:rPr>
                <w:sz w:val="20"/>
                <w:lang w:val="en-US"/>
              </w:rPr>
            </w:pPr>
            <w:r w:rsidRPr="00440FD2">
              <w:rPr>
                <w:sz w:val="20"/>
                <w:lang w:val="en-US"/>
              </w:rPr>
              <w:t xml:space="preserve">Amount of Technical provisions calculated as a whole </w:t>
            </w:r>
            <w:r w:rsidRPr="003C022A">
              <w:rPr>
                <w:sz w:val="20"/>
                <w:lang w:val="en-US"/>
              </w:rPr>
              <w:t xml:space="preserve">per each </w:t>
            </w:r>
            <w:r w:rsidRPr="00440FD2">
              <w:rPr>
                <w:sz w:val="20"/>
                <w:lang w:val="en-US"/>
              </w:rPr>
              <w:t xml:space="preserve">LoB </w:t>
            </w:r>
          </w:p>
        </w:tc>
      </w:tr>
      <w:tr w:rsidR="00B16F9F" w:rsidRPr="003C022A" w:rsidTr="00440FD2">
        <w:trPr>
          <w:trHeight w:val="836"/>
        </w:trPr>
        <w:tc>
          <w:tcPr>
            <w:tcW w:w="2352" w:type="dxa"/>
            <w:tcBorders>
              <w:top w:val="nil"/>
              <w:left w:val="single" w:sz="4" w:space="0" w:color="auto"/>
              <w:bottom w:val="single" w:sz="4" w:space="0" w:color="auto"/>
              <w:right w:val="single" w:sz="4" w:space="0" w:color="auto"/>
            </w:tcBorders>
            <w:shd w:val="clear" w:color="000000" w:fill="FFFFFF"/>
            <w:hideMark/>
          </w:tcPr>
          <w:p w:rsidR="00B16F9F" w:rsidRPr="003C022A" w:rsidRDefault="00B16F9F" w:rsidP="001D0BEE">
            <w:pPr>
              <w:rPr>
                <w:sz w:val="20"/>
              </w:rPr>
            </w:pPr>
            <w:r w:rsidRPr="00440FD2">
              <w:rPr>
                <w:sz w:val="20"/>
              </w:rPr>
              <w:t>C01</w:t>
            </w:r>
            <w:r w:rsidRPr="003C022A">
              <w:rPr>
                <w:sz w:val="20"/>
              </w:rPr>
              <w:t>5</w:t>
            </w:r>
            <w:r w:rsidRPr="00440FD2">
              <w:rPr>
                <w:sz w:val="20"/>
              </w:rPr>
              <w:t>0/R0010</w:t>
            </w:r>
          </w:p>
          <w:p w:rsidR="00B16F9F" w:rsidRPr="00440FD2" w:rsidRDefault="00B16F9F" w:rsidP="001D0BEE">
            <w:pPr>
              <w:rPr>
                <w:sz w:val="20"/>
              </w:rPr>
            </w:pPr>
            <w:r w:rsidRPr="003C022A">
              <w:rPr>
                <w:sz w:val="20"/>
              </w:rPr>
              <w:t>(A9)</w:t>
            </w:r>
          </w:p>
        </w:tc>
        <w:tc>
          <w:tcPr>
            <w:tcW w:w="2898" w:type="dxa"/>
            <w:tcBorders>
              <w:top w:val="nil"/>
              <w:left w:val="nil"/>
              <w:bottom w:val="single" w:sz="4" w:space="0" w:color="auto"/>
              <w:right w:val="single" w:sz="4" w:space="0" w:color="auto"/>
            </w:tcBorders>
            <w:shd w:val="clear" w:color="000000" w:fill="FFFFFF"/>
            <w:hideMark/>
          </w:tcPr>
          <w:p w:rsidR="00B16F9F" w:rsidRPr="00440FD2" w:rsidRDefault="00B16F9F" w:rsidP="00257187">
            <w:pPr>
              <w:rPr>
                <w:sz w:val="20"/>
              </w:rPr>
            </w:pPr>
            <w:r w:rsidRPr="00440FD2">
              <w:rPr>
                <w:sz w:val="20"/>
                <w:lang w:val="en-US"/>
              </w:rPr>
              <w:t xml:space="preserve">Technical provisions calculated as a whole - Total (Life other than health insurance, incl. </w:t>
            </w:r>
            <w:r w:rsidRPr="00440FD2">
              <w:rPr>
                <w:sz w:val="20"/>
              </w:rPr>
              <w:t>Unit-Linked)</w:t>
            </w:r>
          </w:p>
        </w:tc>
        <w:tc>
          <w:tcPr>
            <w:tcW w:w="4619" w:type="dxa"/>
            <w:gridSpan w:val="2"/>
            <w:tcBorders>
              <w:top w:val="nil"/>
              <w:left w:val="nil"/>
              <w:bottom w:val="single" w:sz="4" w:space="0" w:color="auto"/>
              <w:right w:val="single" w:sz="4" w:space="0" w:color="auto"/>
            </w:tcBorders>
            <w:shd w:val="clear" w:color="000000" w:fill="FFFFFF"/>
            <w:hideMark/>
          </w:tcPr>
          <w:p w:rsidR="00B16F9F" w:rsidRPr="00440FD2" w:rsidRDefault="00B16F9F" w:rsidP="00257187">
            <w:pPr>
              <w:rPr>
                <w:sz w:val="20"/>
              </w:rPr>
            </w:pPr>
            <w:r w:rsidRPr="003C022A">
              <w:rPr>
                <w:sz w:val="20"/>
                <w:lang w:val="en-US"/>
              </w:rPr>
              <w:t xml:space="preserve">Total </w:t>
            </w:r>
            <w:r>
              <w:rPr>
                <w:sz w:val="20"/>
                <w:lang w:val="en-US"/>
              </w:rPr>
              <w:t>amount o</w:t>
            </w:r>
            <w:r w:rsidRPr="003C022A">
              <w:rPr>
                <w:sz w:val="20"/>
                <w:lang w:val="en-US"/>
              </w:rPr>
              <w:t xml:space="preserve">f technical provisions calculated as a whole for Life other than health insurance, including </w:t>
            </w:r>
            <w:r w:rsidRPr="00440FD2">
              <w:rPr>
                <w:sz w:val="20"/>
                <w:lang w:val="en-US"/>
              </w:rPr>
              <w:t>Unit-Linked.</w:t>
            </w:r>
          </w:p>
        </w:tc>
      </w:tr>
      <w:tr w:rsidR="00B16F9F" w:rsidRPr="003C022A" w:rsidTr="00440FD2">
        <w:trPr>
          <w:trHeight w:val="849"/>
        </w:trPr>
        <w:tc>
          <w:tcPr>
            <w:tcW w:w="2352" w:type="dxa"/>
            <w:tcBorders>
              <w:top w:val="nil"/>
              <w:left w:val="single" w:sz="4" w:space="0" w:color="auto"/>
              <w:bottom w:val="single" w:sz="4" w:space="0" w:color="auto"/>
              <w:right w:val="single" w:sz="4" w:space="0" w:color="auto"/>
            </w:tcBorders>
            <w:shd w:val="clear" w:color="000000" w:fill="FFFFFF"/>
            <w:hideMark/>
          </w:tcPr>
          <w:p w:rsidR="00B16F9F" w:rsidRPr="003C022A" w:rsidRDefault="00B16F9F" w:rsidP="001D0BEE">
            <w:pPr>
              <w:rPr>
                <w:sz w:val="20"/>
              </w:rPr>
            </w:pPr>
            <w:r w:rsidRPr="00440FD2">
              <w:rPr>
                <w:sz w:val="20"/>
              </w:rPr>
              <w:t>C0</w:t>
            </w:r>
            <w:r w:rsidRPr="003C022A">
              <w:rPr>
                <w:sz w:val="20"/>
              </w:rPr>
              <w:t>21</w:t>
            </w:r>
            <w:r w:rsidRPr="00440FD2">
              <w:rPr>
                <w:sz w:val="20"/>
              </w:rPr>
              <w:t>0/R0010</w:t>
            </w:r>
          </w:p>
          <w:p w:rsidR="00B16F9F" w:rsidRPr="00440FD2" w:rsidRDefault="00B16F9F" w:rsidP="001D0BEE">
            <w:pPr>
              <w:rPr>
                <w:sz w:val="20"/>
              </w:rPr>
            </w:pPr>
            <w:r w:rsidRPr="003C022A">
              <w:rPr>
                <w:sz w:val="20"/>
              </w:rPr>
              <w:t>(A14)</w:t>
            </w:r>
          </w:p>
        </w:tc>
        <w:tc>
          <w:tcPr>
            <w:tcW w:w="2898" w:type="dxa"/>
            <w:tcBorders>
              <w:top w:val="nil"/>
              <w:left w:val="nil"/>
              <w:bottom w:val="single" w:sz="4" w:space="0" w:color="auto"/>
              <w:right w:val="single" w:sz="4" w:space="0" w:color="auto"/>
            </w:tcBorders>
            <w:shd w:val="clear" w:color="000000" w:fill="FFFFFF"/>
            <w:hideMark/>
          </w:tcPr>
          <w:p w:rsidR="00B16F9F" w:rsidRPr="00440FD2" w:rsidRDefault="00B16F9F" w:rsidP="00257187">
            <w:pPr>
              <w:rPr>
                <w:sz w:val="20"/>
                <w:lang w:val="en-US"/>
              </w:rPr>
            </w:pPr>
            <w:r w:rsidRPr="00440FD2">
              <w:rPr>
                <w:sz w:val="20"/>
                <w:lang w:val="en-US"/>
              </w:rPr>
              <w:t>Technical provisions calculated as a whole - Total (Health similar to life insurance)</w:t>
            </w:r>
          </w:p>
        </w:tc>
        <w:tc>
          <w:tcPr>
            <w:tcW w:w="4619" w:type="dxa"/>
            <w:gridSpan w:val="2"/>
            <w:tcBorders>
              <w:top w:val="nil"/>
              <w:left w:val="nil"/>
              <w:bottom w:val="single" w:sz="4" w:space="0" w:color="auto"/>
              <w:right w:val="single" w:sz="4" w:space="0" w:color="auto"/>
            </w:tcBorders>
            <w:shd w:val="clear" w:color="000000" w:fill="FFFFFF"/>
            <w:hideMark/>
          </w:tcPr>
          <w:p w:rsidR="00B16F9F" w:rsidRPr="00440FD2" w:rsidRDefault="00B16F9F" w:rsidP="004527F7">
            <w:pPr>
              <w:rPr>
                <w:sz w:val="20"/>
                <w:lang w:val="en-US"/>
              </w:rPr>
            </w:pPr>
            <w:r w:rsidRPr="003C022A">
              <w:rPr>
                <w:sz w:val="20"/>
                <w:lang w:val="en-US"/>
              </w:rPr>
              <w:t xml:space="preserve">Total </w:t>
            </w:r>
            <w:r>
              <w:rPr>
                <w:sz w:val="20"/>
                <w:lang w:val="en-US"/>
              </w:rPr>
              <w:t xml:space="preserve">amount </w:t>
            </w:r>
            <w:r w:rsidRPr="003C022A">
              <w:rPr>
                <w:sz w:val="20"/>
                <w:lang w:val="en-US"/>
              </w:rPr>
              <w:t>of technical provisions calculated as a whole for Health similar to life insurance.</w:t>
            </w:r>
          </w:p>
          <w:p w:rsidR="00B16F9F" w:rsidRPr="00440FD2" w:rsidRDefault="00B16F9F" w:rsidP="004527F7">
            <w:pPr>
              <w:rPr>
                <w:sz w:val="20"/>
                <w:lang w:val="en-US"/>
              </w:rPr>
            </w:pPr>
          </w:p>
          <w:p w:rsidR="00B16F9F" w:rsidRPr="00440FD2" w:rsidRDefault="00B16F9F" w:rsidP="00257187">
            <w:pPr>
              <w:rPr>
                <w:sz w:val="20"/>
              </w:rPr>
            </w:pPr>
          </w:p>
        </w:tc>
      </w:tr>
      <w:tr w:rsidR="00B16F9F" w:rsidRPr="003C022A" w:rsidTr="00440FD2">
        <w:trPr>
          <w:trHeight w:val="1329"/>
        </w:trPr>
        <w:tc>
          <w:tcPr>
            <w:tcW w:w="2352" w:type="dxa"/>
            <w:tcBorders>
              <w:top w:val="single" w:sz="4" w:space="0" w:color="auto"/>
              <w:left w:val="single" w:sz="4" w:space="0" w:color="auto"/>
              <w:bottom w:val="single" w:sz="4" w:space="0" w:color="auto"/>
              <w:right w:val="single" w:sz="4" w:space="0" w:color="auto"/>
            </w:tcBorders>
            <w:shd w:val="clear" w:color="000000" w:fill="FFFFFF"/>
            <w:hideMark/>
          </w:tcPr>
          <w:p w:rsidR="00B16F9F" w:rsidRPr="003C022A" w:rsidRDefault="00B16F9F" w:rsidP="0029196E">
            <w:pPr>
              <w:rPr>
                <w:sz w:val="20"/>
              </w:rPr>
            </w:pPr>
            <w:r w:rsidRPr="003C022A">
              <w:rPr>
                <w:sz w:val="20"/>
              </w:rPr>
              <w:t>C0020, C0030, C0060, C0090, C0100</w:t>
            </w:r>
            <w:ins w:id="115" w:author="Author">
              <w:r w:rsidR="00C26924">
                <w:rPr>
                  <w:sz w:val="20"/>
                </w:rPr>
                <w:t xml:space="preserve"> to C0140</w:t>
              </w:r>
            </w:ins>
            <w:r w:rsidRPr="003C022A">
              <w:rPr>
                <w:sz w:val="20"/>
              </w:rPr>
              <w:t>, C0160, C0190, C0200/R0020</w:t>
            </w:r>
          </w:p>
          <w:p w:rsidR="00B16F9F" w:rsidRPr="003C022A" w:rsidRDefault="00B16F9F" w:rsidP="0029196E">
            <w:pPr>
              <w:rPr>
                <w:sz w:val="20"/>
              </w:rPr>
            </w:pPr>
          </w:p>
        </w:tc>
        <w:tc>
          <w:tcPr>
            <w:tcW w:w="2898" w:type="dxa"/>
            <w:tcBorders>
              <w:top w:val="single" w:sz="4" w:space="0" w:color="auto"/>
              <w:left w:val="nil"/>
              <w:bottom w:val="single" w:sz="4" w:space="0" w:color="auto"/>
              <w:right w:val="single" w:sz="4" w:space="0" w:color="auto"/>
            </w:tcBorders>
            <w:shd w:val="clear" w:color="000000" w:fill="FFFFFF"/>
            <w:hideMark/>
          </w:tcPr>
          <w:p w:rsidR="00B16F9F" w:rsidRPr="003C022A" w:rsidRDefault="00B16F9F" w:rsidP="0029196E">
            <w:pPr>
              <w:rPr>
                <w:sz w:val="20"/>
                <w:lang w:val="en-US"/>
              </w:rPr>
            </w:pPr>
            <w:r w:rsidRPr="003C022A">
              <w:rPr>
                <w:sz w:val="20"/>
                <w:lang w:val="en-US"/>
              </w:rPr>
              <w:t>Total Recoverables from reinsurance/SPV and Finite Re after the adjustment for expected losses due to counterparty default associated to TP as a whole</w:t>
            </w:r>
          </w:p>
        </w:tc>
        <w:tc>
          <w:tcPr>
            <w:tcW w:w="4619" w:type="dxa"/>
            <w:gridSpan w:val="2"/>
            <w:tcBorders>
              <w:top w:val="single" w:sz="4" w:space="0" w:color="auto"/>
              <w:left w:val="nil"/>
              <w:bottom w:val="single" w:sz="4" w:space="0" w:color="auto"/>
              <w:right w:val="single" w:sz="4" w:space="0" w:color="auto"/>
            </w:tcBorders>
            <w:shd w:val="clear" w:color="000000" w:fill="FFFFFF"/>
            <w:hideMark/>
          </w:tcPr>
          <w:p w:rsidR="00B16F9F" w:rsidRPr="003C022A" w:rsidRDefault="00B16F9F" w:rsidP="00EE0DFF">
            <w:pPr>
              <w:rPr>
                <w:sz w:val="20"/>
                <w:lang w:val="en-US"/>
              </w:rPr>
            </w:pPr>
            <w:r w:rsidRPr="003C022A">
              <w:rPr>
                <w:sz w:val="20"/>
                <w:lang w:val="en-US"/>
              </w:rPr>
              <w:t>Amount of recoverable</w:t>
            </w:r>
            <w:r>
              <w:rPr>
                <w:sz w:val="20"/>
                <w:lang w:val="en-US"/>
              </w:rPr>
              <w:t>s</w:t>
            </w:r>
            <w:r w:rsidRPr="003C022A">
              <w:rPr>
                <w:sz w:val="20"/>
                <w:lang w:val="en-US"/>
              </w:rPr>
              <w:t xml:space="preserve"> from reinsurance/SPV and Finite Re after the adjustment for expected losses due to counterparty default of technical provisions calculated as a whole per each LoB</w:t>
            </w:r>
            <w:r>
              <w:rPr>
                <w:sz w:val="20"/>
                <w:lang w:val="en-US"/>
              </w:rPr>
              <w:t>.</w:t>
            </w:r>
            <w:r w:rsidRPr="003C022A">
              <w:rPr>
                <w:sz w:val="20"/>
                <w:lang w:val="en-US"/>
              </w:rPr>
              <w:t xml:space="preserve"> </w:t>
            </w:r>
            <w:r w:rsidRPr="003C022A">
              <w:rPr>
                <w:sz w:val="20"/>
                <w:lang w:val="en-US"/>
              </w:rPr>
              <w:br/>
            </w:r>
          </w:p>
        </w:tc>
      </w:tr>
      <w:tr w:rsidR="00B16F9F" w:rsidRPr="003C022A" w:rsidTr="00440FD2">
        <w:trPr>
          <w:trHeight w:val="1548"/>
        </w:trPr>
        <w:tc>
          <w:tcPr>
            <w:tcW w:w="2352" w:type="dxa"/>
            <w:tcBorders>
              <w:top w:val="nil"/>
              <w:left w:val="single" w:sz="4" w:space="0" w:color="auto"/>
              <w:bottom w:val="single" w:sz="4" w:space="0" w:color="auto"/>
              <w:right w:val="single" w:sz="4" w:space="0" w:color="auto"/>
            </w:tcBorders>
            <w:shd w:val="clear" w:color="000000" w:fill="FFFFFF"/>
            <w:hideMark/>
          </w:tcPr>
          <w:p w:rsidR="00B16F9F" w:rsidRPr="003C022A" w:rsidRDefault="00B16F9F" w:rsidP="0029196E">
            <w:pPr>
              <w:rPr>
                <w:sz w:val="20"/>
              </w:rPr>
            </w:pPr>
            <w:r w:rsidRPr="003C022A">
              <w:rPr>
                <w:sz w:val="20"/>
              </w:rPr>
              <w:t>C0150/R0020</w:t>
            </w:r>
          </w:p>
          <w:p w:rsidR="00B16F9F" w:rsidRPr="003C022A" w:rsidRDefault="00B16F9F" w:rsidP="0029196E">
            <w:pPr>
              <w:rPr>
                <w:sz w:val="20"/>
              </w:rPr>
            </w:pPr>
          </w:p>
        </w:tc>
        <w:tc>
          <w:tcPr>
            <w:tcW w:w="2898" w:type="dxa"/>
            <w:tcBorders>
              <w:top w:val="nil"/>
              <w:left w:val="nil"/>
              <w:bottom w:val="single" w:sz="4" w:space="0" w:color="auto"/>
              <w:right w:val="single" w:sz="4" w:space="0" w:color="auto"/>
            </w:tcBorders>
            <w:shd w:val="clear" w:color="000000" w:fill="FFFFFF"/>
            <w:hideMark/>
          </w:tcPr>
          <w:p w:rsidR="00B16F9F" w:rsidRPr="003C022A" w:rsidRDefault="00B16F9F" w:rsidP="0029196E">
            <w:pPr>
              <w:rPr>
                <w:sz w:val="20"/>
              </w:rPr>
            </w:pPr>
            <w:r w:rsidRPr="003C022A">
              <w:rPr>
                <w:sz w:val="20"/>
                <w:lang w:val="en-US"/>
              </w:rPr>
              <w:t xml:space="preserve">Total Recoverables from reinsurance/SPV and Finite Re after the adjustment for expected losses due to counterparty default associated to TP as a whole - Total (Life other than health insurance, incl. </w:t>
            </w:r>
            <w:r w:rsidRPr="003C022A">
              <w:rPr>
                <w:sz w:val="20"/>
              </w:rPr>
              <w:t>Unit-Linked)</w:t>
            </w:r>
          </w:p>
        </w:tc>
        <w:tc>
          <w:tcPr>
            <w:tcW w:w="4619" w:type="dxa"/>
            <w:gridSpan w:val="2"/>
            <w:tcBorders>
              <w:top w:val="nil"/>
              <w:left w:val="nil"/>
              <w:bottom w:val="single" w:sz="4" w:space="0" w:color="auto"/>
              <w:right w:val="single" w:sz="4" w:space="0" w:color="auto"/>
            </w:tcBorders>
            <w:shd w:val="clear" w:color="000000" w:fill="FFFFFF"/>
            <w:hideMark/>
          </w:tcPr>
          <w:p w:rsidR="00B16F9F" w:rsidRPr="003C022A" w:rsidRDefault="00B16F9F">
            <w:pPr>
              <w:rPr>
                <w:sz w:val="20"/>
              </w:rPr>
            </w:pPr>
            <w:r w:rsidRPr="003C022A">
              <w:rPr>
                <w:sz w:val="20"/>
                <w:lang w:val="en-US"/>
              </w:rPr>
              <w:t xml:space="preserve">Total </w:t>
            </w:r>
            <w:r>
              <w:rPr>
                <w:sz w:val="20"/>
                <w:lang w:val="en-US"/>
              </w:rPr>
              <w:t xml:space="preserve">amount </w:t>
            </w:r>
            <w:r w:rsidRPr="003C022A">
              <w:rPr>
                <w:sz w:val="20"/>
                <w:lang w:val="en-US"/>
              </w:rPr>
              <w:t>of recoverable</w:t>
            </w:r>
            <w:r>
              <w:rPr>
                <w:sz w:val="20"/>
                <w:lang w:val="en-US"/>
              </w:rPr>
              <w:t>s</w:t>
            </w:r>
            <w:r w:rsidRPr="003C022A">
              <w:rPr>
                <w:sz w:val="20"/>
                <w:lang w:val="en-US"/>
              </w:rPr>
              <w:t xml:space="preserve"> from reinsurance/SPV and Finite Re after the adjustment for expected losses due to counterparty default of technical provisions calculated as a whole for Life other than health insurance, including </w:t>
            </w:r>
            <w:r w:rsidRPr="00440FD2">
              <w:rPr>
                <w:sz w:val="20"/>
                <w:lang w:val="en-US"/>
              </w:rPr>
              <w:t>Unit-Linked.</w:t>
            </w:r>
          </w:p>
        </w:tc>
      </w:tr>
      <w:tr w:rsidR="00B16F9F" w:rsidRPr="003C022A" w:rsidTr="00440FD2">
        <w:trPr>
          <w:trHeight w:val="1140"/>
        </w:trPr>
        <w:tc>
          <w:tcPr>
            <w:tcW w:w="2352" w:type="dxa"/>
            <w:tcBorders>
              <w:top w:val="nil"/>
              <w:left w:val="single" w:sz="4" w:space="0" w:color="auto"/>
              <w:bottom w:val="single" w:sz="4" w:space="0" w:color="auto"/>
              <w:right w:val="single" w:sz="4" w:space="0" w:color="auto"/>
            </w:tcBorders>
            <w:shd w:val="clear" w:color="000000" w:fill="FFFFFF"/>
            <w:hideMark/>
          </w:tcPr>
          <w:p w:rsidR="00B16F9F" w:rsidRPr="003C022A" w:rsidRDefault="00B16F9F" w:rsidP="0029196E">
            <w:pPr>
              <w:rPr>
                <w:sz w:val="20"/>
              </w:rPr>
            </w:pPr>
            <w:r w:rsidRPr="003C022A">
              <w:rPr>
                <w:sz w:val="20"/>
              </w:rPr>
              <w:t>C0210/R0020</w:t>
            </w:r>
          </w:p>
        </w:tc>
        <w:tc>
          <w:tcPr>
            <w:tcW w:w="2898" w:type="dxa"/>
            <w:tcBorders>
              <w:top w:val="nil"/>
              <w:left w:val="nil"/>
              <w:bottom w:val="single" w:sz="4" w:space="0" w:color="auto"/>
              <w:right w:val="single" w:sz="4" w:space="0" w:color="auto"/>
            </w:tcBorders>
            <w:shd w:val="clear" w:color="000000" w:fill="FFFFFF"/>
            <w:hideMark/>
          </w:tcPr>
          <w:p w:rsidR="00B16F9F" w:rsidRPr="003C022A" w:rsidRDefault="00B16F9F" w:rsidP="0029196E">
            <w:pPr>
              <w:rPr>
                <w:sz w:val="20"/>
                <w:lang w:val="en-US"/>
              </w:rPr>
            </w:pPr>
            <w:r w:rsidRPr="003C022A">
              <w:rPr>
                <w:sz w:val="20"/>
                <w:lang w:val="en-US"/>
              </w:rPr>
              <w:t>Total Recoverables from reinsurance/SPV and Finite Re after the adjustment for expected losses due to counterparty default associated to TP as a whole - Total (Health similar to life insurance)</w:t>
            </w:r>
          </w:p>
        </w:tc>
        <w:tc>
          <w:tcPr>
            <w:tcW w:w="4619" w:type="dxa"/>
            <w:gridSpan w:val="2"/>
            <w:tcBorders>
              <w:top w:val="nil"/>
              <w:left w:val="nil"/>
              <w:bottom w:val="single" w:sz="4" w:space="0" w:color="auto"/>
              <w:right w:val="single" w:sz="4" w:space="0" w:color="auto"/>
            </w:tcBorders>
            <w:shd w:val="clear" w:color="000000" w:fill="FFFFFF"/>
            <w:hideMark/>
          </w:tcPr>
          <w:p w:rsidR="00B16F9F" w:rsidRPr="00440FD2" w:rsidRDefault="00B16F9F" w:rsidP="0029196E">
            <w:pPr>
              <w:rPr>
                <w:sz w:val="20"/>
                <w:lang w:val="en-US"/>
              </w:rPr>
            </w:pPr>
            <w:r w:rsidRPr="003C022A">
              <w:rPr>
                <w:sz w:val="20"/>
                <w:lang w:val="en-US"/>
              </w:rPr>
              <w:t xml:space="preserve">Total </w:t>
            </w:r>
            <w:r>
              <w:rPr>
                <w:sz w:val="20"/>
                <w:lang w:val="en-US"/>
              </w:rPr>
              <w:t xml:space="preserve">amount </w:t>
            </w:r>
            <w:r w:rsidRPr="003C022A">
              <w:rPr>
                <w:sz w:val="20"/>
                <w:lang w:val="en-US"/>
              </w:rPr>
              <w:t>of recoverable</w:t>
            </w:r>
            <w:r>
              <w:rPr>
                <w:sz w:val="20"/>
                <w:lang w:val="en-US"/>
              </w:rPr>
              <w:t>s</w:t>
            </w:r>
            <w:r w:rsidRPr="003C022A">
              <w:rPr>
                <w:sz w:val="20"/>
                <w:lang w:val="en-US"/>
              </w:rPr>
              <w:t xml:space="preserve"> from reinsurance/SPV and Finite Re after the adjustment for expected losses due to counterparty default of technical provisions calculated as a whole for Health similar to life insurance.</w:t>
            </w:r>
          </w:p>
          <w:p w:rsidR="00B16F9F" w:rsidRPr="003C022A" w:rsidRDefault="00B16F9F">
            <w:pPr>
              <w:rPr>
                <w:sz w:val="20"/>
              </w:rPr>
            </w:pPr>
          </w:p>
        </w:tc>
      </w:tr>
      <w:tr w:rsidR="00B16F9F" w:rsidRPr="003C022A" w:rsidTr="00440FD2">
        <w:trPr>
          <w:trHeight w:val="285"/>
        </w:trPr>
        <w:tc>
          <w:tcPr>
            <w:tcW w:w="9869" w:type="dxa"/>
            <w:gridSpan w:val="4"/>
            <w:tcBorders>
              <w:top w:val="nil"/>
              <w:left w:val="nil"/>
              <w:bottom w:val="nil"/>
              <w:right w:val="nil"/>
            </w:tcBorders>
            <w:shd w:val="clear" w:color="000000" w:fill="FFFFFF"/>
            <w:vAlign w:val="bottom"/>
            <w:hideMark/>
          </w:tcPr>
          <w:p w:rsidR="00B16F9F" w:rsidRPr="00440FD2" w:rsidRDefault="00B16F9F" w:rsidP="00440FD2">
            <w:pPr>
              <w:rPr>
                <w:b/>
                <w:bCs/>
                <w:sz w:val="20"/>
                <w:lang w:val="en-US"/>
              </w:rPr>
            </w:pPr>
            <w:r w:rsidRPr="00440FD2">
              <w:rPr>
                <w:b/>
                <w:bCs/>
                <w:sz w:val="20"/>
                <w:lang w:val="en-US"/>
              </w:rPr>
              <w:t> </w:t>
            </w:r>
            <w:r w:rsidRPr="003C022A">
              <w:rPr>
                <w:b/>
                <w:bCs/>
                <w:i/>
                <w:iCs/>
                <w:sz w:val="20"/>
                <w:lang w:val="en-US"/>
              </w:rPr>
              <w:t>Technical provisions calculated as a sum of best estimate and risk margin</w:t>
            </w:r>
          </w:p>
          <w:p w:rsidR="00B16F9F" w:rsidRPr="00440FD2" w:rsidRDefault="00B16F9F" w:rsidP="004B31CF">
            <w:pPr>
              <w:rPr>
                <w:b/>
                <w:bCs/>
                <w:i/>
                <w:iCs/>
                <w:sz w:val="20"/>
                <w:lang w:val="en-US"/>
              </w:rPr>
            </w:pPr>
          </w:p>
        </w:tc>
      </w:tr>
      <w:tr w:rsidR="00B16F9F" w:rsidRPr="003C022A" w:rsidTr="00440FD2">
        <w:trPr>
          <w:trHeight w:val="1338"/>
        </w:trPr>
        <w:tc>
          <w:tcPr>
            <w:tcW w:w="2352" w:type="dxa"/>
            <w:tcBorders>
              <w:top w:val="single" w:sz="4" w:space="0" w:color="auto"/>
              <w:left w:val="single" w:sz="4" w:space="0" w:color="auto"/>
              <w:bottom w:val="single" w:sz="4" w:space="0" w:color="auto"/>
              <w:right w:val="single" w:sz="4" w:space="0" w:color="auto"/>
            </w:tcBorders>
            <w:shd w:val="clear" w:color="000000" w:fill="FFFFFF"/>
            <w:hideMark/>
          </w:tcPr>
          <w:p w:rsidR="00B16F9F" w:rsidRPr="003C022A" w:rsidRDefault="00B16F9F" w:rsidP="00717706">
            <w:pPr>
              <w:rPr>
                <w:sz w:val="20"/>
              </w:rPr>
            </w:pPr>
            <w:r w:rsidRPr="00440FD2">
              <w:rPr>
                <w:sz w:val="20"/>
              </w:rPr>
              <w:t>C0020</w:t>
            </w:r>
            <w:r w:rsidRPr="003C022A">
              <w:rPr>
                <w:sz w:val="20"/>
              </w:rPr>
              <w:t>, C0040, C0050, C0070, C0080, C0090, C0100</w:t>
            </w:r>
            <w:ins w:id="116" w:author="Author">
              <w:del w:id="117" w:author="Author">
                <w:r w:rsidDel="00A409D2">
                  <w:rPr>
                    <w:sz w:val="20"/>
                  </w:rPr>
                  <w:delText>-</w:delText>
                </w:r>
              </w:del>
              <w:r w:rsidR="00A409D2">
                <w:rPr>
                  <w:sz w:val="20"/>
                </w:rPr>
                <w:t xml:space="preserve"> to </w:t>
              </w:r>
              <w:r>
                <w:rPr>
                  <w:sz w:val="20"/>
                </w:rPr>
                <w:t>C0140</w:t>
              </w:r>
            </w:ins>
            <w:r w:rsidRPr="003C022A">
              <w:rPr>
                <w:sz w:val="20"/>
              </w:rPr>
              <w:t>, C0170, C0180, C0190, C0200</w:t>
            </w:r>
            <w:r w:rsidRPr="00440FD2">
              <w:rPr>
                <w:sz w:val="20"/>
              </w:rPr>
              <w:t>/R00</w:t>
            </w:r>
            <w:r w:rsidRPr="003C022A">
              <w:rPr>
                <w:sz w:val="20"/>
              </w:rPr>
              <w:t>3</w:t>
            </w:r>
            <w:r w:rsidRPr="00440FD2">
              <w:rPr>
                <w:sz w:val="20"/>
              </w:rPr>
              <w:t>0</w:t>
            </w:r>
          </w:p>
          <w:p w:rsidR="00B16F9F" w:rsidRPr="00440FD2" w:rsidRDefault="00B16F9F" w:rsidP="00A409D2">
            <w:pPr>
              <w:rPr>
                <w:sz w:val="20"/>
              </w:rPr>
            </w:pPr>
            <w:r w:rsidRPr="003C022A">
              <w:rPr>
                <w:sz w:val="20"/>
              </w:rPr>
              <w:t>(B1-</w:t>
            </w:r>
            <w:del w:id="118" w:author="Author">
              <w:r w:rsidRPr="003C022A" w:rsidDel="00A409D2">
                <w:rPr>
                  <w:sz w:val="20"/>
                </w:rPr>
                <w:delText>B14</w:delText>
              </w:r>
            </w:del>
            <w:ins w:id="119" w:author="Author">
              <w:r w:rsidR="00A409D2" w:rsidRPr="003C022A">
                <w:rPr>
                  <w:sz w:val="20"/>
                </w:rPr>
                <w:t>B1</w:t>
              </w:r>
              <w:r w:rsidR="00A409D2">
                <w:rPr>
                  <w:sz w:val="20"/>
                </w:rPr>
                <w:t>3</w:t>
              </w:r>
            </w:ins>
            <w:r w:rsidRPr="003C022A">
              <w:rPr>
                <w:sz w:val="20"/>
              </w:rPr>
              <w:t>)</w:t>
            </w:r>
          </w:p>
        </w:tc>
        <w:tc>
          <w:tcPr>
            <w:tcW w:w="2898" w:type="dxa"/>
            <w:tcBorders>
              <w:top w:val="single" w:sz="4" w:space="0" w:color="auto"/>
              <w:left w:val="nil"/>
              <w:bottom w:val="single" w:sz="4" w:space="0" w:color="auto"/>
              <w:right w:val="single" w:sz="4" w:space="0" w:color="auto"/>
            </w:tcBorders>
            <w:shd w:val="clear" w:color="000000" w:fill="FFFFFF"/>
            <w:hideMark/>
          </w:tcPr>
          <w:p w:rsidR="00B16F9F" w:rsidRPr="00440FD2" w:rsidRDefault="00B16F9F" w:rsidP="00B6109D">
            <w:pPr>
              <w:rPr>
                <w:sz w:val="20"/>
                <w:lang w:val="en-US"/>
              </w:rPr>
            </w:pPr>
            <w:r w:rsidRPr="00440FD2">
              <w:rPr>
                <w:sz w:val="20"/>
                <w:lang w:val="en-US"/>
              </w:rPr>
              <w:t xml:space="preserve">Technical provisions calculated as a sum of BE and RM, </w:t>
            </w:r>
            <w:r>
              <w:rPr>
                <w:sz w:val="20"/>
                <w:lang w:val="en-US"/>
              </w:rPr>
              <w:t xml:space="preserve">Gross </w:t>
            </w:r>
            <w:r w:rsidRPr="00440FD2">
              <w:rPr>
                <w:sz w:val="20"/>
                <w:lang w:val="en-US"/>
              </w:rPr>
              <w:t>Best Estimate</w:t>
            </w:r>
          </w:p>
        </w:tc>
        <w:tc>
          <w:tcPr>
            <w:tcW w:w="4619" w:type="dxa"/>
            <w:gridSpan w:val="2"/>
            <w:tcBorders>
              <w:top w:val="single" w:sz="4" w:space="0" w:color="auto"/>
              <w:left w:val="nil"/>
              <w:bottom w:val="single" w:sz="4" w:space="0" w:color="auto"/>
              <w:right w:val="single" w:sz="4" w:space="0" w:color="auto"/>
            </w:tcBorders>
            <w:shd w:val="clear" w:color="000000" w:fill="FFFFFF"/>
            <w:hideMark/>
          </w:tcPr>
          <w:p w:rsidR="00B16F9F" w:rsidRPr="00440FD2" w:rsidRDefault="00B16F9F">
            <w:pPr>
              <w:rPr>
                <w:sz w:val="20"/>
                <w:lang w:val="en-US"/>
              </w:rPr>
            </w:pPr>
            <w:r w:rsidRPr="00440FD2">
              <w:rPr>
                <w:sz w:val="20"/>
                <w:lang w:val="en-US"/>
              </w:rPr>
              <w:t>Amount of Gross Best estimate (no deduction of reinsurance</w:t>
            </w:r>
            <w:r w:rsidRPr="003C022A">
              <w:rPr>
                <w:sz w:val="20"/>
                <w:lang w:val="en-US"/>
              </w:rPr>
              <w:t>,</w:t>
            </w:r>
            <w:r w:rsidRPr="00440FD2">
              <w:rPr>
                <w:sz w:val="20"/>
                <w:lang w:val="en-US"/>
              </w:rPr>
              <w:t xml:space="preserve"> SPV</w:t>
            </w:r>
            <w:r>
              <w:rPr>
                <w:sz w:val="20"/>
                <w:lang w:val="en-US"/>
              </w:rPr>
              <w:t>s</w:t>
            </w:r>
            <w:r w:rsidRPr="00440FD2">
              <w:rPr>
                <w:sz w:val="20"/>
                <w:lang w:val="en-US"/>
              </w:rPr>
              <w:t xml:space="preserve"> </w:t>
            </w:r>
            <w:r w:rsidRPr="003C022A">
              <w:rPr>
                <w:sz w:val="20"/>
                <w:lang w:val="en-US"/>
              </w:rPr>
              <w:t xml:space="preserve">and Finite Re </w:t>
            </w:r>
            <w:r w:rsidRPr="00440FD2">
              <w:rPr>
                <w:sz w:val="20"/>
                <w:lang w:val="en-US"/>
              </w:rPr>
              <w:t xml:space="preserve">according to article 77(2) of Directive 2009/138/EC) </w:t>
            </w:r>
            <w:r w:rsidRPr="003C022A">
              <w:rPr>
                <w:sz w:val="20"/>
                <w:lang w:val="en-US"/>
              </w:rPr>
              <w:t>per each</w:t>
            </w:r>
            <w:r w:rsidRPr="00440FD2">
              <w:rPr>
                <w:sz w:val="20"/>
                <w:lang w:val="en-US"/>
              </w:rPr>
              <w:t xml:space="preserve"> LoB</w:t>
            </w:r>
            <w:r>
              <w:rPr>
                <w:sz w:val="20"/>
                <w:lang w:val="en-US"/>
              </w:rPr>
              <w:t>.</w:t>
            </w:r>
            <w:r w:rsidRPr="003C022A" w:rsidDel="00B6109D">
              <w:rPr>
                <w:sz w:val="20"/>
                <w:lang w:val="en-US"/>
              </w:rPr>
              <w:t xml:space="preserve"> </w:t>
            </w:r>
          </w:p>
        </w:tc>
      </w:tr>
      <w:tr w:rsidR="00B16F9F" w:rsidRPr="003C022A" w:rsidTr="00440FD2">
        <w:trPr>
          <w:trHeight w:val="1414"/>
        </w:trPr>
        <w:tc>
          <w:tcPr>
            <w:tcW w:w="2352" w:type="dxa"/>
            <w:tcBorders>
              <w:top w:val="nil"/>
              <w:left w:val="single" w:sz="4" w:space="0" w:color="auto"/>
              <w:bottom w:val="single" w:sz="4" w:space="0" w:color="auto"/>
              <w:right w:val="single" w:sz="4" w:space="0" w:color="auto"/>
            </w:tcBorders>
            <w:shd w:val="clear" w:color="000000" w:fill="FFFFFF"/>
            <w:hideMark/>
          </w:tcPr>
          <w:p w:rsidR="00B16F9F" w:rsidRPr="003C022A" w:rsidRDefault="00B16F9F">
            <w:pPr>
              <w:rPr>
                <w:sz w:val="20"/>
              </w:rPr>
            </w:pPr>
            <w:r w:rsidRPr="00440FD2">
              <w:rPr>
                <w:sz w:val="20"/>
              </w:rPr>
              <w:t>C01</w:t>
            </w:r>
            <w:r w:rsidRPr="003C022A">
              <w:rPr>
                <w:sz w:val="20"/>
              </w:rPr>
              <w:t>5</w:t>
            </w:r>
            <w:r w:rsidRPr="00440FD2">
              <w:rPr>
                <w:sz w:val="20"/>
              </w:rPr>
              <w:t>0/R00</w:t>
            </w:r>
            <w:r w:rsidRPr="003C022A">
              <w:rPr>
                <w:sz w:val="20"/>
              </w:rPr>
              <w:t>3</w:t>
            </w:r>
            <w:r w:rsidRPr="00440FD2">
              <w:rPr>
                <w:sz w:val="20"/>
              </w:rPr>
              <w:t>0</w:t>
            </w:r>
          </w:p>
          <w:p w:rsidR="00B16F9F" w:rsidRPr="00440FD2" w:rsidRDefault="00B16F9F">
            <w:pPr>
              <w:rPr>
                <w:sz w:val="20"/>
              </w:rPr>
            </w:pPr>
            <w:r w:rsidRPr="003C022A">
              <w:rPr>
                <w:sz w:val="20"/>
              </w:rPr>
              <w:t>(B9)</w:t>
            </w:r>
          </w:p>
        </w:tc>
        <w:tc>
          <w:tcPr>
            <w:tcW w:w="2898" w:type="dxa"/>
            <w:tcBorders>
              <w:top w:val="nil"/>
              <w:left w:val="nil"/>
              <w:bottom w:val="single" w:sz="4" w:space="0" w:color="auto"/>
              <w:right w:val="single" w:sz="4" w:space="0" w:color="auto"/>
            </w:tcBorders>
            <w:shd w:val="clear" w:color="000000" w:fill="FFFFFF"/>
            <w:hideMark/>
          </w:tcPr>
          <w:p w:rsidR="00B16F9F" w:rsidRPr="00440FD2" w:rsidRDefault="00B16F9F" w:rsidP="007363F6">
            <w:pPr>
              <w:rPr>
                <w:sz w:val="20"/>
              </w:rPr>
            </w:pPr>
            <w:r w:rsidRPr="00440FD2">
              <w:rPr>
                <w:sz w:val="20"/>
                <w:lang w:val="en-US"/>
              </w:rPr>
              <w:t xml:space="preserve">Technical provisions calculated as a sum of BE and RM, </w:t>
            </w:r>
            <w:r>
              <w:rPr>
                <w:sz w:val="20"/>
                <w:lang w:val="en-US"/>
              </w:rPr>
              <w:t>Gross Best Estimate -</w:t>
            </w:r>
            <w:r w:rsidRPr="00440FD2">
              <w:rPr>
                <w:sz w:val="20"/>
                <w:lang w:val="en-US"/>
              </w:rPr>
              <w:t xml:space="preserve"> Total (Life other than health insurance, incl. </w:t>
            </w:r>
            <w:r w:rsidRPr="00440FD2">
              <w:rPr>
                <w:sz w:val="20"/>
              </w:rPr>
              <w:t>Unit-Linked)</w:t>
            </w:r>
          </w:p>
        </w:tc>
        <w:tc>
          <w:tcPr>
            <w:tcW w:w="4619" w:type="dxa"/>
            <w:gridSpan w:val="2"/>
            <w:tcBorders>
              <w:top w:val="nil"/>
              <w:left w:val="nil"/>
              <w:bottom w:val="single" w:sz="4" w:space="0" w:color="auto"/>
              <w:right w:val="single" w:sz="4" w:space="0" w:color="auto"/>
            </w:tcBorders>
            <w:shd w:val="clear" w:color="000000" w:fill="FFFFFF"/>
            <w:hideMark/>
          </w:tcPr>
          <w:p w:rsidR="00B16F9F" w:rsidRPr="00440FD2" w:rsidRDefault="00B16F9F">
            <w:pPr>
              <w:rPr>
                <w:sz w:val="20"/>
                <w:lang w:val="pt-PT"/>
              </w:rPr>
            </w:pPr>
            <w:r>
              <w:rPr>
                <w:sz w:val="20"/>
                <w:lang w:val="en-US"/>
              </w:rPr>
              <w:t>Total a</w:t>
            </w:r>
            <w:r w:rsidRPr="00440FD2">
              <w:rPr>
                <w:sz w:val="20"/>
                <w:lang w:val="en-US"/>
              </w:rPr>
              <w:t>mount of Gross Best estimate (no deduction of reinsurance</w:t>
            </w:r>
            <w:r w:rsidRPr="003C022A">
              <w:rPr>
                <w:sz w:val="20"/>
                <w:lang w:val="en-US"/>
              </w:rPr>
              <w:t>,</w:t>
            </w:r>
            <w:r w:rsidRPr="00440FD2">
              <w:rPr>
                <w:sz w:val="20"/>
                <w:lang w:val="en-US"/>
              </w:rPr>
              <w:t xml:space="preserve"> SPVs </w:t>
            </w:r>
            <w:r w:rsidRPr="003C022A">
              <w:rPr>
                <w:sz w:val="20"/>
                <w:lang w:val="en-US"/>
              </w:rPr>
              <w:t xml:space="preserve">and Finite Re </w:t>
            </w:r>
            <w:r w:rsidRPr="00440FD2">
              <w:rPr>
                <w:sz w:val="20"/>
                <w:lang w:val="en-US"/>
              </w:rPr>
              <w:t xml:space="preserve">according to article 77(2) of Directive 2009/138/EC), </w:t>
            </w:r>
            <w:r>
              <w:rPr>
                <w:sz w:val="20"/>
                <w:lang w:val="en-US"/>
              </w:rPr>
              <w:t xml:space="preserve">for </w:t>
            </w:r>
            <w:r w:rsidRPr="00440FD2">
              <w:rPr>
                <w:sz w:val="20"/>
                <w:lang w:val="en-US"/>
              </w:rPr>
              <w:t xml:space="preserve">Life other than health insurance, incl. </w:t>
            </w:r>
            <w:r w:rsidRPr="00440FD2">
              <w:rPr>
                <w:sz w:val="20"/>
                <w:lang w:val="pt-PT"/>
              </w:rPr>
              <w:t>Unit-Linked</w:t>
            </w:r>
            <w:r>
              <w:rPr>
                <w:sz w:val="20"/>
                <w:lang w:val="pt-PT"/>
              </w:rPr>
              <w:t>.</w:t>
            </w:r>
          </w:p>
        </w:tc>
      </w:tr>
      <w:tr w:rsidR="00B16F9F" w:rsidRPr="003C022A" w:rsidTr="00440FD2">
        <w:trPr>
          <w:trHeight w:val="1120"/>
        </w:trPr>
        <w:tc>
          <w:tcPr>
            <w:tcW w:w="2352" w:type="dxa"/>
            <w:tcBorders>
              <w:top w:val="nil"/>
              <w:left w:val="single" w:sz="4" w:space="0" w:color="auto"/>
              <w:bottom w:val="single" w:sz="4" w:space="0" w:color="auto"/>
              <w:right w:val="single" w:sz="4" w:space="0" w:color="auto"/>
            </w:tcBorders>
            <w:shd w:val="clear" w:color="000000" w:fill="FFFFFF"/>
            <w:hideMark/>
          </w:tcPr>
          <w:p w:rsidR="00B16F9F" w:rsidRPr="003C022A" w:rsidRDefault="00B16F9F" w:rsidP="009B3371">
            <w:pPr>
              <w:rPr>
                <w:sz w:val="20"/>
              </w:rPr>
            </w:pPr>
            <w:r w:rsidRPr="00440FD2">
              <w:rPr>
                <w:sz w:val="20"/>
              </w:rPr>
              <w:t>C0</w:t>
            </w:r>
            <w:r w:rsidRPr="003C022A">
              <w:rPr>
                <w:sz w:val="20"/>
              </w:rPr>
              <w:t>21</w:t>
            </w:r>
            <w:r w:rsidRPr="00440FD2">
              <w:rPr>
                <w:sz w:val="20"/>
              </w:rPr>
              <w:t>0/R00</w:t>
            </w:r>
            <w:r w:rsidRPr="003C022A">
              <w:rPr>
                <w:sz w:val="20"/>
              </w:rPr>
              <w:t>3</w:t>
            </w:r>
            <w:r w:rsidRPr="00440FD2">
              <w:rPr>
                <w:sz w:val="20"/>
              </w:rPr>
              <w:t>0</w:t>
            </w:r>
          </w:p>
          <w:p w:rsidR="00B16F9F" w:rsidRPr="00440FD2" w:rsidRDefault="00B16F9F" w:rsidP="009B3371">
            <w:pPr>
              <w:rPr>
                <w:sz w:val="20"/>
              </w:rPr>
            </w:pPr>
            <w:r w:rsidRPr="003C022A">
              <w:rPr>
                <w:sz w:val="20"/>
              </w:rPr>
              <w:t>(B14)</w:t>
            </w:r>
          </w:p>
        </w:tc>
        <w:tc>
          <w:tcPr>
            <w:tcW w:w="2898" w:type="dxa"/>
            <w:tcBorders>
              <w:top w:val="nil"/>
              <w:left w:val="nil"/>
              <w:bottom w:val="single" w:sz="4" w:space="0" w:color="auto"/>
              <w:right w:val="single" w:sz="4" w:space="0" w:color="auto"/>
            </w:tcBorders>
            <w:shd w:val="clear" w:color="000000" w:fill="FFFFFF"/>
            <w:hideMark/>
          </w:tcPr>
          <w:p w:rsidR="00B16F9F" w:rsidRPr="00440FD2" w:rsidRDefault="00B16F9F" w:rsidP="007363F6">
            <w:pPr>
              <w:rPr>
                <w:sz w:val="20"/>
                <w:lang w:val="en-US"/>
              </w:rPr>
            </w:pPr>
            <w:r w:rsidRPr="00440FD2">
              <w:rPr>
                <w:sz w:val="20"/>
                <w:lang w:val="en-US"/>
              </w:rPr>
              <w:t>Technical provisions calculated as a sum of BE and RM, Gross</w:t>
            </w:r>
            <w:r>
              <w:rPr>
                <w:sz w:val="20"/>
                <w:lang w:val="en-US"/>
              </w:rPr>
              <w:t xml:space="preserve"> Best Estimate</w:t>
            </w:r>
            <w:r w:rsidRPr="00440FD2">
              <w:rPr>
                <w:sz w:val="20"/>
                <w:lang w:val="en-US"/>
              </w:rPr>
              <w:t xml:space="preserve"> - Total (Health similar to life insurance)</w:t>
            </w:r>
          </w:p>
        </w:tc>
        <w:tc>
          <w:tcPr>
            <w:tcW w:w="4619" w:type="dxa"/>
            <w:gridSpan w:val="2"/>
            <w:tcBorders>
              <w:top w:val="nil"/>
              <w:left w:val="nil"/>
              <w:bottom w:val="single" w:sz="4" w:space="0" w:color="auto"/>
              <w:right w:val="single" w:sz="4" w:space="0" w:color="auto"/>
            </w:tcBorders>
            <w:shd w:val="clear" w:color="000000" w:fill="FFFFFF"/>
            <w:hideMark/>
          </w:tcPr>
          <w:p w:rsidR="00B16F9F" w:rsidRPr="00440FD2" w:rsidRDefault="00B16F9F" w:rsidP="009B3371">
            <w:pPr>
              <w:rPr>
                <w:sz w:val="20"/>
                <w:lang w:val="en-GB"/>
              </w:rPr>
            </w:pPr>
            <w:r>
              <w:rPr>
                <w:sz w:val="20"/>
                <w:lang w:val="en-US"/>
              </w:rPr>
              <w:t>Total a</w:t>
            </w:r>
            <w:r w:rsidRPr="003C022A">
              <w:rPr>
                <w:sz w:val="20"/>
                <w:lang w:val="en-US"/>
              </w:rPr>
              <w:t xml:space="preserve">mount of Gross Best estimate (no deduction of reinsurance, SPVs and Finite Re according to article 77(2) of Directive 2009/138/EC), </w:t>
            </w:r>
            <w:r>
              <w:rPr>
                <w:sz w:val="20"/>
                <w:lang w:val="en-US"/>
              </w:rPr>
              <w:t xml:space="preserve">for </w:t>
            </w:r>
            <w:r w:rsidRPr="003C022A">
              <w:rPr>
                <w:sz w:val="20"/>
                <w:lang w:val="en-US"/>
              </w:rPr>
              <w:t>Health similar to life insurance</w:t>
            </w:r>
            <w:r>
              <w:rPr>
                <w:sz w:val="20"/>
                <w:lang w:val="en-GB"/>
              </w:rPr>
              <w:t>.</w:t>
            </w:r>
          </w:p>
          <w:p w:rsidR="00B16F9F" w:rsidRPr="00440FD2" w:rsidRDefault="00B16F9F" w:rsidP="00257187">
            <w:pPr>
              <w:rPr>
                <w:sz w:val="20"/>
              </w:rPr>
            </w:pPr>
          </w:p>
        </w:tc>
      </w:tr>
      <w:tr w:rsidR="00B16F9F" w:rsidRPr="003C022A" w:rsidTr="008A3A2B">
        <w:tblPrEx>
          <w:tblW w:w="9869" w:type="dxa"/>
          <w:tblInd w:w="65" w:type="dxa"/>
          <w:tblCellMar>
            <w:left w:w="70" w:type="dxa"/>
            <w:right w:w="70" w:type="dxa"/>
          </w:tblCellMar>
          <w:tblPrExChange w:id="120" w:author="Author">
            <w:tblPrEx>
              <w:tblW w:w="9869" w:type="dxa"/>
              <w:tblInd w:w="65" w:type="dxa"/>
              <w:tblCellMar>
                <w:left w:w="70" w:type="dxa"/>
                <w:right w:w="70" w:type="dxa"/>
              </w:tblCellMar>
            </w:tblPrEx>
          </w:tblPrExChange>
        </w:tblPrEx>
        <w:trPr>
          <w:trHeight w:val="488"/>
          <w:trPrChange w:id="121" w:author="Author">
            <w:trPr>
              <w:gridBefore w:val="1"/>
              <w:trHeight w:val="850"/>
            </w:trPr>
          </w:trPrChange>
        </w:trPr>
        <w:tc>
          <w:tcPr>
            <w:tcW w:w="2352" w:type="dxa"/>
            <w:tcBorders>
              <w:top w:val="nil"/>
              <w:left w:val="single" w:sz="4" w:space="0" w:color="auto"/>
              <w:bottom w:val="single" w:sz="4" w:space="0" w:color="auto"/>
              <w:right w:val="single" w:sz="4" w:space="0" w:color="auto"/>
            </w:tcBorders>
            <w:shd w:val="clear" w:color="000000" w:fill="FFFFFF"/>
            <w:hideMark/>
            <w:tcPrChange w:id="122" w:author="Author">
              <w:tcPr>
                <w:tcW w:w="2352" w:type="dxa"/>
                <w:gridSpan w:val="2"/>
                <w:tcBorders>
                  <w:top w:val="nil"/>
                  <w:left w:val="single" w:sz="4" w:space="0" w:color="auto"/>
                  <w:bottom w:val="single" w:sz="4" w:space="0" w:color="auto"/>
                  <w:right w:val="single" w:sz="4" w:space="0" w:color="auto"/>
                </w:tcBorders>
                <w:shd w:val="clear" w:color="000000" w:fill="FFFFFF"/>
                <w:hideMark/>
              </w:tcPr>
            </w:tcPrChange>
          </w:tcPr>
          <w:p w:rsidR="00B16F9F" w:rsidRPr="003C022A" w:rsidRDefault="00B16F9F" w:rsidP="00BE6786">
            <w:pPr>
              <w:rPr>
                <w:sz w:val="20"/>
              </w:rPr>
            </w:pPr>
            <w:r w:rsidRPr="003C022A">
              <w:rPr>
                <w:sz w:val="20"/>
              </w:rPr>
              <w:t xml:space="preserve">C0020, C0040, C0050, C0070, C0080, C0090, </w:t>
            </w:r>
            <w:r w:rsidRPr="003C022A">
              <w:rPr>
                <w:sz w:val="20"/>
              </w:rPr>
              <w:lastRenderedPageBreak/>
              <w:t>C0100, C0170, C0180, C0190, C0200/</w:t>
            </w:r>
            <w:r w:rsidRPr="00440FD2">
              <w:rPr>
                <w:sz w:val="20"/>
              </w:rPr>
              <w:t>R00</w:t>
            </w:r>
            <w:r w:rsidRPr="003C022A">
              <w:rPr>
                <w:sz w:val="20"/>
              </w:rPr>
              <w:t>4</w:t>
            </w:r>
            <w:r w:rsidRPr="00440FD2">
              <w:rPr>
                <w:sz w:val="20"/>
              </w:rPr>
              <w:t>0</w:t>
            </w:r>
          </w:p>
          <w:p w:rsidR="00B16F9F" w:rsidRPr="00440FD2" w:rsidRDefault="00B16F9F" w:rsidP="00FC3513">
            <w:pPr>
              <w:rPr>
                <w:sz w:val="20"/>
              </w:rPr>
            </w:pPr>
            <w:r w:rsidRPr="003C022A">
              <w:rPr>
                <w:sz w:val="20"/>
              </w:rPr>
              <w:t>(CA1-CA14)</w:t>
            </w:r>
          </w:p>
        </w:tc>
        <w:tc>
          <w:tcPr>
            <w:tcW w:w="2898" w:type="dxa"/>
            <w:tcBorders>
              <w:top w:val="nil"/>
              <w:left w:val="nil"/>
              <w:bottom w:val="single" w:sz="4" w:space="0" w:color="auto"/>
              <w:right w:val="single" w:sz="4" w:space="0" w:color="auto"/>
            </w:tcBorders>
            <w:shd w:val="clear" w:color="000000" w:fill="FFFFFF"/>
            <w:hideMark/>
            <w:tcPrChange w:id="123" w:author="Author">
              <w:tcPr>
                <w:tcW w:w="2898" w:type="dxa"/>
                <w:gridSpan w:val="2"/>
                <w:tcBorders>
                  <w:top w:val="nil"/>
                  <w:left w:val="nil"/>
                  <w:bottom w:val="single" w:sz="4" w:space="0" w:color="auto"/>
                  <w:right w:val="single" w:sz="4" w:space="0" w:color="auto"/>
                </w:tcBorders>
                <w:shd w:val="clear" w:color="000000" w:fill="FFFFFF"/>
                <w:hideMark/>
              </w:tcPr>
            </w:tcPrChange>
          </w:tcPr>
          <w:p w:rsidR="00B16F9F" w:rsidRPr="00440FD2" w:rsidRDefault="00B16F9F" w:rsidP="003D0E82">
            <w:pPr>
              <w:rPr>
                <w:sz w:val="20"/>
                <w:lang w:val="en-US"/>
              </w:rPr>
            </w:pPr>
            <w:r w:rsidRPr="00440FD2">
              <w:rPr>
                <w:sz w:val="20"/>
                <w:lang w:val="en-US"/>
              </w:rPr>
              <w:lastRenderedPageBreak/>
              <w:t>Total Recoverables from reinsurance</w:t>
            </w:r>
            <w:r w:rsidRPr="003C022A">
              <w:rPr>
                <w:sz w:val="20"/>
                <w:lang w:val="en-US"/>
              </w:rPr>
              <w:t>/</w:t>
            </w:r>
            <w:r w:rsidRPr="00440FD2">
              <w:rPr>
                <w:sz w:val="20"/>
                <w:lang w:val="en-US"/>
              </w:rPr>
              <w:t>SPV</w:t>
            </w:r>
            <w:r w:rsidRPr="003C022A">
              <w:rPr>
                <w:sz w:val="20"/>
                <w:lang w:val="en-US"/>
              </w:rPr>
              <w:t xml:space="preserve"> and Finite Re</w:t>
            </w:r>
            <w:r w:rsidRPr="00440FD2">
              <w:rPr>
                <w:sz w:val="20"/>
                <w:lang w:val="en-US"/>
              </w:rPr>
              <w:t xml:space="preserve"> </w:t>
            </w:r>
            <w:r w:rsidRPr="00440FD2">
              <w:rPr>
                <w:sz w:val="20"/>
                <w:lang w:val="en-US"/>
              </w:rPr>
              <w:lastRenderedPageBreak/>
              <w:t xml:space="preserve">before the adjustment for expected losses due to counterparty default </w:t>
            </w:r>
          </w:p>
        </w:tc>
        <w:tc>
          <w:tcPr>
            <w:tcW w:w="4619" w:type="dxa"/>
            <w:gridSpan w:val="2"/>
            <w:tcBorders>
              <w:top w:val="nil"/>
              <w:left w:val="nil"/>
              <w:bottom w:val="single" w:sz="4" w:space="0" w:color="auto"/>
              <w:right w:val="single" w:sz="4" w:space="0" w:color="auto"/>
            </w:tcBorders>
            <w:shd w:val="clear" w:color="000000" w:fill="FFFFFF"/>
            <w:hideMark/>
            <w:tcPrChange w:id="124" w:author="Author">
              <w:tcPr>
                <w:tcW w:w="4619" w:type="dxa"/>
                <w:gridSpan w:val="3"/>
                <w:tcBorders>
                  <w:top w:val="nil"/>
                  <w:left w:val="nil"/>
                  <w:bottom w:val="single" w:sz="4" w:space="0" w:color="auto"/>
                  <w:right w:val="single" w:sz="4" w:space="0" w:color="auto"/>
                </w:tcBorders>
                <w:shd w:val="clear" w:color="000000" w:fill="FFFFFF"/>
                <w:hideMark/>
              </w:tcPr>
            </w:tcPrChange>
          </w:tcPr>
          <w:p w:rsidR="00B16F9F" w:rsidRPr="003C022A" w:rsidRDefault="00B16F9F" w:rsidP="004527F7">
            <w:pPr>
              <w:rPr>
                <w:sz w:val="20"/>
                <w:lang w:val="en-US"/>
              </w:rPr>
            </w:pPr>
            <w:r w:rsidRPr="00440FD2">
              <w:rPr>
                <w:sz w:val="20"/>
                <w:lang w:val="en-US"/>
              </w:rPr>
              <w:lastRenderedPageBreak/>
              <w:t xml:space="preserve">Amount of Recoverables before adjustment for expected losses due to possibility of default of the </w:t>
            </w:r>
            <w:r w:rsidRPr="00440FD2">
              <w:rPr>
                <w:sz w:val="20"/>
                <w:lang w:val="en-US"/>
              </w:rPr>
              <w:lastRenderedPageBreak/>
              <w:t>reinsurer, as defined in art</w:t>
            </w:r>
            <w:r w:rsidRPr="003C022A">
              <w:rPr>
                <w:sz w:val="20"/>
                <w:lang w:val="en-US"/>
              </w:rPr>
              <w:t>icle</w:t>
            </w:r>
            <w:r w:rsidRPr="00440FD2">
              <w:rPr>
                <w:sz w:val="20"/>
                <w:lang w:val="en-US"/>
              </w:rPr>
              <w:t xml:space="preserve"> 81 of Directive 2009/138/EC, including ceded intra group reinsurance, </w:t>
            </w:r>
            <w:r w:rsidRPr="003C022A">
              <w:rPr>
                <w:sz w:val="20"/>
                <w:lang w:val="en-US"/>
              </w:rPr>
              <w:t>per each</w:t>
            </w:r>
            <w:r w:rsidRPr="00440FD2">
              <w:rPr>
                <w:sz w:val="20"/>
                <w:lang w:val="en-US"/>
              </w:rPr>
              <w:t xml:space="preserve"> LoB</w:t>
            </w:r>
            <w:r w:rsidRPr="003C022A">
              <w:rPr>
                <w:sz w:val="20"/>
                <w:lang w:val="en-US"/>
              </w:rPr>
              <w:t>.</w:t>
            </w:r>
          </w:p>
          <w:p w:rsidR="00B16F9F" w:rsidRPr="00440FD2" w:rsidRDefault="00B16F9F">
            <w:pPr>
              <w:rPr>
                <w:sz w:val="20"/>
                <w:lang w:val="en-GB"/>
              </w:rPr>
            </w:pPr>
          </w:p>
        </w:tc>
      </w:tr>
      <w:tr w:rsidR="00B16F9F" w:rsidRPr="003C022A" w:rsidTr="00440FD2">
        <w:trPr>
          <w:trHeight w:val="1601"/>
        </w:trPr>
        <w:tc>
          <w:tcPr>
            <w:tcW w:w="2352" w:type="dxa"/>
            <w:tcBorders>
              <w:top w:val="nil"/>
              <w:left w:val="single" w:sz="4" w:space="0" w:color="auto"/>
              <w:bottom w:val="single" w:sz="4" w:space="0" w:color="auto"/>
              <w:right w:val="single" w:sz="4" w:space="0" w:color="auto"/>
            </w:tcBorders>
            <w:shd w:val="clear" w:color="000000" w:fill="FFFFFF"/>
            <w:hideMark/>
          </w:tcPr>
          <w:p w:rsidR="00B16F9F" w:rsidRPr="003C022A" w:rsidRDefault="00B16F9F" w:rsidP="006B18FA">
            <w:pPr>
              <w:rPr>
                <w:sz w:val="20"/>
              </w:rPr>
            </w:pPr>
            <w:r w:rsidRPr="00440FD2">
              <w:rPr>
                <w:sz w:val="20"/>
              </w:rPr>
              <w:lastRenderedPageBreak/>
              <w:t>C01</w:t>
            </w:r>
            <w:r w:rsidRPr="003C022A">
              <w:rPr>
                <w:sz w:val="20"/>
              </w:rPr>
              <w:t>5</w:t>
            </w:r>
            <w:r w:rsidRPr="00440FD2">
              <w:rPr>
                <w:sz w:val="20"/>
              </w:rPr>
              <w:t>0/R00</w:t>
            </w:r>
            <w:r w:rsidRPr="003C022A">
              <w:rPr>
                <w:sz w:val="20"/>
              </w:rPr>
              <w:t>4</w:t>
            </w:r>
            <w:r w:rsidRPr="00440FD2">
              <w:rPr>
                <w:sz w:val="20"/>
              </w:rPr>
              <w:t>0</w:t>
            </w:r>
          </w:p>
          <w:p w:rsidR="00B16F9F" w:rsidRPr="00440FD2" w:rsidRDefault="00B16F9F" w:rsidP="006B18FA">
            <w:pPr>
              <w:rPr>
                <w:sz w:val="20"/>
              </w:rPr>
            </w:pPr>
            <w:r w:rsidRPr="003C022A">
              <w:rPr>
                <w:sz w:val="20"/>
              </w:rPr>
              <w:t>(CA9)</w:t>
            </w:r>
          </w:p>
        </w:tc>
        <w:tc>
          <w:tcPr>
            <w:tcW w:w="2898" w:type="dxa"/>
            <w:tcBorders>
              <w:top w:val="nil"/>
              <w:left w:val="nil"/>
              <w:bottom w:val="single" w:sz="4" w:space="0" w:color="auto"/>
              <w:right w:val="single" w:sz="4" w:space="0" w:color="auto"/>
            </w:tcBorders>
            <w:shd w:val="clear" w:color="000000" w:fill="FFFFFF"/>
            <w:hideMark/>
          </w:tcPr>
          <w:p w:rsidR="00B16F9F" w:rsidRPr="00440FD2" w:rsidRDefault="00B16F9F" w:rsidP="003D0E82">
            <w:pPr>
              <w:rPr>
                <w:sz w:val="20"/>
                <w:lang w:val="en-US"/>
              </w:rPr>
            </w:pPr>
            <w:r w:rsidRPr="00440FD2">
              <w:rPr>
                <w:sz w:val="20"/>
                <w:lang w:val="en-US"/>
              </w:rPr>
              <w:t>Total Recoverables from reinsurance</w:t>
            </w:r>
            <w:r w:rsidRPr="003C022A">
              <w:rPr>
                <w:sz w:val="20"/>
                <w:lang w:val="en-US"/>
              </w:rPr>
              <w:t>/</w:t>
            </w:r>
            <w:r w:rsidRPr="00440FD2">
              <w:rPr>
                <w:sz w:val="20"/>
                <w:lang w:val="en-US"/>
              </w:rPr>
              <w:t>SPV</w:t>
            </w:r>
            <w:r w:rsidRPr="003C022A">
              <w:rPr>
                <w:sz w:val="20"/>
                <w:lang w:val="en-US"/>
              </w:rPr>
              <w:t xml:space="preserve"> and Finite Re</w:t>
            </w:r>
            <w:r w:rsidRPr="00440FD2">
              <w:rPr>
                <w:sz w:val="20"/>
                <w:lang w:val="en-US"/>
              </w:rPr>
              <w:t xml:space="preserve"> before the adjustment for expected losses due to counterparty default – Total (Life other than health insurance, incl. Unit-Linked)</w:t>
            </w:r>
          </w:p>
        </w:tc>
        <w:tc>
          <w:tcPr>
            <w:tcW w:w="4619" w:type="dxa"/>
            <w:gridSpan w:val="2"/>
            <w:tcBorders>
              <w:top w:val="nil"/>
              <w:left w:val="nil"/>
              <w:bottom w:val="single" w:sz="4" w:space="0" w:color="auto"/>
              <w:right w:val="single" w:sz="4" w:space="0" w:color="auto"/>
            </w:tcBorders>
            <w:shd w:val="clear" w:color="000000" w:fill="FFFFFF"/>
            <w:hideMark/>
          </w:tcPr>
          <w:p w:rsidR="00B16F9F" w:rsidRPr="00440FD2" w:rsidRDefault="00B16F9F">
            <w:pPr>
              <w:rPr>
                <w:sz w:val="20"/>
                <w:lang w:val="pt-PT"/>
              </w:rPr>
            </w:pPr>
            <w:r w:rsidRPr="00440FD2">
              <w:rPr>
                <w:sz w:val="20"/>
                <w:lang w:val="en-US"/>
              </w:rPr>
              <w:t xml:space="preserve">Total </w:t>
            </w:r>
            <w:r>
              <w:rPr>
                <w:sz w:val="20"/>
                <w:lang w:val="en-US"/>
              </w:rPr>
              <w:t>a</w:t>
            </w:r>
            <w:r w:rsidRPr="00440FD2">
              <w:rPr>
                <w:sz w:val="20"/>
                <w:lang w:val="en-US"/>
              </w:rPr>
              <w:t>mount of Recoverables befor</w:t>
            </w:r>
            <w:r>
              <w:rPr>
                <w:sz w:val="20"/>
                <w:lang w:val="en-US"/>
              </w:rPr>
              <w:t>e</w:t>
            </w:r>
            <w:r w:rsidRPr="00440FD2">
              <w:rPr>
                <w:sz w:val="20"/>
                <w:lang w:val="en-US"/>
              </w:rPr>
              <w:t xml:space="preserve"> adjustment for expected losses due to possibility of default of the reinsurer, as defined in art. 81 of Directive 2009/138/EC, including ceded intra group reinsurance, </w:t>
            </w:r>
            <w:r>
              <w:rPr>
                <w:sz w:val="20"/>
                <w:lang w:val="en-US"/>
              </w:rPr>
              <w:t xml:space="preserve">for </w:t>
            </w:r>
            <w:r w:rsidRPr="00440FD2">
              <w:rPr>
                <w:sz w:val="20"/>
                <w:lang w:val="en-US"/>
              </w:rPr>
              <w:t xml:space="preserve">Life other than health insurance, incl. </w:t>
            </w:r>
            <w:r w:rsidRPr="00440FD2">
              <w:rPr>
                <w:sz w:val="20"/>
                <w:lang w:val="pt-PT"/>
              </w:rPr>
              <w:t>Unit-Linked</w:t>
            </w:r>
            <w:r>
              <w:rPr>
                <w:sz w:val="20"/>
                <w:lang w:val="pt-PT"/>
              </w:rPr>
              <w:t>.</w:t>
            </w:r>
          </w:p>
        </w:tc>
      </w:tr>
      <w:tr w:rsidR="00B16F9F" w:rsidRPr="003C022A" w:rsidTr="00440FD2">
        <w:trPr>
          <w:trHeight w:val="1397"/>
        </w:trPr>
        <w:tc>
          <w:tcPr>
            <w:tcW w:w="2352" w:type="dxa"/>
            <w:tcBorders>
              <w:top w:val="nil"/>
              <w:left w:val="single" w:sz="4" w:space="0" w:color="auto"/>
              <w:bottom w:val="single" w:sz="4" w:space="0" w:color="auto"/>
              <w:right w:val="single" w:sz="4" w:space="0" w:color="auto"/>
            </w:tcBorders>
            <w:shd w:val="clear" w:color="000000" w:fill="FFFFFF"/>
            <w:hideMark/>
          </w:tcPr>
          <w:p w:rsidR="00B16F9F" w:rsidRPr="003C022A" w:rsidRDefault="00B16F9F" w:rsidP="006B18FA">
            <w:pPr>
              <w:rPr>
                <w:sz w:val="20"/>
              </w:rPr>
            </w:pPr>
            <w:r w:rsidRPr="00440FD2">
              <w:rPr>
                <w:sz w:val="20"/>
              </w:rPr>
              <w:t>C0</w:t>
            </w:r>
            <w:r w:rsidRPr="003C022A">
              <w:rPr>
                <w:sz w:val="20"/>
              </w:rPr>
              <w:t>21</w:t>
            </w:r>
            <w:r w:rsidRPr="00440FD2">
              <w:rPr>
                <w:sz w:val="20"/>
              </w:rPr>
              <w:t>0/R00</w:t>
            </w:r>
            <w:r w:rsidRPr="003C022A">
              <w:rPr>
                <w:sz w:val="20"/>
              </w:rPr>
              <w:t>4</w:t>
            </w:r>
            <w:r w:rsidRPr="00440FD2">
              <w:rPr>
                <w:sz w:val="20"/>
              </w:rPr>
              <w:t>0</w:t>
            </w:r>
          </w:p>
          <w:p w:rsidR="00B16F9F" w:rsidRPr="00440FD2" w:rsidRDefault="00B16F9F" w:rsidP="006B18FA">
            <w:pPr>
              <w:rPr>
                <w:sz w:val="20"/>
              </w:rPr>
            </w:pPr>
            <w:r w:rsidRPr="003C022A">
              <w:rPr>
                <w:sz w:val="20"/>
              </w:rPr>
              <w:t>(CA14)</w:t>
            </w:r>
          </w:p>
        </w:tc>
        <w:tc>
          <w:tcPr>
            <w:tcW w:w="2898" w:type="dxa"/>
            <w:tcBorders>
              <w:top w:val="nil"/>
              <w:left w:val="nil"/>
              <w:bottom w:val="single" w:sz="4" w:space="0" w:color="auto"/>
              <w:right w:val="single" w:sz="4" w:space="0" w:color="auto"/>
            </w:tcBorders>
            <w:shd w:val="clear" w:color="000000" w:fill="FFFFFF"/>
            <w:hideMark/>
          </w:tcPr>
          <w:p w:rsidR="00B16F9F" w:rsidRPr="00440FD2" w:rsidRDefault="00B16F9F" w:rsidP="003D0E82">
            <w:pPr>
              <w:rPr>
                <w:sz w:val="20"/>
                <w:lang w:val="en-US"/>
              </w:rPr>
            </w:pPr>
            <w:r w:rsidRPr="00440FD2">
              <w:rPr>
                <w:sz w:val="20"/>
                <w:lang w:val="en-US"/>
              </w:rPr>
              <w:t>Total Recoverables from reinsurance</w:t>
            </w:r>
            <w:r>
              <w:rPr>
                <w:sz w:val="20"/>
                <w:lang w:val="en-US"/>
              </w:rPr>
              <w:t>/</w:t>
            </w:r>
            <w:r w:rsidRPr="00440FD2">
              <w:rPr>
                <w:sz w:val="20"/>
                <w:lang w:val="en-US"/>
              </w:rPr>
              <w:t>SPV</w:t>
            </w:r>
            <w:r w:rsidRPr="003C022A">
              <w:rPr>
                <w:sz w:val="20"/>
                <w:lang w:val="en-US"/>
              </w:rPr>
              <w:t xml:space="preserve"> and Finite Re</w:t>
            </w:r>
            <w:r w:rsidRPr="00440FD2">
              <w:rPr>
                <w:sz w:val="20"/>
                <w:lang w:val="en-US"/>
              </w:rPr>
              <w:t xml:space="preserve"> before the adjustment for expected losses due to counterparty default - Total (Health similar to life insurance)</w:t>
            </w:r>
          </w:p>
        </w:tc>
        <w:tc>
          <w:tcPr>
            <w:tcW w:w="4619" w:type="dxa"/>
            <w:gridSpan w:val="2"/>
            <w:tcBorders>
              <w:top w:val="nil"/>
              <w:left w:val="nil"/>
              <w:bottom w:val="single" w:sz="4" w:space="0" w:color="auto"/>
              <w:right w:val="single" w:sz="4" w:space="0" w:color="auto"/>
            </w:tcBorders>
            <w:shd w:val="clear" w:color="000000" w:fill="FFFFFF"/>
            <w:hideMark/>
          </w:tcPr>
          <w:p w:rsidR="00B16F9F" w:rsidRPr="00440FD2" w:rsidRDefault="00B16F9F" w:rsidP="00EC5067">
            <w:pPr>
              <w:rPr>
                <w:sz w:val="20"/>
              </w:rPr>
            </w:pPr>
            <w:r w:rsidRPr="003C022A">
              <w:rPr>
                <w:sz w:val="20"/>
                <w:lang w:val="en-US"/>
              </w:rPr>
              <w:t xml:space="preserve">Total </w:t>
            </w:r>
            <w:r>
              <w:rPr>
                <w:sz w:val="20"/>
                <w:lang w:val="en-US"/>
              </w:rPr>
              <w:t xml:space="preserve">amount </w:t>
            </w:r>
            <w:r w:rsidRPr="003C022A">
              <w:rPr>
                <w:sz w:val="20"/>
                <w:lang w:val="en-US"/>
              </w:rPr>
              <w:t>of the recoverables from reinsurance and SPV</w:t>
            </w:r>
            <w:r>
              <w:rPr>
                <w:sz w:val="20"/>
                <w:lang w:val="en-US"/>
              </w:rPr>
              <w:t>s</w:t>
            </w:r>
            <w:r w:rsidRPr="003C022A">
              <w:rPr>
                <w:sz w:val="20"/>
                <w:lang w:val="en-US"/>
              </w:rPr>
              <w:t xml:space="preserve"> before the adjustment for expected losses due to counterparty default for Health similar to life insurance.</w:t>
            </w:r>
          </w:p>
        </w:tc>
      </w:tr>
      <w:tr w:rsidR="00B16F9F" w:rsidRPr="003C022A" w:rsidTr="00440FD2">
        <w:trPr>
          <w:trHeight w:val="1710"/>
        </w:trPr>
        <w:tc>
          <w:tcPr>
            <w:tcW w:w="2352" w:type="dxa"/>
            <w:tcBorders>
              <w:top w:val="nil"/>
              <w:left w:val="single" w:sz="4" w:space="0" w:color="auto"/>
              <w:bottom w:val="single" w:sz="4" w:space="0" w:color="auto"/>
              <w:right w:val="single" w:sz="4" w:space="0" w:color="auto"/>
            </w:tcBorders>
            <w:shd w:val="clear" w:color="000000" w:fill="FFFFFF"/>
            <w:hideMark/>
          </w:tcPr>
          <w:p w:rsidR="00B16F9F" w:rsidRPr="003C022A" w:rsidRDefault="00B16F9F" w:rsidP="00A54474">
            <w:pPr>
              <w:rPr>
                <w:sz w:val="20"/>
              </w:rPr>
            </w:pPr>
            <w:r w:rsidRPr="003C022A">
              <w:rPr>
                <w:sz w:val="20"/>
              </w:rPr>
              <w:t>C0020, C0040, C0050, C0070, C0080, C0090, C0100, C0170, C0180, C0190, C0200</w:t>
            </w:r>
            <w:r w:rsidRPr="00440FD2">
              <w:rPr>
                <w:sz w:val="20"/>
              </w:rPr>
              <w:t>/R00</w:t>
            </w:r>
            <w:r w:rsidRPr="003C022A">
              <w:rPr>
                <w:sz w:val="20"/>
              </w:rPr>
              <w:t>5</w:t>
            </w:r>
            <w:r w:rsidRPr="00440FD2">
              <w:rPr>
                <w:sz w:val="20"/>
              </w:rPr>
              <w:t>0</w:t>
            </w:r>
          </w:p>
          <w:p w:rsidR="00B16F9F" w:rsidRPr="00440FD2" w:rsidRDefault="00B16F9F" w:rsidP="00A54474">
            <w:pPr>
              <w:rPr>
                <w:sz w:val="20"/>
              </w:rPr>
            </w:pPr>
            <w:r w:rsidRPr="003C022A">
              <w:rPr>
                <w:sz w:val="20"/>
              </w:rPr>
              <w:t>(CB1-CB14)</w:t>
            </w:r>
          </w:p>
        </w:tc>
        <w:tc>
          <w:tcPr>
            <w:tcW w:w="2898" w:type="dxa"/>
            <w:tcBorders>
              <w:top w:val="nil"/>
              <w:left w:val="nil"/>
              <w:bottom w:val="single" w:sz="4" w:space="0" w:color="auto"/>
              <w:right w:val="single" w:sz="4" w:space="0" w:color="auto"/>
            </w:tcBorders>
            <w:shd w:val="clear" w:color="000000" w:fill="FFFFFF"/>
            <w:hideMark/>
          </w:tcPr>
          <w:p w:rsidR="00B16F9F" w:rsidRPr="00440FD2" w:rsidRDefault="00B16F9F" w:rsidP="00A54474">
            <w:pPr>
              <w:rPr>
                <w:sz w:val="20"/>
                <w:lang w:val="en-US"/>
              </w:rPr>
            </w:pPr>
            <w:r w:rsidRPr="00440FD2">
              <w:rPr>
                <w:sz w:val="20"/>
                <w:lang w:val="en-US"/>
              </w:rPr>
              <w:t xml:space="preserve">Recoverables from reinsurance (except SPV and Finite Re) before adjustment for expected losses </w:t>
            </w:r>
          </w:p>
        </w:tc>
        <w:tc>
          <w:tcPr>
            <w:tcW w:w="4619" w:type="dxa"/>
            <w:gridSpan w:val="2"/>
            <w:tcBorders>
              <w:top w:val="nil"/>
              <w:left w:val="nil"/>
              <w:bottom w:val="single" w:sz="4" w:space="0" w:color="auto"/>
              <w:right w:val="single" w:sz="4" w:space="0" w:color="auto"/>
            </w:tcBorders>
            <w:shd w:val="clear" w:color="000000" w:fill="FFFFFF"/>
            <w:hideMark/>
          </w:tcPr>
          <w:p w:rsidR="00B16F9F" w:rsidRPr="00440FD2" w:rsidRDefault="00B16F9F" w:rsidP="007363F6">
            <w:pPr>
              <w:rPr>
                <w:sz w:val="20"/>
                <w:lang w:val="en-US"/>
              </w:rPr>
            </w:pPr>
            <w:r w:rsidRPr="00440FD2">
              <w:rPr>
                <w:sz w:val="20"/>
                <w:lang w:val="en-US"/>
              </w:rPr>
              <w:t>Amount of Recoverables</w:t>
            </w:r>
            <w:r>
              <w:rPr>
                <w:sz w:val="20"/>
                <w:lang w:val="en-US"/>
              </w:rPr>
              <w:t xml:space="preserve"> (</w:t>
            </w:r>
            <w:r w:rsidRPr="003C022A">
              <w:rPr>
                <w:sz w:val="20"/>
                <w:lang w:val="en-US"/>
              </w:rPr>
              <w:t>before adjustment for expected losses</w:t>
            </w:r>
            <w:r>
              <w:rPr>
                <w:sz w:val="20"/>
                <w:lang w:val="en-US"/>
              </w:rPr>
              <w:t>)</w:t>
            </w:r>
            <w:r w:rsidRPr="00440FD2">
              <w:rPr>
                <w:sz w:val="20"/>
                <w:lang w:val="en-US"/>
              </w:rPr>
              <w:t xml:space="preserve"> from “traditional” reinsurance, i.e. without SPV</w:t>
            </w:r>
            <w:r>
              <w:rPr>
                <w:sz w:val="20"/>
                <w:lang w:val="en-US"/>
              </w:rPr>
              <w:t>s</w:t>
            </w:r>
            <w:r w:rsidRPr="00440FD2">
              <w:rPr>
                <w:sz w:val="20"/>
                <w:lang w:val="en-US"/>
              </w:rPr>
              <w:t xml:space="preserve"> and Finite Reinsurance, calculated consistently with the boundaries of the contracts to which they relate, including ceded intra group reinsurance, </w:t>
            </w:r>
            <w:r w:rsidRPr="003C022A">
              <w:rPr>
                <w:sz w:val="20"/>
                <w:lang w:val="en-US"/>
              </w:rPr>
              <w:t>per each</w:t>
            </w:r>
            <w:r w:rsidRPr="00440FD2">
              <w:rPr>
                <w:sz w:val="20"/>
                <w:lang w:val="en-US"/>
              </w:rPr>
              <w:t xml:space="preserve"> LoB</w:t>
            </w:r>
            <w:r>
              <w:rPr>
                <w:sz w:val="20"/>
                <w:lang w:val="en-US"/>
              </w:rPr>
              <w:t>.</w:t>
            </w:r>
          </w:p>
        </w:tc>
      </w:tr>
      <w:tr w:rsidR="00B16F9F" w:rsidRPr="003C022A" w:rsidTr="00440FD2">
        <w:trPr>
          <w:trHeight w:val="1995"/>
        </w:trPr>
        <w:tc>
          <w:tcPr>
            <w:tcW w:w="2352" w:type="dxa"/>
            <w:tcBorders>
              <w:top w:val="nil"/>
              <w:left w:val="single" w:sz="4" w:space="0" w:color="auto"/>
              <w:bottom w:val="single" w:sz="4" w:space="0" w:color="auto"/>
              <w:right w:val="single" w:sz="4" w:space="0" w:color="auto"/>
            </w:tcBorders>
            <w:shd w:val="clear" w:color="000000" w:fill="FFFFFF"/>
            <w:hideMark/>
          </w:tcPr>
          <w:p w:rsidR="00B16F9F" w:rsidRPr="003C022A" w:rsidRDefault="00B16F9F">
            <w:pPr>
              <w:rPr>
                <w:sz w:val="20"/>
              </w:rPr>
            </w:pPr>
            <w:r w:rsidRPr="00440FD2">
              <w:rPr>
                <w:sz w:val="20"/>
              </w:rPr>
              <w:t>C01</w:t>
            </w:r>
            <w:r w:rsidRPr="003C022A">
              <w:rPr>
                <w:sz w:val="20"/>
              </w:rPr>
              <w:t>5</w:t>
            </w:r>
            <w:r w:rsidRPr="00440FD2">
              <w:rPr>
                <w:sz w:val="20"/>
              </w:rPr>
              <w:t>0/R00</w:t>
            </w:r>
            <w:r w:rsidRPr="003C022A">
              <w:rPr>
                <w:sz w:val="20"/>
              </w:rPr>
              <w:t>5</w:t>
            </w:r>
            <w:r w:rsidRPr="00440FD2">
              <w:rPr>
                <w:sz w:val="20"/>
              </w:rPr>
              <w:t>0</w:t>
            </w:r>
          </w:p>
          <w:p w:rsidR="00B16F9F" w:rsidRPr="00440FD2" w:rsidRDefault="00B16F9F">
            <w:pPr>
              <w:rPr>
                <w:sz w:val="20"/>
              </w:rPr>
            </w:pPr>
            <w:r w:rsidRPr="003C022A">
              <w:rPr>
                <w:sz w:val="20"/>
              </w:rPr>
              <w:t>(CB9)</w:t>
            </w:r>
          </w:p>
        </w:tc>
        <w:tc>
          <w:tcPr>
            <w:tcW w:w="2898" w:type="dxa"/>
            <w:tcBorders>
              <w:top w:val="nil"/>
              <w:left w:val="nil"/>
              <w:bottom w:val="single" w:sz="4" w:space="0" w:color="auto"/>
              <w:right w:val="single" w:sz="4" w:space="0" w:color="auto"/>
            </w:tcBorders>
            <w:shd w:val="clear" w:color="000000" w:fill="FFFFFF"/>
            <w:hideMark/>
          </w:tcPr>
          <w:p w:rsidR="00B16F9F" w:rsidRPr="00440FD2" w:rsidRDefault="00B16F9F" w:rsidP="00257187">
            <w:pPr>
              <w:rPr>
                <w:sz w:val="20"/>
              </w:rPr>
            </w:pPr>
            <w:r w:rsidRPr="00440FD2">
              <w:rPr>
                <w:sz w:val="20"/>
                <w:lang w:val="en-US"/>
              </w:rPr>
              <w:t xml:space="preserve">Total Recoverables from reinsurance (except SPV and Finite Re) before adjustment for expected losses – Total (Life other than health insurance, incl. </w:t>
            </w:r>
            <w:r w:rsidRPr="00440FD2">
              <w:rPr>
                <w:sz w:val="20"/>
              </w:rPr>
              <w:t>Unit-Linked)</w:t>
            </w:r>
          </w:p>
        </w:tc>
        <w:tc>
          <w:tcPr>
            <w:tcW w:w="4619" w:type="dxa"/>
            <w:gridSpan w:val="2"/>
            <w:tcBorders>
              <w:top w:val="nil"/>
              <w:left w:val="nil"/>
              <w:bottom w:val="single" w:sz="4" w:space="0" w:color="auto"/>
              <w:right w:val="single" w:sz="4" w:space="0" w:color="auto"/>
            </w:tcBorders>
            <w:shd w:val="clear" w:color="000000" w:fill="FFFFFF"/>
            <w:hideMark/>
          </w:tcPr>
          <w:p w:rsidR="00B16F9F" w:rsidRPr="00440FD2" w:rsidRDefault="00B16F9F" w:rsidP="00EC5067">
            <w:pPr>
              <w:rPr>
                <w:sz w:val="20"/>
              </w:rPr>
            </w:pPr>
            <w:r w:rsidRPr="00440FD2">
              <w:rPr>
                <w:sz w:val="20"/>
                <w:lang w:val="en-US"/>
              </w:rPr>
              <w:t>Total Amount of Recoverables</w:t>
            </w:r>
            <w:r>
              <w:rPr>
                <w:sz w:val="20"/>
                <w:lang w:val="en-US"/>
              </w:rPr>
              <w:t xml:space="preserve"> (</w:t>
            </w:r>
            <w:r w:rsidRPr="003C022A">
              <w:rPr>
                <w:sz w:val="20"/>
                <w:lang w:val="en-US"/>
              </w:rPr>
              <w:t>before adjustment for expected losses</w:t>
            </w:r>
            <w:r>
              <w:rPr>
                <w:sz w:val="20"/>
                <w:lang w:val="en-US"/>
              </w:rPr>
              <w:t>)</w:t>
            </w:r>
            <w:r w:rsidRPr="00440FD2">
              <w:rPr>
                <w:sz w:val="20"/>
                <w:lang w:val="en-US"/>
              </w:rPr>
              <w:t xml:space="preserve"> from “traditional” reinsurance, i.e. without SPV</w:t>
            </w:r>
            <w:r>
              <w:rPr>
                <w:sz w:val="20"/>
                <w:lang w:val="en-US"/>
              </w:rPr>
              <w:t>s</w:t>
            </w:r>
            <w:r w:rsidRPr="00440FD2">
              <w:rPr>
                <w:sz w:val="20"/>
                <w:lang w:val="en-US"/>
              </w:rPr>
              <w:t xml:space="preserve"> and Finite Reinsurance, calculated consistently with the boundaries of the contracts to which they relate, including ceded intra group reinsurance, </w:t>
            </w:r>
            <w:r>
              <w:rPr>
                <w:sz w:val="20"/>
                <w:lang w:val="en-US"/>
              </w:rPr>
              <w:t xml:space="preserve">for </w:t>
            </w:r>
            <w:r w:rsidRPr="00440FD2">
              <w:rPr>
                <w:sz w:val="20"/>
                <w:lang w:val="en-US"/>
              </w:rPr>
              <w:t xml:space="preserve">Life other than health insurance, incl. </w:t>
            </w:r>
            <w:r w:rsidRPr="00440FD2">
              <w:rPr>
                <w:sz w:val="20"/>
              </w:rPr>
              <w:t>Unit-Linked</w:t>
            </w:r>
            <w:r>
              <w:rPr>
                <w:sz w:val="20"/>
              </w:rPr>
              <w:t>.</w:t>
            </w:r>
          </w:p>
        </w:tc>
      </w:tr>
      <w:tr w:rsidR="00B16F9F" w:rsidRPr="003C022A" w:rsidTr="00440FD2">
        <w:trPr>
          <w:trHeight w:val="1102"/>
        </w:trPr>
        <w:tc>
          <w:tcPr>
            <w:tcW w:w="2352" w:type="dxa"/>
            <w:tcBorders>
              <w:top w:val="nil"/>
              <w:left w:val="single" w:sz="4" w:space="0" w:color="auto"/>
              <w:bottom w:val="single" w:sz="4" w:space="0" w:color="auto"/>
              <w:right w:val="single" w:sz="4" w:space="0" w:color="auto"/>
            </w:tcBorders>
            <w:shd w:val="clear" w:color="000000" w:fill="FFFFFF"/>
            <w:hideMark/>
          </w:tcPr>
          <w:p w:rsidR="00B16F9F" w:rsidRPr="003C022A" w:rsidRDefault="00B16F9F">
            <w:pPr>
              <w:rPr>
                <w:sz w:val="20"/>
              </w:rPr>
            </w:pPr>
            <w:r w:rsidRPr="00440FD2">
              <w:rPr>
                <w:sz w:val="20"/>
              </w:rPr>
              <w:t>C0</w:t>
            </w:r>
            <w:r w:rsidRPr="003C022A">
              <w:rPr>
                <w:sz w:val="20"/>
              </w:rPr>
              <w:t>21</w:t>
            </w:r>
            <w:r w:rsidRPr="00440FD2">
              <w:rPr>
                <w:sz w:val="20"/>
              </w:rPr>
              <w:t>0/R00</w:t>
            </w:r>
            <w:r w:rsidRPr="003C022A">
              <w:rPr>
                <w:sz w:val="20"/>
              </w:rPr>
              <w:t>5</w:t>
            </w:r>
            <w:r w:rsidRPr="00440FD2">
              <w:rPr>
                <w:sz w:val="20"/>
              </w:rPr>
              <w:t>0</w:t>
            </w:r>
          </w:p>
          <w:p w:rsidR="00B16F9F" w:rsidRPr="00440FD2" w:rsidRDefault="00B16F9F">
            <w:pPr>
              <w:rPr>
                <w:sz w:val="20"/>
              </w:rPr>
            </w:pPr>
            <w:r w:rsidRPr="003C022A">
              <w:rPr>
                <w:sz w:val="20"/>
              </w:rPr>
              <w:t>(CB14)</w:t>
            </w:r>
          </w:p>
        </w:tc>
        <w:tc>
          <w:tcPr>
            <w:tcW w:w="2898" w:type="dxa"/>
            <w:tcBorders>
              <w:top w:val="nil"/>
              <w:left w:val="nil"/>
              <w:bottom w:val="single" w:sz="4" w:space="0" w:color="auto"/>
              <w:right w:val="single" w:sz="4" w:space="0" w:color="auto"/>
            </w:tcBorders>
            <w:shd w:val="clear" w:color="000000" w:fill="FFFFFF"/>
            <w:hideMark/>
          </w:tcPr>
          <w:p w:rsidR="00B16F9F" w:rsidRPr="00440FD2" w:rsidRDefault="00B16F9F" w:rsidP="00257187">
            <w:pPr>
              <w:rPr>
                <w:sz w:val="20"/>
                <w:lang w:val="en-US"/>
              </w:rPr>
            </w:pPr>
            <w:r w:rsidRPr="00440FD2">
              <w:rPr>
                <w:sz w:val="20"/>
                <w:lang w:val="en-US"/>
              </w:rPr>
              <w:t>Total Recoverables from reinsurance (except SPV and Finite Re) before adjustment for expected losses – Total (Health similar to life insurance)</w:t>
            </w:r>
          </w:p>
        </w:tc>
        <w:tc>
          <w:tcPr>
            <w:tcW w:w="4619" w:type="dxa"/>
            <w:gridSpan w:val="2"/>
            <w:tcBorders>
              <w:top w:val="nil"/>
              <w:left w:val="nil"/>
              <w:bottom w:val="single" w:sz="4" w:space="0" w:color="auto"/>
              <w:right w:val="single" w:sz="4" w:space="0" w:color="auto"/>
            </w:tcBorders>
            <w:shd w:val="clear" w:color="000000" w:fill="FFFFFF"/>
            <w:hideMark/>
          </w:tcPr>
          <w:p w:rsidR="00B16F9F" w:rsidRPr="00440FD2" w:rsidRDefault="00B16F9F" w:rsidP="00575FBC">
            <w:pPr>
              <w:rPr>
                <w:sz w:val="20"/>
              </w:rPr>
            </w:pPr>
            <w:r w:rsidRPr="003C022A">
              <w:rPr>
                <w:sz w:val="20"/>
                <w:lang w:val="en-US"/>
              </w:rPr>
              <w:t xml:space="preserve">Total </w:t>
            </w:r>
            <w:r>
              <w:rPr>
                <w:sz w:val="20"/>
                <w:lang w:val="en-US"/>
              </w:rPr>
              <w:t xml:space="preserve">amount </w:t>
            </w:r>
            <w:r w:rsidRPr="003C022A">
              <w:rPr>
                <w:sz w:val="20"/>
                <w:lang w:val="en-US"/>
              </w:rPr>
              <w:t>of recoverables from reinsurance (except SPV</w:t>
            </w:r>
            <w:r>
              <w:rPr>
                <w:sz w:val="20"/>
                <w:lang w:val="en-US"/>
              </w:rPr>
              <w:t>s</w:t>
            </w:r>
            <w:r w:rsidRPr="003C022A">
              <w:rPr>
                <w:sz w:val="20"/>
                <w:lang w:val="en-US"/>
              </w:rPr>
              <w:t xml:space="preserve"> and Finite Reinsurance) before adjustment for expected losses</w:t>
            </w:r>
            <w:r>
              <w:rPr>
                <w:sz w:val="20"/>
                <w:lang w:val="en-US"/>
              </w:rPr>
              <w:t>,</w:t>
            </w:r>
            <w:r w:rsidRPr="003C022A">
              <w:rPr>
                <w:sz w:val="20"/>
                <w:lang w:val="en-US"/>
              </w:rPr>
              <w:t xml:space="preserve"> </w:t>
            </w:r>
            <w:r w:rsidRPr="00DA1DE1">
              <w:rPr>
                <w:sz w:val="20"/>
                <w:lang w:val="en-US"/>
              </w:rPr>
              <w:t xml:space="preserve">calculated consistently with the boundaries of the contracts to which they relate, </w:t>
            </w:r>
            <w:r w:rsidRPr="003C022A">
              <w:rPr>
                <w:sz w:val="20"/>
                <w:lang w:val="en-US"/>
              </w:rPr>
              <w:t>for Health similar to life insurance</w:t>
            </w:r>
            <w:r>
              <w:rPr>
                <w:sz w:val="20"/>
                <w:lang w:val="en-US"/>
              </w:rPr>
              <w:t>.</w:t>
            </w:r>
          </w:p>
        </w:tc>
      </w:tr>
      <w:tr w:rsidR="00B16F9F" w:rsidRPr="003C022A" w:rsidTr="008A3A2B">
        <w:tblPrEx>
          <w:tblW w:w="9869" w:type="dxa"/>
          <w:tblInd w:w="65" w:type="dxa"/>
          <w:tblCellMar>
            <w:left w:w="70" w:type="dxa"/>
            <w:right w:w="70" w:type="dxa"/>
          </w:tblCellMar>
          <w:tblPrExChange w:id="125" w:author="Author">
            <w:tblPrEx>
              <w:tblW w:w="9869" w:type="dxa"/>
              <w:tblInd w:w="65" w:type="dxa"/>
              <w:tblCellMar>
                <w:left w:w="70" w:type="dxa"/>
                <w:right w:w="70" w:type="dxa"/>
              </w:tblCellMar>
            </w:tblPrEx>
          </w:tblPrExChange>
        </w:tblPrEx>
        <w:trPr>
          <w:trHeight w:val="1301"/>
          <w:trPrChange w:id="126" w:author="Author">
            <w:trPr>
              <w:gridBefore w:val="1"/>
              <w:trHeight w:val="1710"/>
            </w:trPr>
          </w:trPrChange>
        </w:trPr>
        <w:tc>
          <w:tcPr>
            <w:tcW w:w="2352" w:type="dxa"/>
            <w:tcBorders>
              <w:top w:val="nil"/>
              <w:left w:val="single" w:sz="4" w:space="0" w:color="auto"/>
              <w:bottom w:val="single" w:sz="4" w:space="0" w:color="auto"/>
              <w:right w:val="single" w:sz="4" w:space="0" w:color="auto"/>
            </w:tcBorders>
            <w:shd w:val="clear" w:color="000000" w:fill="FFFFFF"/>
            <w:hideMark/>
            <w:tcPrChange w:id="127" w:author="Author">
              <w:tcPr>
                <w:tcW w:w="2352" w:type="dxa"/>
                <w:gridSpan w:val="2"/>
                <w:tcBorders>
                  <w:top w:val="nil"/>
                  <w:left w:val="single" w:sz="4" w:space="0" w:color="auto"/>
                  <w:bottom w:val="single" w:sz="4" w:space="0" w:color="auto"/>
                  <w:right w:val="single" w:sz="4" w:space="0" w:color="auto"/>
                </w:tcBorders>
                <w:shd w:val="clear" w:color="000000" w:fill="FFFFFF"/>
                <w:hideMark/>
              </w:tcPr>
            </w:tcPrChange>
          </w:tcPr>
          <w:p w:rsidR="00B16F9F" w:rsidRPr="003C022A" w:rsidRDefault="00B16F9F" w:rsidP="0092621D">
            <w:pPr>
              <w:rPr>
                <w:sz w:val="20"/>
              </w:rPr>
            </w:pPr>
            <w:r w:rsidRPr="003C022A">
              <w:rPr>
                <w:sz w:val="20"/>
              </w:rPr>
              <w:t>C0020, C0040, C0050, C0070, C0080, C0090, C0100, C0170, C0180, C0190, C0200/</w:t>
            </w:r>
            <w:r w:rsidRPr="00440FD2">
              <w:rPr>
                <w:sz w:val="20"/>
              </w:rPr>
              <w:t>R00</w:t>
            </w:r>
            <w:r w:rsidRPr="003C022A">
              <w:rPr>
                <w:sz w:val="20"/>
              </w:rPr>
              <w:t>6</w:t>
            </w:r>
            <w:r w:rsidRPr="00440FD2">
              <w:rPr>
                <w:sz w:val="20"/>
              </w:rPr>
              <w:t>0</w:t>
            </w:r>
          </w:p>
          <w:p w:rsidR="00B16F9F" w:rsidRPr="00440FD2" w:rsidRDefault="00B16F9F" w:rsidP="0092621D">
            <w:pPr>
              <w:rPr>
                <w:sz w:val="20"/>
              </w:rPr>
            </w:pPr>
            <w:r w:rsidRPr="003C022A">
              <w:rPr>
                <w:sz w:val="20"/>
              </w:rPr>
              <w:t>(CC1-CC14)</w:t>
            </w:r>
          </w:p>
        </w:tc>
        <w:tc>
          <w:tcPr>
            <w:tcW w:w="2898" w:type="dxa"/>
            <w:tcBorders>
              <w:top w:val="nil"/>
              <w:left w:val="nil"/>
              <w:bottom w:val="single" w:sz="4" w:space="0" w:color="auto"/>
              <w:right w:val="single" w:sz="4" w:space="0" w:color="auto"/>
            </w:tcBorders>
            <w:shd w:val="clear" w:color="000000" w:fill="FFFFFF"/>
            <w:hideMark/>
            <w:tcPrChange w:id="128" w:author="Author">
              <w:tcPr>
                <w:tcW w:w="2898" w:type="dxa"/>
                <w:gridSpan w:val="2"/>
                <w:tcBorders>
                  <w:top w:val="nil"/>
                  <w:left w:val="nil"/>
                  <w:bottom w:val="single" w:sz="4" w:space="0" w:color="auto"/>
                  <w:right w:val="single" w:sz="4" w:space="0" w:color="auto"/>
                </w:tcBorders>
                <w:shd w:val="clear" w:color="000000" w:fill="FFFFFF"/>
                <w:hideMark/>
              </w:tcPr>
            </w:tcPrChange>
          </w:tcPr>
          <w:p w:rsidR="00B16F9F" w:rsidRPr="00440FD2" w:rsidRDefault="00B16F9F" w:rsidP="0092621D">
            <w:pPr>
              <w:rPr>
                <w:sz w:val="20"/>
                <w:lang w:val="en-US"/>
              </w:rPr>
            </w:pPr>
            <w:r w:rsidRPr="00440FD2">
              <w:rPr>
                <w:sz w:val="20"/>
                <w:lang w:val="en-US"/>
              </w:rPr>
              <w:t xml:space="preserve">Recoverables from SPV before adjustment for expected losses </w:t>
            </w:r>
          </w:p>
        </w:tc>
        <w:tc>
          <w:tcPr>
            <w:tcW w:w="4619" w:type="dxa"/>
            <w:gridSpan w:val="2"/>
            <w:tcBorders>
              <w:top w:val="nil"/>
              <w:left w:val="nil"/>
              <w:bottom w:val="single" w:sz="4" w:space="0" w:color="auto"/>
              <w:right w:val="single" w:sz="4" w:space="0" w:color="auto"/>
            </w:tcBorders>
            <w:shd w:val="clear" w:color="000000" w:fill="FFFFFF"/>
            <w:hideMark/>
            <w:tcPrChange w:id="129" w:author="Author">
              <w:tcPr>
                <w:tcW w:w="4619" w:type="dxa"/>
                <w:gridSpan w:val="3"/>
                <w:tcBorders>
                  <w:top w:val="nil"/>
                  <w:left w:val="nil"/>
                  <w:bottom w:val="single" w:sz="4" w:space="0" w:color="auto"/>
                  <w:right w:val="single" w:sz="4" w:space="0" w:color="auto"/>
                </w:tcBorders>
                <w:shd w:val="clear" w:color="000000" w:fill="FFFFFF"/>
                <w:hideMark/>
              </w:tcPr>
            </w:tcPrChange>
          </w:tcPr>
          <w:p w:rsidR="00B16F9F" w:rsidRPr="00440FD2" w:rsidRDefault="00B16F9F">
            <w:pPr>
              <w:rPr>
                <w:sz w:val="20"/>
                <w:lang w:val="en-US"/>
              </w:rPr>
            </w:pPr>
            <w:r w:rsidRPr="00440FD2">
              <w:rPr>
                <w:sz w:val="20"/>
                <w:lang w:val="en-US"/>
              </w:rPr>
              <w:t>Amount of Recoverables from SPV</w:t>
            </w:r>
            <w:r>
              <w:rPr>
                <w:sz w:val="20"/>
                <w:lang w:val="en-US"/>
              </w:rPr>
              <w:t xml:space="preserve">s </w:t>
            </w:r>
            <w:r w:rsidRPr="003C022A">
              <w:rPr>
                <w:sz w:val="20"/>
                <w:lang w:val="en-US"/>
              </w:rPr>
              <w:t>before adjustment for expected losses</w:t>
            </w:r>
            <w:r>
              <w:rPr>
                <w:sz w:val="20"/>
                <w:lang w:val="en-US"/>
              </w:rPr>
              <w:t xml:space="preserve">, </w:t>
            </w:r>
            <w:r w:rsidRPr="00440FD2">
              <w:rPr>
                <w:sz w:val="20"/>
                <w:lang w:val="en-US"/>
              </w:rPr>
              <w:t xml:space="preserve">calculated consistently with the boundaries of the contracts to which they relate, </w:t>
            </w:r>
            <w:r w:rsidRPr="003C022A">
              <w:rPr>
                <w:sz w:val="20"/>
                <w:lang w:val="en-US"/>
              </w:rPr>
              <w:t>per each</w:t>
            </w:r>
            <w:r w:rsidRPr="00440FD2">
              <w:rPr>
                <w:sz w:val="20"/>
                <w:lang w:val="en-US"/>
              </w:rPr>
              <w:t xml:space="preserve"> LoB</w:t>
            </w:r>
            <w:r w:rsidRPr="00DA1DE1">
              <w:rPr>
                <w:sz w:val="20"/>
                <w:lang w:val="en-US"/>
              </w:rPr>
              <w:t xml:space="preserve">, including ceded intra group reinsurance, </w:t>
            </w:r>
            <w:r w:rsidRPr="003C022A">
              <w:rPr>
                <w:sz w:val="20"/>
                <w:lang w:val="en-US"/>
              </w:rPr>
              <w:t>per each</w:t>
            </w:r>
            <w:r w:rsidRPr="00DA1DE1">
              <w:rPr>
                <w:sz w:val="20"/>
                <w:lang w:val="en-US"/>
              </w:rPr>
              <w:t xml:space="preserve"> LoB</w:t>
            </w:r>
            <w:r w:rsidRPr="00440FD2">
              <w:rPr>
                <w:sz w:val="20"/>
                <w:lang w:val="en-US"/>
              </w:rPr>
              <w:t xml:space="preserve">. </w:t>
            </w:r>
          </w:p>
        </w:tc>
      </w:tr>
      <w:tr w:rsidR="00B16F9F" w:rsidRPr="003C022A" w:rsidTr="00440FD2">
        <w:trPr>
          <w:trHeight w:val="1448"/>
        </w:trPr>
        <w:tc>
          <w:tcPr>
            <w:tcW w:w="2352" w:type="dxa"/>
            <w:tcBorders>
              <w:top w:val="nil"/>
              <w:left w:val="single" w:sz="4" w:space="0" w:color="auto"/>
              <w:bottom w:val="single" w:sz="4" w:space="0" w:color="auto"/>
              <w:right w:val="single" w:sz="4" w:space="0" w:color="auto"/>
            </w:tcBorders>
            <w:shd w:val="clear" w:color="000000" w:fill="FFFFFF"/>
            <w:hideMark/>
          </w:tcPr>
          <w:p w:rsidR="00B16F9F" w:rsidRPr="003C022A" w:rsidRDefault="00B16F9F">
            <w:pPr>
              <w:rPr>
                <w:sz w:val="20"/>
              </w:rPr>
            </w:pPr>
            <w:r w:rsidRPr="00440FD2">
              <w:rPr>
                <w:sz w:val="20"/>
              </w:rPr>
              <w:t>C01</w:t>
            </w:r>
            <w:r w:rsidRPr="003C022A">
              <w:rPr>
                <w:sz w:val="20"/>
              </w:rPr>
              <w:t>5</w:t>
            </w:r>
            <w:r w:rsidRPr="00440FD2">
              <w:rPr>
                <w:sz w:val="20"/>
              </w:rPr>
              <w:t>0/R00</w:t>
            </w:r>
            <w:r w:rsidRPr="003C022A">
              <w:rPr>
                <w:sz w:val="20"/>
              </w:rPr>
              <w:t>6</w:t>
            </w:r>
            <w:r w:rsidRPr="00440FD2">
              <w:rPr>
                <w:sz w:val="20"/>
              </w:rPr>
              <w:t>0</w:t>
            </w:r>
          </w:p>
          <w:p w:rsidR="00B16F9F" w:rsidRPr="00440FD2" w:rsidRDefault="00B16F9F">
            <w:pPr>
              <w:rPr>
                <w:sz w:val="20"/>
              </w:rPr>
            </w:pPr>
            <w:r w:rsidRPr="003C022A">
              <w:rPr>
                <w:sz w:val="20"/>
              </w:rPr>
              <w:t>(CC9)</w:t>
            </w:r>
          </w:p>
        </w:tc>
        <w:tc>
          <w:tcPr>
            <w:tcW w:w="2898" w:type="dxa"/>
            <w:tcBorders>
              <w:top w:val="nil"/>
              <w:left w:val="nil"/>
              <w:bottom w:val="single" w:sz="4" w:space="0" w:color="auto"/>
              <w:right w:val="single" w:sz="4" w:space="0" w:color="auto"/>
            </w:tcBorders>
            <w:shd w:val="clear" w:color="000000" w:fill="FFFFFF"/>
            <w:hideMark/>
          </w:tcPr>
          <w:p w:rsidR="00B16F9F" w:rsidRPr="00440FD2" w:rsidRDefault="00B16F9F" w:rsidP="00257187">
            <w:pPr>
              <w:rPr>
                <w:sz w:val="20"/>
              </w:rPr>
            </w:pPr>
            <w:r w:rsidRPr="00440FD2">
              <w:rPr>
                <w:sz w:val="20"/>
                <w:lang w:val="en-US"/>
              </w:rPr>
              <w:t xml:space="preserve">Total Recoverables from SPV before adjustment for expected losses – Total (Life other than health insurance, incl. </w:t>
            </w:r>
            <w:r w:rsidRPr="00440FD2">
              <w:rPr>
                <w:sz w:val="20"/>
              </w:rPr>
              <w:t>Unit-Linked)</w:t>
            </w:r>
          </w:p>
        </w:tc>
        <w:tc>
          <w:tcPr>
            <w:tcW w:w="4619" w:type="dxa"/>
            <w:gridSpan w:val="2"/>
            <w:tcBorders>
              <w:top w:val="nil"/>
              <w:left w:val="nil"/>
              <w:bottom w:val="single" w:sz="4" w:space="0" w:color="auto"/>
              <w:right w:val="single" w:sz="4" w:space="0" w:color="auto"/>
            </w:tcBorders>
            <w:shd w:val="clear" w:color="000000" w:fill="FFFFFF"/>
            <w:hideMark/>
          </w:tcPr>
          <w:p w:rsidR="00B16F9F" w:rsidRPr="00440FD2" w:rsidRDefault="00B16F9F">
            <w:pPr>
              <w:rPr>
                <w:sz w:val="20"/>
              </w:rPr>
            </w:pPr>
            <w:r>
              <w:rPr>
                <w:sz w:val="20"/>
              </w:rPr>
              <w:t>Total</w:t>
            </w:r>
            <w:r w:rsidRPr="00440FD2">
              <w:rPr>
                <w:sz w:val="20"/>
                <w:lang w:val="en-US"/>
              </w:rPr>
              <w:t xml:space="preserve"> </w:t>
            </w:r>
            <w:r>
              <w:rPr>
                <w:sz w:val="20"/>
                <w:lang w:val="en-US"/>
              </w:rPr>
              <w:t xml:space="preserve">amount </w:t>
            </w:r>
            <w:r w:rsidRPr="00440FD2">
              <w:rPr>
                <w:sz w:val="20"/>
                <w:lang w:val="en-US"/>
              </w:rPr>
              <w:t>of Recoverables from SPV</w:t>
            </w:r>
            <w:r>
              <w:rPr>
                <w:sz w:val="20"/>
                <w:lang w:val="en-US"/>
              </w:rPr>
              <w:t>s</w:t>
            </w:r>
            <w:r w:rsidRPr="00440FD2">
              <w:rPr>
                <w:sz w:val="20"/>
                <w:lang w:val="en-US"/>
              </w:rPr>
              <w:t xml:space="preserve"> </w:t>
            </w:r>
            <w:r w:rsidRPr="003C022A">
              <w:rPr>
                <w:sz w:val="20"/>
                <w:lang w:val="en-US"/>
              </w:rPr>
              <w:t>before adjustment for expected losses</w:t>
            </w:r>
            <w:r>
              <w:rPr>
                <w:sz w:val="20"/>
                <w:lang w:val="en-US"/>
              </w:rPr>
              <w:t>,</w:t>
            </w:r>
            <w:r w:rsidRPr="003C022A">
              <w:rPr>
                <w:sz w:val="20"/>
                <w:lang w:val="en-US"/>
              </w:rPr>
              <w:t xml:space="preserve"> </w:t>
            </w:r>
            <w:r w:rsidRPr="00440FD2">
              <w:rPr>
                <w:sz w:val="20"/>
                <w:lang w:val="en-US"/>
              </w:rPr>
              <w:t xml:space="preserve">calculated consistently with the boundaries of the contracts to which they relate, </w:t>
            </w:r>
            <w:r>
              <w:rPr>
                <w:sz w:val="20"/>
                <w:lang w:val="en-US"/>
              </w:rPr>
              <w:t xml:space="preserve">for </w:t>
            </w:r>
            <w:r w:rsidRPr="00440FD2">
              <w:rPr>
                <w:sz w:val="20"/>
                <w:lang w:val="en-US"/>
              </w:rPr>
              <w:t xml:space="preserve">Life other than health insurance, incl. Unit-Linked. </w:t>
            </w:r>
            <w:r w:rsidRPr="00440FD2">
              <w:rPr>
                <w:sz w:val="20"/>
                <w:lang w:val="pt-PT"/>
              </w:rPr>
              <w:br/>
            </w:r>
          </w:p>
        </w:tc>
      </w:tr>
      <w:tr w:rsidR="00B16F9F" w:rsidRPr="003C022A" w:rsidTr="00440FD2">
        <w:trPr>
          <w:trHeight w:val="1000"/>
        </w:trPr>
        <w:tc>
          <w:tcPr>
            <w:tcW w:w="2352" w:type="dxa"/>
            <w:tcBorders>
              <w:top w:val="nil"/>
              <w:left w:val="single" w:sz="4" w:space="0" w:color="auto"/>
              <w:bottom w:val="single" w:sz="4" w:space="0" w:color="auto"/>
              <w:right w:val="single" w:sz="4" w:space="0" w:color="auto"/>
            </w:tcBorders>
            <w:shd w:val="clear" w:color="000000" w:fill="FFFFFF"/>
            <w:hideMark/>
          </w:tcPr>
          <w:p w:rsidR="00B16F9F" w:rsidRPr="003C022A" w:rsidRDefault="00B16F9F">
            <w:pPr>
              <w:rPr>
                <w:sz w:val="20"/>
              </w:rPr>
            </w:pPr>
            <w:r w:rsidRPr="00440FD2">
              <w:rPr>
                <w:sz w:val="20"/>
              </w:rPr>
              <w:t>C0</w:t>
            </w:r>
            <w:r w:rsidRPr="003C022A">
              <w:rPr>
                <w:sz w:val="20"/>
              </w:rPr>
              <w:t>21</w:t>
            </w:r>
            <w:r w:rsidRPr="00440FD2">
              <w:rPr>
                <w:sz w:val="20"/>
              </w:rPr>
              <w:t>0/R00</w:t>
            </w:r>
            <w:r w:rsidRPr="003C022A">
              <w:rPr>
                <w:sz w:val="20"/>
              </w:rPr>
              <w:t>6</w:t>
            </w:r>
            <w:r w:rsidRPr="00440FD2">
              <w:rPr>
                <w:sz w:val="20"/>
              </w:rPr>
              <w:t>0</w:t>
            </w:r>
          </w:p>
          <w:p w:rsidR="00B16F9F" w:rsidRPr="00440FD2" w:rsidRDefault="00B16F9F">
            <w:pPr>
              <w:rPr>
                <w:sz w:val="20"/>
              </w:rPr>
            </w:pPr>
            <w:r w:rsidRPr="003C022A">
              <w:rPr>
                <w:sz w:val="20"/>
              </w:rPr>
              <w:t>(CC14)</w:t>
            </w:r>
          </w:p>
        </w:tc>
        <w:tc>
          <w:tcPr>
            <w:tcW w:w="2898" w:type="dxa"/>
            <w:tcBorders>
              <w:top w:val="nil"/>
              <w:left w:val="nil"/>
              <w:bottom w:val="single" w:sz="4" w:space="0" w:color="auto"/>
              <w:right w:val="single" w:sz="4" w:space="0" w:color="auto"/>
            </w:tcBorders>
            <w:shd w:val="clear" w:color="000000" w:fill="FFFFFF"/>
            <w:hideMark/>
          </w:tcPr>
          <w:p w:rsidR="00B16F9F" w:rsidRPr="00440FD2" w:rsidRDefault="00B16F9F" w:rsidP="00257187">
            <w:pPr>
              <w:rPr>
                <w:sz w:val="20"/>
                <w:lang w:val="en-US"/>
              </w:rPr>
            </w:pPr>
            <w:r w:rsidRPr="00440FD2">
              <w:rPr>
                <w:sz w:val="20"/>
                <w:lang w:val="en-US"/>
              </w:rPr>
              <w:t>Total Recoverables from SPV before adjustment for expected losses – Total (Health similar to life insurance)</w:t>
            </w:r>
          </w:p>
        </w:tc>
        <w:tc>
          <w:tcPr>
            <w:tcW w:w="4619" w:type="dxa"/>
            <w:gridSpan w:val="2"/>
            <w:tcBorders>
              <w:top w:val="nil"/>
              <w:left w:val="nil"/>
              <w:bottom w:val="single" w:sz="4" w:space="0" w:color="auto"/>
              <w:right w:val="single" w:sz="4" w:space="0" w:color="auto"/>
            </w:tcBorders>
            <w:shd w:val="clear" w:color="000000" w:fill="FFFFFF"/>
            <w:hideMark/>
          </w:tcPr>
          <w:p w:rsidR="00B16F9F" w:rsidRPr="00440FD2" w:rsidRDefault="00B16F9F" w:rsidP="00257187">
            <w:pPr>
              <w:rPr>
                <w:sz w:val="20"/>
              </w:rPr>
            </w:pPr>
            <w:r w:rsidRPr="003C022A">
              <w:rPr>
                <w:sz w:val="20"/>
                <w:lang w:val="en-US"/>
              </w:rPr>
              <w:t xml:space="preserve">Total </w:t>
            </w:r>
            <w:r>
              <w:rPr>
                <w:sz w:val="20"/>
                <w:lang w:val="en-US"/>
              </w:rPr>
              <w:t xml:space="preserve">amount </w:t>
            </w:r>
            <w:r w:rsidRPr="003C022A">
              <w:rPr>
                <w:sz w:val="20"/>
                <w:lang w:val="en-US"/>
              </w:rPr>
              <w:t>of recoverables from SPV</w:t>
            </w:r>
            <w:r>
              <w:rPr>
                <w:sz w:val="20"/>
                <w:lang w:val="en-US"/>
              </w:rPr>
              <w:t>s</w:t>
            </w:r>
            <w:r w:rsidRPr="003C022A">
              <w:rPr>
                <w:sz w:val="20"/>
                <w:lang w:val="en-US"/>
              </w:rPr>
              <w:t xml:space="preserve"> before adjustment for expected losses for Health similar to life insurance</w:t>
            </w:r>
          </w:p>
        </w:tc>
      </w:tr>
      <w:tr w:rsidR="00B16F9F" w:rsidRPr="003C022A" w:rsidTr="00440FD2">
        <w:trPr>
          <w:trHeight w:val="1425"/>
        </w:trPr>
        <w:tc>
          <w:tcPr>
            <w:tcW w:w="2352" w:type="dxa"/>
            <w:tcBorders>
              <w:top w:val="nil"/>
              <w:left w:val="single" w:sz="4" w:space="0" w:color="auto"/>
              <w:bottom w:val="single" w:sz="4" w:space="0" w:color="auto"/>
              <w:right w:val="single" w:sz="4" w:space="0" w:color="auto"/>
            </w:tcBorders>
            <w:shd w:val="clear" w:color="000000" w:fill="FFFFFF"/>
            <w:hideMark/>
          </w:tcPr>
          <w:p w:rsidR="00B16F9F" w:rsidRPr="003C022A" w:rsidRDefault="00B16F9F">
            <w:pPr>
              <w:rPr>
                <w:sz w:val="20"/>
              </w:rPr>
            </w:pPr>
            <w:r w:rsidRPr="003C022A">
              <w:rPr>
                <w:sz w:val="20"/>
              </w:rPr>
              <w:t>C0020, C0040, C0050, C0070, C0080, C0090, C0100, C0170, C0180, C0190, C0200</w:t>
            </w:r>
            <w:r w:rsidRPr="00440FD2">
              <w:rPr>
                <w:sz w:val="20"/>
              </w:rPr>
              <w:t>/R00</w:t>
            </w:r>
            <w:r w:rsidRPr="003C022A">
              <w:rPr>
                <w:sz w:val="20"/>
              </w:rPr>
              <w:t>7</w:t>
            </w:r>
            <w:r w:rsidRPr="00440FD2">
              <w:rPr>
                <w:sz w:val="20"/>
              </w:rPr>
              <w:t>0</w:t>
            </w:r>
          </w:p>
          <w:p w:rsidR="00B16F9F" w:rsidRPr="00440FD2" w:rsidRDefault="00B16F9F">
            <w:pPr>
              <w:rPr>
                <w:sz w:val="20"/>
              </w:rPr>
            </w:pPr>
            <w:r w:rsidRPr="003C022A">
              <w:rPr>
                <w:sz w:val="20"/>
              </w:rPr>
              <w:t>(CD1-CD14)</w:t>
            </w:r>
          </w:p>
        </w:tc>
        <w:tc>
          <w:tcPr>
            <w:tcW w:w="2898" w:type="dxa"/>
            <w:tcBorders>
              <w:top w:val="nil"/>
              <w:left w:val="nil"/>
              <w:bottom w:val="single" w:sz="4" w:space="0" w:color="auto"/>
              <w:right w:val="single" w:sz="4" w:space="0" w:color="auto"/>
            </w:tcBorders>
            <w:shd w:val="clear" w:color="000000" w:fill="FFFFFF"/>
            <w:hideMark/>
          </w:tcPr>
          <w:p w:rsidR="00B16F9F" w:rsidRPr="00440FD2" w:rsidRDefault="00B16F9F" w:rsidP="00B37751">
            <w:pPr>
              <w:rPr>
                <w:sz w:val="20"/>
                <w:lang w:val="en-US"/>
              </w:rPr>
            </w:pPr>
            <w:r w:rsidRPr="00440FD2">
              <w:rPr>
                <w:sz w:val="20"/>
                <w:lang w:val="en-US"/>
              </w:rPr>
              <w:t xml:space="preserve">Recoverables from Finite Re before adjustment for expected losses </w:t>
            </w:r>
          </w:p>
        </w:tc>
        <w:tc>
          <w:tcPr>
            <w:tcW w:w="4619" w:type="dxa"/>
            <w:gridSpan w:val="2"/>
            <w:tcBorders>
              <w:top w:val="nil"/>
              <w:left w:val="nil"/>
              <w:bottom w:val="single" w:sz="4" w:space="0" w:color="auto"/>
              <w:right w:val="single" w:sz="4" w:space="0" w:color="auto"/>
            </w:tcBorders>
            <w:shd w:val="clear" w:color="000000" w:fill="FFFFFF"/>
            <w:hideMark/>
          </w:tcPr>
          <w:p w:rsidR="00B16F9F" w:rsidRPr="00440FD2" w:rsidRDefault="00B16F9F" w:rsidP="00B37751">
            <w:pPr>
              <w:rPr>
                <w:sz w:val="20"/>
                <w:lang w:val="en-US"/>
              </w:rPr>
            </w:pPr>
            <w:r w:rsidRPr="00440FD2">
              <w:rPr>
                <w:sz w:val="20"/>
                <w:lang w:val="en-US"/>
              </w:rPr>
              <w:t>Amount of Recoverables from Finite Re</w:t>
            </w:r>
            <w:r>
              <w:rPr>
                <w:sz w:val="20"/>
                <w:lang w:val="en-US"/>
              </w:rPr>
              <w:t xml:space="preserve"> </w:t>
            </w:r>
            <w:r w:rsidRPr="003C022A">
              <w:rPr>
                <w:sz w:val="20"/>
                <w:lang w:val="en-US"/>
              </w:rPr>
              <w:t>before adjustment for expected losses</w:t>
            </w:r>
            <w:r>
              <w:rPr>
                <w:sz w:val="20"/>
                <w:lang w:val="en-US"/>
              </w:rPr>
              <w:t>,</w:t>
            </w:r>
            <w:r w:rsidRPr="00440FD2">
              <w:rPr>
                <w:sz w:val="20"/>
                <w:lang w:val="en-US"/>
              </w:rPr>
              <w:t xml:space="preserve"> calculated consistently with the boundaries of the contracts to which they relate, including ceded intra group reinsurance, </w:t>
            </w:r>
            <w:r w:rsidRPr="003C022A">
              <w:rPr>
                <w:sz w:val="20"/>
                <w:lang w:val="en-US"/>
              </w:rPr>
              <w:t>per each</w:t>
            </w:r>
            <w:r w:rsidRPr="00440FD2">
              <w:rPr>
                <w:sz w:val="20"/>
                <w:lang w:val="en-US"/>
              </w:rPr>
              <w:t xml:space="preserve"> LoB</w:t>
            </w:r>
            <w:r w:rsidRPr="003C022A">
              <w:rPr>
                <w:sz w:val="20"/>
                <w:lang w:val="en-US"/>
              </w:rPr>
              <w:t>.</w:t>
            </w:r>
            <w:r w:rsidRPr="00440FD2">
              <w:rPr>
                <w:sz w:val="20"/>
                <w:lang w:val="en-US"/>
              </w:rPr>
              <w:t xml:space="preserve"> </w:t>
            </w:r>
          </w:p>
        </w:tc>
      </w:tr>
      <w:tr w:rsidR="00B16F9F" w:rsidRPr="003C022A" w:rsidTr="00440FD2">
        <w:trPr>
          <w:trHeight w:val="1668"/>
        </w:trPr>
        <w:tc>
          <w:tcPr>
            <w:tcW w:w="2352" w:type="dxa"/>
            <w:tcBorders>
              <w:top w:val="nil"/>
              <w:left w:val="single" w:sz="4" w:space="0" w:color="auto"/>
              <w:bottom w:val="single" w:sz="4" w:space="0" w:color="auto"/>
              <w:right w:val="single" w:sz="4" w:space="0" w:color="auto"/>
            </w:tcBorders>
            <w:shd w:val="clear" w:color="000000" w:fill="FFFFFF"/>
            <w:hideMark/>
          </w:tcPr>
          <w:p w:rsidR="00B16F9F" w:rsidRPr="003C022A" w:rsidRDefault="00B16F9F" w:rsidP="00B37751">
            <w:pPr>
              <w:rPr>
                <w:sz w:val="20"/>
              </w:rPr>
            </w:pPr>
            <w:r w:rsidRPr="00440FD2">
              <w:rPr>
                <w:sz w:val="20"/>
              </w:rPr>
              <w:t>C01</w:t>
            </w:r>
            <w:r w:rsidRPr="003C022A">
              <w:rPr>
                <w:sz w:val="20"/>
              </w:rPr>
              <w:t>5</w:t>
            </w:r>
            <w:r w:rsidRPr="00440FD2">
              <w:rPr>
                <w:sz w:val="20"/>
              </w:rPr>
              <w:t>0/R00</w:t>
            </w:r>
            <w:r w:rsidRPr="003C022A">
              <w:rPr>
                <w:sz w:val="20"/>
              </w:rPr>
              <w:t>7</w:t>
            </w:r>
            <w:r w:rsidRPr="00440FD2">
              <w:rPr>
                <w:sz w:val="20"/>
              </w:rPr>
              <w:t>0</w:t>
            </w:r>
          </w:p>
          <w:p w:rsidR="00B16F9F" w:rsidRPr="00440FD2" w:rsidRDefault="00B16F9F" w:rsidP="00B37751">
            <w:pPr>
              <w:rPr>
                <w:sz w:val="20"/>
              </w:rPr>
            </w:pPr>
            <w:r w:rsidRPr="003C022A">
              <w:rPr>
                <w:sz w:val="20"/>
              </w:rPr>
              <w:t>(CD9)</w:t>
            </w:r>
          </w:p>
        </w:tc>
        <w:tc>
          <w:tcPr>
            <w:tcW w:w="2898" w:type="dxa"/>
            <w:tcBorders>
              <w:top w:val="nil"/>
              <w:left w:val="nil"/>
              <w:bottom w:val="single" w:sz="4" w:space="0" w:color="auto"/>
              <w:right w:val="single" w:sz="4" w:space="0" w:color="auto"/>
            </w:tcBorders>
            <w:shd w:val="clear" w:color="000000" w:fill="FFFFFF"/>
            <w:hideMark/>
          </w:tcPr>
          <w:p w:rsidR="00B16F9F" w:rsidRPr="00440FD2" w:rsidRDefault="00B16F9F" w:rsidP="00257187">
            <w:pPr>
              <w:rPr>
                <w:sz w:val="20"/>
              </w:rPr>
            </w:pPr>
            <w:r w:rsidRPr="00440FD2">
              <w:rPr>
                <w:sz w:val="20"/>
                <w:lang w:val="en-US"/>
              </w:rPr>
              <w:t xml:space="preserve">Total Recoverables from Finite Re before adjustment for expected losses – Total (Life other than health insurance, incl. </w:t>
            </w:r>
            <w:r w:rsidRPr="00440FD2">
              <w:rPr>
                <w:sz w:val="20"/>
              </w:rPr>
              <w:t>Unit-Linked)</w:t>
            </w:r>
          </w:p>
        </w:tc>
        <w:tc>
          <w:tcPr>
            <w:tcW w:w="4619" w:type="dxa"/>
            <w:gridSpan w:val="2"/>
            <w:tcBorders>
              <w:top w:val="nil"/>
              <w:left w:val="nil"/>
              <w:bottom w:val="single" w:sz="4" w:space="0" w:color="auto"/>
              <w:right w:val="single" w:sz="4" w:space="0" w:color="auto"/>
            </w:tcBorders>
            <w:shd w:val="clear" w:color="000000" w:fill="FFFFFF"/>
            <w:hideMark/>
          </w:tcPr>
          <w:p w:rsidR="00B16F9F" w:rsidRPr="00440FD2" w:rsidRDefault="00B16F9F">
            <w:pPr>
              <w:rPr>
                <w:sz w:val="20"/>
              </w:rPr>
            </w:pPr>
            <w:r w:rsidRPr="00440FD2">
              <w:rPr>
                <w:sz w:val="20"/>
                <w:lang w:val="en-US"/>
              </w:rPr>
              <w:t>Total</w:t>
            </w:r>
            <w:r>
              <w:rPr>
                <w:sz w:val="20"/>
                <w:lang w:val="en-US"/>
              </w:rPr>
              <w:t xml:space="preserve"> amount </w:t>
            </w:r>
            <w:r w:rsidRPr="00440FD2">
              <w:rPr>
                <w:sz w:val="20"/>
                <w:lang w:val="en-US"/>
              </w:rPr>
              <w:t>of Recoverables from Finite Re</w:t>
            </w:r>
            <w:r>
              <w:rPr>
                <w:sz w:val="20"/>
                <w:lang w:val="en-US"/>
              </w:rPr>
              <w:t xml:space="preserve"> </w:t>
            </w:r>
            <w:r w:rsidRPr="003C022A">
              <w:rPr>
                <w:sz w:val="20"/>
                <w:lang w:val="en-US"/>
              </w:rPr>
              <w:t>before adjustment for expected losses</w:t>
            </w:r>
            <w:r>
              <w:rPr>
                <w:sz w:val="20"/>
                <w:lang w:val="en-US"/>
              </w:rPr>
              <w:t>,</w:t>
            </w:r>
            <w:r w:rsidRPr="00440FD2">
              <w:rPr>
                <w:sz w:val="20"/>
                <w:lang w:val="en-US"/>
              </w:rPr>
              <w:t xml:space="preserve"> calculated consistently with the boundaries of the contracts to which they relate, including ceded intra group reinsurance, </w:t>
            </w:r>
            <w:r>
              <w:rPr>
                <w:sz w:val="20"/>
                <w:lang w:val="en-US"/>
              </w:rPr>
              <w:t xml:space="preserve">for </w:t>
            </w:r>
            <w:r w:rsidRPr="00440FD2">
              <w:rPr>
                <w:sz w:val="20"/>
                <w:lang w:val="en-US"/>
              </w:rPr>
              <w:t xml:space="preserve">Life other than health insurance, incl. </w:t>
            </w:r>
            <w:r w:rsidRPr="00440FD2">
              <w:rPr>
                <w:sz w:val="20"/>
              </w:rPr>
              <w:t xml:space="preserve">Unit-Linked. </w:t>
            </w:r>
          </w:p>
        </w:tc>
      </w:tr>
      <w:tr w:rsidR="00B16F9F" w:rsidRPr="003C022A" w:rsidTr="00440FD2">
        <w:trPr>
          <w:trHeight w:val="827"/>
        </w:trPr>
        <w:tc>
          <w:tcPr>
            <w:tcW w:w="2352" w:type="dxa"/>
            <w:tcBorders>
              <w:top w:val="nil"/>
              <w:left w:val="single" w:sz="4" w:space="0" w:color="auto"/>
              <w:bottom w:val="single" w:sz="4" w:space="0" w:color="auto"/>
              <w:right w:val="single" w:sz="4" w:space="0" w:color="auto"/>
            </w:tcBorders>
            <w:shd w:val="clear" w:color="000000" w:fill="FFFFFF"/>
            <w:hideMark/>
          </w:tcPr>
          <w:p w:rsidR="00B16F9F" w:rsidRPr="003C022A" w:rsidRDefault="00B16F9F">
            <w:pPr>
              <w:rPr>
                <w:sz w:val="20"/>
              </w:rPr>
            </w:pPr>
            <w:r w:rsidRPr="00440FD2">
              <w:rPr>
                <w:sz w:val="20"/>
              </w:rPr>
              <w:t>C0</w:t>
            </w:r>
            <w:r w:rsidRPr="003C022A">
              <w:rPr>
                <w:sz w:val="20"/>
              </w:rPr>
              <w:t>21</w:t>
            </w:r>
            <w:r w:rsidRPr="00440FD2">
              <w:rPr>
                <w:sz w:val="20"/>
              </w:rPr>
              <w:t>0/R00</w:t>
            </w:r>
            <w:r w:rsidRPr="003C022A">
              <w:rPr>
                <w:sz w:val="20"/>
              </w:rPr>
              <w:t>7</w:t>
            </w:r>
            <w:r w:rsidRPr="00440FD2">
              <w:rPr>
                <w:sz w:val="20"/>
              </w:rPr>
              <w:t>0</w:t>
            </w:r>
          </w:p>
          <w:p w:rsidR="00B16F9F" w:rsidRPr="00440FD2" w:rsidRDefault="00B16F9F">
            <w:pPr>
              <w:rPr>
                <w:sz w:val="20"/>
              </w:rPr>
            </w:pPr>
            <w:r w:rsidRPr="003C022A">
              <w:rPr>
                <w:sz w:val="20"/>
              </w:rPr>
              <w:t>(CD14)</w:t>
            </w:r>
          </w:p>
        </w:tc>
        <w:tc>
          <w:tcPr>
            <w:tcW w:w="2898" w:type="dxa"/>
            <w:tcBorders>
              <w:top w:val="nil"/>
              <w:left w:val="nil"/>
              <w:bottom w:val="single" w:sz="4" w:space="0" w:color="auto"/>
              <w:right w:val="single" w:sz="4" w:space="0" w:color="auto"/>
            </w:tcBorders>
            <w:shd w:val="clear" w:color="000000" w:fill="FFFFFF"/>
            <w:hideMark/>
          </w:tcPr>
          <w:p w:rsidR="00B16F9F" w:rsidRPr="00440FD2" w:rsidRDefault="00B16F9F" w:rsidP="00257187">
            <w:pPr>
              <w:rPr>
                <w:sz w:val="20"/>
                <w:lang w:val="en-US"/>
              </w:rPr>
            </w:pPr>
            <w:r w:rsidRPr="00440FD2">
              <w:rPr>
                <w:sz w:val="20"/>
                <w:lang w:val="en-US"/>
              </w:rPr>
              <w:t>Total Recoverables from Finite Re before adjustment for expected losses – Total (Health similar to life insurance)</w:t>
            </w:r>
          </w:p>
        </w:tc>
        <w:tc>
          <w:tcPr>
            <w:tcW w:w="4619" w:type="dxa"/>
            <w:gridSpan w:val="2"/>
            <w:tcBorders>
              <w:top w:val="nil"/>
              <w:left w:val="nil"/>
              <w:bottom w:val="single" w:sz="4" w:space="0" w:color="auto"/>
              <w:right w:val="single" w:sz="4" w:space="0" w:color="auto"/>
            </w:tcBorders>
            <w:shd w:val="clear" w:color="000000" w:fill="FFFFFF"/>
            <w:hideMark/>
          </w:tcPr>
          <w:p w:rsidR="00B16F9F" w:rsidRPr="00440FD2" w:rsidRDefault="00B16F9F" w:rsidP="00EC5067">
            <w:pPr>
              <w:rPr>
                <w:sz w:val="20"/>
                <w:lang w:val="en-US"/>
              </w:rPr>
            </w:pPr>
            <w:r w:rsidRPr="003C022A">
              <w:rPr>
                <w:sz w:val="20"/>
                <w:lang w:val="en-US"/>
              </w:rPr>
              <w:t xml:space="preserve">Total </w:t>
            </w:r>
            <w:r>
              <w:rPr>
                <w:sz w:val="20"/>
                <w:lang w:val="en-US"/>
              </w:rPr>
              <w:t xml:space="preserve">amount </w:t>
            </w:r>
            <w:r w:rsidRPr="003C022A">
              <w:rPr>
                <w:sz w:val="20"/>
                <w:lang w:val="en-US"/>
              </w:rPr>
              <w:t>of recoverables from Finite Reinsurance before adjustment for expected losses for Health similar to life insurance</w:t>
            </w:r>
            <w:r>
              <w:rPr>
                <w:sz w:val="20"/>
                <w:lang w:val="en-US"/>
              </w:rPr>
              <w:t>.</w:t>
            </w:r>
          </w:p>
          <w:p w:rsidR="00B16F9F" w:rsidRPr="00440FD2" w:rsidRDefault="00B16F9F" w:rsidP="00257187">
            <w:pPr>
              <w:rPr>
                <w:sz w:val="20"/>
              </w:rPr>
            </w:pPr>
          </w:p>
        </w:tc>
      </w:tr>
      <w:tr w:rsidR="00B16F9F" w:rsidRPr="003C022A" w:rsidTr="00440FD2">
        <w:trPr>
          <w:trHeight w:val="1449"/>
        </w:trPr>
        <w:tc>
          <w:tcPr>
            <w:tcW w:w="2352" w:type="dxa"/>
            <w:tcBorders>
              <w:top w:val="nil"/>
              <w:left w:val="single" w:sz="4" w:space="0" w:color="auto"/>
              <w:bottom w:val="single" w:sz="4" w:space="0" w:color="auto"/>
              <w:right w:val="single" w:sz="4" w:space="0" w:color="auto"/>
            </w:tcBorders>
            <w:shd w:val="clear" w:color="000000" w:fill="FFFFFF"/>
            <w:hideMark/>
          </w:tcPr>
          <w:p w:rsidR="00B16F9F" w:rsidRPr="003C022A" w:rsidRDefault="00B16F9F" w:rsidP="00342A58">
            <w:pPr>
              <w:rPr>
                <w:sz w:val="20"/>
              </w:rPr>
            </w:pPr>
            <w:r w:rsidRPr="003C022A">
              <w:rPr>
                <w:sz w:val="20"/>
              </w:rPr>
              <w:t>C0020, C0040, C0050, C0070, C0080, C0090, C0100</w:t>
            </w:r>
            <w:ins w:id="130" w:author="Author">
              <w:del w:id="131" w:author="Author">
                <w:r w:rsidDel="00FC3513">
                  <w:rPr>
                    <w:sz w:val="20"/>
                  </w:rPr>
                  <w:delText>-</w:delText>
                </w:r>
              </w:del>
              <w:r w:rsidR="00FC3513">
                <w:rPr>
                  <w:sz w:val="20"/>
                </w:rPr>
                <w:t xml:space="preserve"> to </w:t>
              </w:r>
              <w:r>
                <w:rPr>
                  <w:sz w:val="20"/>
                </w:rPr>
                <w:t>C0140</w:t>
              </w:r>
            </w:ins>
            <w:r w:rsidRPr="003C022A">
              <w:rPr>
                <w:sz w:val="20"/>
              </w:rPr>
              <w:t>, C0170, C0180, C0190, C0200</w:t>
            </w:r>
            <w:r w:rsidRPr="00440FD2">
              <w:rPr>
                <w:sz w:val="20"/>
              </w:rPr>
              <w:t>/R00</w:t>
            </w:r>
            <w:r w:rsidRPr="003C022A">
              <w:rPr>
                <w:sz w:val="20"/>
              </w:rPr>
              <w:t>8</w:t>
            </w:r>
            <w:r w:rsidRPr="00440FD2">
              <w:rPr>
                <w:sz w:val="20"/>
              </w:rPr>
              <w:t>0</w:t>
            </w:r>
          </w:p>
          <w:p w:rsidR="00B16F9F" w:rsidRPr="00440FD2" w:rsidRDefault="00B16F9F" w:rsidP="00FC3513">
            <w:pPr>
              <w:rPr>
                <w:sz w:val="20"/>
              </w:rPr>
            </w:pPr>
            <w:r w:rsidRPr="003C022A">
              <w:rPr>
                <w:sz w:val="20"/>
              </w:rPr>
              <w:t>(C1-</w:t>
            </w:r>
            <w:del w:id="132" w:author="Author">
              <w:r w:rsidRPr="003C022A" w:rsidDel="00FC3513">
                <w:rPr>
                  <w:sz w:val="20"/>
                </w:rPr>
                <w:delText>C14</w:delText>
              </w:r>
            </w:del>
            <w:ins w:id="133" w:author="Author">
              <w:r w:rsidR="00FC3513" w:rsidRPr="003C022A">
                <w:rPr>
                  <w:sz w:val="20"/>
                </w:rPr>
                <w:t>C1</w:t>
              </w:r>
              <w:r w:rsidR="00FC3513">
                <w:rPr>
                  <w:sz w:val="20"/>
                </w:rPr>
                <w:t>3</w:t>
              </w:r>
            </w:ins>
            <w:r w:rsidRPr="003C022A">
              <w:rPr>
                <w:sz w:val="20"/>
              </w:rPr>
              <w:t>)</w:t>
            </w:r>
          </w:p>
        </w:tc>
        <w:tc>
          <w:tcPr>
            <w:tcW w:w="2898" w:type="dxa"/>
            <w:tcBorders>
              <w:top w:val="nil"/>
              <w:left w:val="nil"/>
              <w:bottom w:val="single" w:sz="4" w:space="0" w:color="auto"/>
              <w:right w:val="single" w:sz="4" w:space="0" w:color="auto"/>
            </w:tcBorders>
            <w:shd w:val="clear" w:color="000000" w:fill="FFFFFF"/>
            <w:hideMark/>
          </w:tcPr>
          <w:p w:rsidR="00B16F9F" w:rsidRPr="00440FD2" w:rsidRDefault="00B16F9F" w:rsidP="00155A5C">
            <w:pPr>
              <w:rPr>
                <w:sz w:val="20"/>
                <w:lang w:val="en-US"/>
              </w:rPr>
            </w:pPr>
            <w:r w:rsidRPr="00440FD2">
              <w:rPr>
                <w:sz w:val="20"/>
                <w:lang w:val="en-US"/>
              </w:rPr>
              <w:t xml:space="preserve">Total Recoverables from reinsurance/SPV and Finite Re after the adjustment for expected losses due to counterparty default </w:t>
            </w:r>
          </w:p>
        </w:tc>
        <w:tc>
          <w:tcPr>
            <w:tcW w:w="4619" w:type="dxa"/>
            <w:gridSpan w:val="2"/>
            <w:tcBorders>
              <w:top w:val="nil"/>
              <w:left w:val="nil"/>
              <w:bottom w:val="single" w:sz="4" w:space="0" w:color="auto"/>
              <w:right w:val="single" w:sz="4" w:space="0" w:color="auto"/>
            </w:tcBorders>
            <w:shd w:val="clear" w:color="000000" w:fill="FFFFFF"/>
            <w:hideMark/>
          </w:tcPr>
          <w:p w:rsidR="00B16F9F" w:rsidRPr="00440FD2" w:rsidRDefault="00B16F9F" w:rsidP="00155A5C">
            <w:pPr>
              <w:rPr>
                <w:sz w:val="20"/>
                <w:highlight w:val="cyan"/>
                <w:lang w:val="en-US"/>
              </w:rPr>
            </w:pPr>
            <w:r w:rsidRPr="00440FD2">
              <w:rPr>
                <w:sz w:val="20"/>
                <w:lang w:val="en-US"/>
              </w:rPr>
              <w:t xml:space="preserve">Amount of Recoverables after adjustment for expected losses due to possibility of default of the reinsurer, as defined in art. 81 of Directive 2009/138/EC, including ceded intra group reinsurance, </w:t>
            </w:r>
            <w:r w:rsidRPr="003C022A">
              <w:rPr>
                <w:sz w:val="20"/>
                <w:lang w:val="en-US"/>
              </w:rPr>
              <w:t>per each</w:t>
            </w:r>
            <w:r w:rsidRPr="00440FD2">
              <w:rPr>
                <w:sz w:val="20"/>
                <w:lang w:val="en-US"/>
              </w:rPr>
              <w:t xml:space="preserve"> LoB</w:t>
            </w:r>
            <w:r>
              <w:rPr>
                <w:sz w:val="20"/>
                <w:lang w:val="en-US"/>
              </w:rPr>
              <w:t>.</w:t>
            </w:r>
            <w:r w:rsidRPr="00440FD2">
              <w:rPr>
                <w:sz w:val="20"/>
                <w:lang w:val="en-US"/>
              </w:rPr>
              <w:br/>
            </w:r>
          </w:p>
          <w:p w:rsidR="00B16F9F" w:rsidRPr="00440FD2" w:rsidRDefault="00B16F9F" w:rsidP="00355847">
            <w:pPr>
              <w:rPr>
                <w:sz w:val="20"/>
                <w:lang w:val="en-US"/>
              </w:rPr>
            </w:pPr>
            <w:r w:rsidRPr="00440FD2">
              <w:rPr>
                <w:sz w:val="20"/>
                <w:highlight w:val="cyan"/>
                <w:lang w:val="en-US"/>
              </w:rPr>
              <w:br/>
            </w:r>
          </w:p>
        </w:tc>
      </w:tr>
      <w:tr w:rsidR="00B16F9F" w:rsidRPr="003C022A" w:rsidTr="00440FD2">
        <w:trPr>
          <w:trHeight w:val="1603"/>
        </w:trPr>
        <w:tc>
          <w:tcPr>
            <w:tcW w:w="2352" w:type="dxa"/>
            <w:tcBorders>
              <w:top w:val="nil"/>
              <w:left w:val="single" w:sz="4" w:space="0" w:color="auto"/>
              <w:bottom w:val="single" w:sz="4" w:space="0" w:color="auto"/>
              <w:right w:val="single" w:sz="4" w:space="0" w:color="auto"/>
            </w:tcBorders>
            <w:shd w:val="clear" w:color="000000" w:fill="FFFFFF"/>
            <w:hideMark/>
          </w:tcPr>
          <w:p w:rsidR="00B16F9F" w:rsidRPr="003C022A" w:rsidRDefault="00B16F9F" w:rsidP="00155A5C">
            <w:pPr>
              <w:rPr>
                <w:sz w:val="20"/>
              </w:rPr>
            </w:pPr>
            <w:r w:rsidRPr="00440FD2">
              <w:rPr>
                <w:sz w:val="20"/>
              </w:rPr>
              <w:t>C01</w:t>
            </w:r>
            <w:r w:rsidRPr="003C022A">
              <w:rPr>
                <w:sz w:val="20"/>
              </w:rPr>
              <w:t>5</w:t>
            </w:r>
            <w:r w:rsidRPr="00440FD2">
              <w:rPr>
                <w:sz w:val="20"/>
              </w:rPr>
              <w:t>0/R00</w:t>
            </w:r>
            <w:r w:rsidRPr="003C022A">
              <w:rPr>
                <w:sz w:val="20"/>
              </w:rPr>
              <w:t>8</w:t>
            </w:r>
            <w:r w:rsidRPr="00440FD2">
              <w:rPr>
                <w:sz w:val="20"/>
              </w:rPr>
              <w:t>0</w:t>
            </w:r>
          </w:p>
          <w:p w:rsidR="00B16F9F" w:rsidRPr="00440FD2" w:rsidRDefault="00B16F9F" w:rsidP="00155A5C">
            <w:pPr>
              <w:rPr>
                <w:sz w:val="20"/>
              </w:rPr>
            </w:pPr>
            <w:r w:rsidRPr="003C022A">
              <w:rPr>
                <w:sz w:val="20"/>
              </w:rPr>
              <w:t>(C9)</w:t>
            </w:r>
          </w:p>
        </w:tc>
        <w:tc>
          <w:tcPr>
            <w:tcW w:w="2898" w:type="dxa"/>
            <w:tcBorders>
              <w:top w:val="nil"/>
              <w:left w:val="nil"/>
              <w:bottom w:val="single" w:sz="4" w:space="0" w:color="auto"/>
              <w:right w:val="single" w:sz="4" w:space="0" w:color="auto"/>
            </w:tcBorders>
            <w:shd w:val="clear" w:color="000000" w:fill="FFFFFF"/>
            <w:hideMark/>
          </w:tcPr>
          <w:p w:rsidR="00B16F9F" w:rsidRPr="00440FD2" w:rsidRDefault="00B16F9F" w:rsidP="00C47B53">
            <w:pPr>
              <w:rPr>
                <w:sz w:val="20"/>
                <w:lang w:val="en-US"/>
              </w:rPr>
            </w:pPr>
            <w:r w:rsidRPr="00440FD2">
              <w:rPr>
                <w:sz w:val="20"/>
                <w:lang w:val="en-US"/>
              </w:rPr>
              <w:t>Total Recoverables from reinsurance/SPV and Finite Re after the adjustment for expected losses due to counterparty default – Total (Life other than health insurance, incl. Unit-Linked)</w:t>
            </w:r>
          </w:p>
        </w:tc>
        <w:tc>
          <w:tcPr>
            <w:tcW w:w="4619" w:type="dxa"/>
            <w:gridSpan w:val="2"/>
            <w:tcBorders>
              <w:top w:val="nil"/>
              <w:left w:val="nil"/>
              <w:bottom w:val="single" w:sz="4" w:space="0" w:color="auto"/>
              <w:right w:val="single" w:sz="4" w:space="0" w:color="auto"/>
            </w:tcBorders>
            <w:shd w:val="clear" w:color="000000" w:fill="FFFFFF"/>
            <w:hideMark/>
          </w:tcPr>
          <w:p w:rsidR="00B16F9F" w:rsidRPr="00440FD2" w:rsidRDefault="00B16F9F">
            <w:pPr>
              <w:rPr>
                <w:sz w:val="20"/>
                <w:lang w:val="pt-PT"/>
              </w:rPr>
            </w:pPr>
            <w:r w:rsidRPr="00440FD2">
              <w:rPr>
                <w:sz w:val="20"/>
                <w:lang w:val="en-US"/>
              </w:rPr>
              <w:t>Total</w:t>
            </w:r>
            <w:r>
              <w:rPr>
                <w:sz w:val="20"/>
                <w:lang w:val="en-US"/>
              </w:rPr>
              <w:t xml:space="preserve"> amount </w:t>
            </w:r>
            <w:r w:rsidRPr="00440FD2">
              <w:rPr>
                <w:sz w:val="20"/>
                <w:lang w:val="en-US"/>
              </w:rPr>
              <w:t xml:space="preserve">of Recoverables after adjustment for expected losses due to possibility of default of the reinsurer, as defined in art. 81 of Directive 2009/138/EC, including ceded intra group reinsurance, </w:t>
            </w:r>
            <w:r>
              <w:rPr>
                <w:sz w:val="20"/>
                <w:lang w:val="en-US"/>
              </w:rPr>
              <w:t xml:space="preserve">for </w:t>
            </w:r>
            <w:r w:rsidRPr="00440FD2">
              <w:rPr>
                <w:sz w:val="20"/>
                <w:lang w:val="en-US"/>
              </w:rPr>
              <w:t xml:space="preserve">Life other than health insurance, incl. </w:t>
            </w:r>
            <w:r w:rsidRPr="00440FD2">
              <w:rPr>
                <w:sz w:val="20"/>
                <w:lang w:val="pt-PT"/>
              </w:rPr>
              <w:t>Unit-Linked</w:t>
            </w:r>
            <w:r>
              <w:rPr>
                <w:sz w:val="20"/>
                <w:lang w:val="pt-PT"/>
              </w:rPr>
              <w:t>.</w:t>
            </w:r>
          </w:p>
        </w:tc>
      </w:tr>
      <w:tr w:rsidR="00B16F9F" w:rsidRPr="003C022A" w:rsidTr="00440FD2">
        <w:trPr>
          <w:trHeight w:val="1399"/>
        </w:trPr>
        <w:tc>
          <w:tcPr>
            <w:tcW w:w="2352" w:type="dxa"/>
            <w:tcBorders>
              <w:top w:val="nil"/>
              <w:left w:val="single" w:sz="4" w:space="0" w:color="auto"/>
              <w:bottom w:val="single" w:sz="4" w:space="0" w:color="auto"/>
              <w:right w:val="single" w:sz="4" w:space="0" w:color="auto"/>
            </w:tcBorders>
            <w:shd w:val="clear" w:color="000000" w:fill="FFFFFF"/>
            <w:hideMark/>
          </w:tcPr>
          <w:p w:rsidR="00B16F9F" w:rsidRPr="003C022A" w:rsidRDefault="00B16F9F" w:rsidP="00155A5C">
            <w:pPr>
              <w:rPr>
                <w:sz w:val="20"/>
              </w:rPr>
            </w:pPr>
            <w:r w:rsidRPr="00440FD2">
              <w:rPr>
                <w:sz w:val="20"/>
              </w:rPr>
              <w:t>C0</w:t>
            </w:r>
            <w:r w:rsidRPr="003C022A">
              <w:rPr>
                <w:sz w:val="20"/>
              </w:rPr>
              <w:t>21</w:t>
            </w:r>
            <w:r w:rsidRPr="00440FD2">
              <w:rPr>
                <w:sz w:val="20"/>
              </w:rPr>
              <w:t>0/R00</w:t>
            </w:r>
            <w:r w:rsidRPr="003C022A">
              <w:rPr>
                <w:sz w:val="20"/>
              </w:rPr>
              <w:t>8</w:t>
            </w:r>
            <w:r w:rsidRPr="00440FD2">
              <w:rPr>
                <w:sz w:val="20"/>
              </w:rPr>
              <w:t>0</w:t>
            </w:r>
          </w:p>
          <w:p w:rsidR="00B16F9F" w:rsidRPr="00440FD2" w:rsidRDefault="00B16F9F" w:rsidP="00155A5C">
            <w:pPr>
              <w:rPr>
                <w:sz w:val="20"/>
              </w:rPr>
            </w:pPr>
            <w:r w:rsidRPr="003C022A">
              <w:rPr>
                <w:sz w:val="20"/>
              </w:rPr>
              <w:t>(C14)</w:t>
            </w:r>
          </w:p>
        </w:tc>
        <w:tc>
          <w:tcPr>
            <w:tcW w:w="2898" w:type="dxa"/>
            <w:tcBorders>
              <w:top w:val="nil"/>
              <w:left w:val="nil"/>
              <w:bottom w:val="single" w:sz="4" w:space="0" w:color="auto"/>
              <w:right w:val="single" w:sz="4" w:space="0" w:color="auto"/>
            </w:tcBorders>
            <w:shd w:val="clear" w:color="000000" w:fill="FFFFFF"/>
            <w:hideMark/>
          </w:tcPr>
          <w:p w:rsidR="00B16F9F" w:rsidRPr="00440FD2" w:rsidRDefault="00B16F9F" w:rsidP="00C47B53">
            <w:pPr>
              <w:rPr>
                <w:sz w:val="20"/>
                <w:lang w:val="en-US"/>
              </w:rPr>
            </w:pPr>
            <w:r w:rsidRPr="00440FD2">
              <w:rPr>
                <w:sz w:val="20"/>
                <w:lang w:val="en-US"/>
              </w:rPr>
              <w:t>Total Recoverables from reinsurance/SPV and Finite Re after the adjustment for expected losses due to counterparty default – Total (Health similar to life insurance)</w:t>
            </w:r>
          </w:p>
        </w:tc>
        <w:tc>
          <w:tcPr>
            <w:tcW w:w="4619" w:type="dxa"/>
            <w:gridSpan w:val="2"/>
            <w:tcBorders>
              <w:top w:val="nil"/>
              <w:left w:val="nil"/>
              <w:bottom w:val="single" w:sz="4" w:space="0" w:color="auto"/>
              <w:right w:val="single" w:sz="4" w:space="0" w:color="auto"/>
            </w:tcBorders>
            <w:shd w:val="clear" w:color="000000" w:fill="FFFFFF"/>
            <w:hideMark/>
          </w:tcPr>
          <w:p w:rsidR="00B16F9F" w:rsidRPr="00440FD2" w:rsidRDefault="00B16F9F" w:rsidP="00EC5067">
            <w:pPr>
              <w:rPr>
                <w:sz w:val="20"/>
                <w:lang w:val="en-US"/>
              </w:rPr>
            </w:pPr>
            <w:r w:rsidRPr="009D6D7B">
              <w:rPr>
                <w:sz w:val="20"/>
                <w:lang w:val="en-US"/>
              </w:rPr>
              <w:t>Total</w:t>
            </w:r>
            <w:r>
              <w:rPr>
                <w:sz w:val="20"/>
                <w:lang w:val="en-US"/>
              </w:rPr>
              <w:t xml:space="preserve"> amount </w:t>
            </w:r>
            <w:r w:rsidRPr="009D6D7B">
              <w:rPr>
                <w:sz w:val="20"/>
                <w:lang w:val="en-US"/>
              </w:rPr>
              <w:t>of Recoverables after adjustment for expected losses due to possibility of default of the reinsurer, as defined in art. 81 of Directive 2009/138/EC, including ceded intra group reinsurance</w:t>
            </w:r>
            <w:r>
              <w:rPr>
                <w:sz w:val="20"/>
                <w:lang w:val="en-US"/>
              </w:rPr>
              <w:t xml:space="preserve">, </w:t>
            </w:r>
            <w:r w:rsidRPr="003C022A">
              <w:rPr>
                <w:sz w:val="20"/>
                <w:lang w:val="en-US"/>
              </w:rPr>
              <w:t>for Health similar to life insurance</w:t>
            </w:r>
            <w:r>
              <w:rPr>
                <w:sz w:val="20"/>
                <w:lang w:val="en-US"/>
              </w:rPr>
              <w:t>.</w:t>
            </w:r>
          </w:p>
          <w:p w:rsidR="00B16F9F" w:rsidRPr="00440FD2" w:rsidRDefault="00B16F9F" w:rsidP="00257187">
            <w:pPr>
              <w:rPr>
                <w:sz w:val="20"/>
              </w:rPr>
            </w:pPr>
          </w:p>
        </w:tc>
      </w:tr>
      <w:tr w:rsidR="00B16F9F" w:rsidRPr="003C022A" w:rsidTr="008A3A2B">
        <w:tblPrEx>
          <w:tblW w:w="9869" w:type="dxa"/>
          <w:tblInd w:w="65" w:type="dxa"/>
          <w:tblCellMar>
            <w:left w:w="70" w:type="dxa"/>
            <w:right w:w="70" w:type="dxa"/>
          </w:tblCellMar>
          <w:tblPrExChange w:id="134" w:author="Author">
            <w:tblPrEx>
              <w:tblW w:w="9869" w:type="dxa"/>
              <w:tblInd w:w="65" w:type="dxa"/>
              <w:tblCellMar>
                <w:left w:w="70" w:type="dxa"/>
                <w:right w:w="70" w:type="dxa"/>
              </w:tblCellMar>
            </w:tblPrEx>
          </w:tblPrExChange>
        </w:tblPrEx>
        <w:trPr>
          <w:trHeight w:val="1164"/>
          <w:trPrChange w:id="135" w:author="Author">
            <w:trPr>
              <w:gridBefore w:val="1"/>
              <w:trHeight w:val="558"/>
            </w:trPr>
          </w:trPrChange>
        </w:trPr>
        <w:tc>
          <w:tcPr>
            <w:tcW w:w="2352" w:type="dxa"/>
            <w:tcBorders>
              <w:top w:val="nil"/>
              <w:left w:val="single" w:sz="4" w:space="0" w:color="auto"/>
              <w:bottom w:val="single" w:sz="4" w:space="0" w:color="auto"/>
              <w:right w:val="single" w:sz="4" w:space="0" w:color="auto"/>
            </w:tcBorders>
            <w:shd w:val="clear" w:color="000000" w:fill="FFFFFF"/>
            <w:hideMark/>
            <w:tcPrChange w:id="136" w:author="Author">
              <w:tcPr>
                <w:tcW w:w="2352" w:type="dxa"/>
                <w:gridSpan w:val="2"/>
                <w:tcBorders>
                  <w:top w:val="nil"/>
                  <w:left w:val="single" w:sz="4" w:space="0" w:color="auto"/>
                  <w:bottom w:val="single" w:sz="4" w:space="0" w:color="auto"/>
                  <w:right w:val="single" w:sz="4" w:space="0" w:color="auto"/>
                </w:tcBorders>
                <w:shd w:val="clear" w:color="000000" w:fill="FFFFFF"/>
                <w:hideMark/>
              </w:tcPr>
            </w:tcPrChange>
          </w:tcPr>
          <w:p w:rsidR="00B16F9F" w:rsidRPr="003C022A" w:rsidRDefault="00B16F9F" w:rsidP="001469BF">
            <w:pPr>
              <w:rPr>
                <w:sz w:val="20"/>
              </w:rPr>
            </w:pPr>
            <w:r w:rsidRPr="003C022A">
              <w:rPr>
                <w:sz w:val="20"/>
              </w:rPr>
              <w:t>C0020, C0040, C0050, C0070, C0080, C0090, C0100, C0170, C0180, C0190, C0200</w:t>
            </w:r>
            <w:r w:rsidRPr="00440FD2">
              <w:rPr>
                <w:sz w:val="20"/>
              </w:rPr>
              <w:t>/R00</w:t>
            </w:r>
            <w:r w:rsidRPr="003C022A">
              <w:rPr>
                <w:sz w:val="20"/>
              </w:rPr>
              <w:t>9</w:t>
            </w:r>
            <w:r w:rsidRPr="00440FD2">
              <w:rPr>
                <w:sz w:val="20"/>
              </w:rPr>
              <w:t>0</w:t>
            </w:r>
          </w:p>
          <w:p w:rsidR="00B16F9F" w:rsidRPr="00440FD2" w:rsidRDefault="00B16F9F" w:rsidP="00441458">
            <w:pPr>
              <w:rPr>
                <w:sz w:val="20"/>
              </w:rPr>
            </w:pPr>
            <w:r w:rsidRPr="003C022A">
              <w:rPr>
                <w:sz w:val="20"/>
              </w:rPr>
              <w:t>(D1-</w:t>
            </w:r>
            <w:del w:id="137" w:author="Author">
              <w:r w:rsidRPr="003C022A" w:rsidDel="00441458">
                <w:rPr>
                  <w:sz w:val="20"/>
                </w:rPr>
                <w:delText>D14</w:delText>
              </w:r>
            </w:del>
            <w:ins w:id="138" w:author="Author">
              <w:r w:rsidR="00441458" w:rsidRPr="003C022A">
                <w:rPr>
                  <w:sz w:val="20"/>
                </w:rPr>
                <w:t>D1</w:t>
              </w:r>
              <w:r w:rsidR="00441458">
                <w:rPr>
                  <w:sz w:val="20"/>
                </w:rPr>
                <w:t>3</w:t>
              </w:r>
            </w:ins>
            <w:r w:rsidRPr="003C022A">
              <w:rPr>
                <w:sz w:val="20"/>
              </w:rPr>
              <w:t>)</w:t>
            </w:r>
          </w:p>
        </w:tc>
        <w:tc>
          <w:tcPr>
            <w:tcW w:w="2898" w:type="dxa"/>
            <w:tcBorders>
              <w:top w:val="nil"/>
              <w:left w:val="nil"/>
              <w:bottom w:val="single" w:sz="4" w:space="0" w:color="auto"/>
              <w:right w:val="single" w:sz="4" w:space="0" w:color="auto"/>
            </w:tcBorders>
            <w:shd w:val="clear" w:color="000000" w:fill="FFFFFF"/>
            <w:hideMark/>
            <w:tcPrChange w:id="139" w:author="Author">
              <w:tcPr>
                <w:tcW w:w="2898" w:type="dxa"/>
                <w:gridSpan w:val="2"/>
                <w:tcBorders>
                  <w:top w:val="nil"/>
                  <w:left w:val="nil"/>
                  <w:bottom w:val="single" w:sz="4" w:space="0" w:color="auto"/>
                  <w:right w:val="single" w:sz="4" w:space="0" w:color="auto"/>
                </w:tcBorders>
                <w:shd w:val="clear" w:color="000000" w:fill="FFFFFF"/>
                <w:hideMark/>
              </w:tcPr>
            </w:tcPrChange>
          </w:tcPr>
          <w:p w:rsidR="00B16F9F" w:rsidRPr="00440FD2" w:rsidRDefault="00B16F9F" w:rsidP="007363F6">
            <w:pPr>
              <w:rPr>
                <w:sz w:val="20"/>
                <w:lang w:val="en-US"/>
              </w:rPr>
            </w:pPr>
            <w:r w:rsidRPr="00440FD2">
              <w:rPr>
                <w:sz w:val="20"/>
                <w:lang w:val="en-US"/>
              </w:rPr>
              <w:t>Best Estimate minus recoverables from reinsurance/SPV</w:t>
            </w:r>
            <w:r w:rsidRPr="003C022A">
              <w:rPr>
                <w:sz w:val="20"/>
                <w:lang w:val="en-US"/>
              </w:rPr>
              <w:t xml:space="preserve"> and Finite Re</w:t>
            </w:r>
            <w:r w:rsidRPr="00440FD2">
              <w:rPr>
                <w:sz w:val="20"/>
                <w:lang w:val="en-US"/>
              </w:rPr>
              <w:t xml:space="preserve">  </w:t>
            </w:r>
          </w:p>
        </w:tc>
        <w:tc>
          <w:tcPr>
            <w:tcW w:w="4619" w:type="dxa"/>
            <w:gridSpan w:val="2"/>
            <w:tcBorders>
              <w:top w:val="nil"/>
              <w:left w:val="nil"/>
              <w:bottom w:val="single" w:sz="4" w:space="0" w:color="auto"/>
              <w:right w:val="single" w:sz="4" w:space="0" w:color="auto"/>
            </w:tcBorders>
            <w:shd w:val="clear" w:color="000000" w:fill="FFFFFF"/>
            <w:hideMark/>
            <w:tcPrChange w:id="140" w:author="Author">
              <w:tcPr>
                <w:tcW w:w="4619" w:type="dxa"/>
                <w:gridSpan w:val="3"/>
                <w:tcBorders>
                  <w:top w:val="nil"/>
                  <w:left w:val="nil"/>
                  <w:bottom w:val="single" w:sz="4" w:space="0" w:color="auto"/>
                  <w:right w:val="single" w:sz="4" w:space="0" w:color="auto"/>
                </w:tcBorders>
                <w:shd w:val="clear" w:color="000000" w:fill="FFFFFF"/>
                <w:hideMark/>
              </w:tcPr>
            </w:tcPrChange>
          </w:tcPr>
          <w:p w:rsidR="00B16F9F" w:rsidRPr="00440FD2" w:rsidDel="00441458" w:rsidRDefault="00B16F9F" w:rsidP="0019061B">
            <w:pPr>
              <w:rPr>
                <w:del w:id="141" w:author="Author"/>
                <w:sz w:val="20"/>
                <w:lang w:val="en-US"/>
              </w:rPr>
            </w:pPr>
            <w:r w:rsidRPr="003C022A">
              <w:rPr>
                <w:sz w:val="20"/>
                <w:lang w:val="en-US"/>
              </w:rPr>
              <w:t xml:space="preserve">Amount of Best Estimate minus recoverables from reinsurance/SPV </w:t>
            </w:r>
            <w:r>
              <w:rPr>
                <w:sz w:val="20"/>
                <w:lang w:val="en-US"/>
              </w:rPr>
              <w:t xml:space="preserve">and Finite Re </w:t>
            </w:r>
            <w:r w:rsidRPr="009D6D7B">
              <w:rPr>
                <w:sz w:val="20"/>
                <w:lang w:val="en-US"/>
              </w:rPr>
              <w:t>after adjustment for expected losses due to possibility of default of the reinsurer, as defined in art. 81 of Directive 2009/138/EC</w:t>
            </w:r>
            <w:r>
              <w:rPr>
                <w:sz w:val="20"/>
                <w:lang w:val="en-US"/>
              </w:rPr>
              <w:t>,</w:t>
            </w:r>
            <w:r w:rsidRPr="003C022A" w:rsidDel="007363F6">
              <w:rPr>
                <w:sz w:val="20"/>
                <w:lang w:val="en-US"/>
              </w:rPr>
              <w:t xml:space="preserve"> </w:t>
            </w:r>
            <w:r w:rsidRPr="003C022A">
              <w:rPr>
                <w:sz w:val="20"/>
                <w:lang w:val="en-US"/>
              </w:rPr>
              <w:t xml:space="preserve">per </w:t>
            </w:r>
            <w:r w:rsidRPr="009D6D7B">
              <w:rPr>
                <w:sz w:val="20"/>
                <w:lang w:val="en-US"/>
              </w:rPr>
              <w:t>L</w:t>
            </w:r>
            <w:r>
              <w:rPr>
                <w:sz w:val="20"/>
                <w:lang w:val="en-US"/>
              </w:rPr>
              <w:t xml:space="preserve">ine </w:t>
            </w:r>
            <w:r w:rsidRPr="009D6D7B">
              <w:rPr>
                <w:sz w:val="20"/>
                <w:lang w:val="en-US"/>
              </w:rPr>
              <w:t>o</w:t>
            </w:r>
            <w:r>
              <w:rPr>
                <w:sz w:val="20"/>
                <w:lang w:val="en-US"/>
              </w:rPr>
              <w:t xml:space="preserve">f </w:t>
            </w:r>
            <w:r w:rsidRPr="009D6D7B">
              <w:rPr>
                <w:sz w:val="20"/>
                <w:lang w:val="en-US"/>
              </w:rPr>
              <w:t>B</w:t>
            </w:r>
            <w:r>
              <w:rPr>
                <w:sz w:val="20"/>
                <w:lang w:val="en-US"/>
              </w:rPr>
              <w:t>usiness.</w:t>
            </w:r>
            <w:r w:rsidRPr="003C022A" w:rsidDel="00B6109D">
              <w:rPr>
                <w:sz w:val="20"/>
                <w:lang w:val="en-US"/>
              </w:rPr>
              <w:t xml:space="preserve"> </w:t>
            </w:r>
            <w:del w:id="142" w:author="Author">
              <w:r w:rsidRPr="009D6D7B" w:rsidDel="00D7489A">
                <w:rPr>
                  <w:sz w:val="20"/>
                  <w:lang w:val="en-US"/>
                </w:rPr>
                <w:br/>
              </w:r>
            </w:del>
          </w:p>
          <w:p w:rsidR="00B16F9F" w:rsidRPr="00440FD2" w:rsidRDefault="00B16F9F" w:rsidP="001469BF">
            <w:pPr>
              <w:rPr>
                <w:sz w:val="20"/>
              </w:rPr>
            </w:pPr>
          </w:p>
        </w:tc>
      </w:tr>
      <w:tr w:rsidR="00B16F9F" w:rsidRPr="003C022A" w:rsidTr="00440FD2">
        <w:trPr>
          <w:trHeight w:val="1184"/>
        </w:trPr>
        <w:tc>
          <w:tcPr>
            <w:tcW w:w="2352" w:type="dxa"/>
            <w:tcBorders>
              <w:top w:val="nil"/>
              <w:left w:val="single" w:sz="4" w:space="0" w:color="auto"/>
              <w:bottom w:val="single" w:sz="4" w:space="0" w:color="auto"/>
              <w:right w:val="single" w:sz="4" w:space="0" w:color="auto"/>
            </w:tcBorders>
            <w:shd w:val="clear" w:color="000000" w:fill="FFFFFF"/>
            <w:hideMark/>
          </w:tcPr>
          <w:p w:rsidR="00B16F9F" w:rsidRPr="003C022A" w:rsidRDefault="00B16F9F" w:rsidP="00342A58">
            <w:pPr>
              <w:rPr>
                <w:sz w:val="20"/>
              </w:rPr>
            </w:pPr>
            <w:r w:rsidRPr="00440FD2">
              <w:rPr>
                <w:sz w:val="20"/>
              </w:rPr>
              <w:t>C01</w:t>
            </w:r>
            <w:r w:rsidRPr="003C022A">
              <w:rPr>
                <w:sz w:val="20"/>
              </w:rPr>
              <w:t>5</w:t>
            </w:r>
            <w:r w:rsidRPr="00440FD2">
              <w:rPr>
                <w:sz w:val="20"/>
              </w:rPr>
              <w:t>0/R00</w:t>
            </w:r>
            <w:r w:rsidRPr="003C022A">
              <w:rPr>
                <w:sz w:val="20"/>
              </w:rPr>
              <w:t>9</w:t>
            </w:r>
            <w:r w:rsidRPr="00440FD2">
              <w:rPr>
                <w:sz w:val="20"/>
              </w:rPr>
              <w:t>0</w:t>
            </w:r>
          </w:p>
          <w:p w:rsidR="00B16F9F" w:rsidRPr="00440FD2" w:rsidRDefault="00B16F9F" w:rsidP="00342A58">
            <w:pPr>
              <w:rPr>
                <w:sz w:val="20"/>
              </w:rPr>
            </w:pPr>
            <w:r w:rsidRPr="003C022A">
              <w:rPr>
                <w:sz w:val="20"/>
              </w:rPr>
              <w:t>(D9)</w:t>
            </w:r>
          </w:p>
        </w:tc>
        <w:tc>
          <w:tcPr>
            <w:tcW w:w="2898" w:type="dxa"/>
            <w:tcBorders>
              <w:top w:val="nil"/>
              <w:left w:val="nil"/>
              <w:bottom w:val="single" w:sz="4" w:space="0" w:color="auto"/>
              <w:right w:val="single" w:sz="4" w:space="0" w:color="auto"/>
            </w:tcBorders>
            <w:shd w:val="clear" w:color="000000" w:fill="FFFFFF"/>
            <w:hideMark/>
          </w:tcPr>
          <w:p w:rsidR="00B16F9F" w:rsidRPr="00440FD2" w:rsidRDefault="00B16F9F" w:rsidP="007A7639">
            <w:pPr>
              <w:rPr>
                <w:sz w:val="20"/>
                <w:lang w:val="en-US"/>
              </w:rPr>
            </w:pPr>
            <w:r w:rsidRPr="00440FD2">
              <w:rPr>
                <w:sz w:val="20"/>
                <w:lang w:val="en-US"/>
              </w:rPr>
              <w:t>Best Estimate minus recoverables from reinsurance/SPV and Finite Re  – Total (Life other than health insurance, incl. Unit-Linked)</w:t>
            </w:r>
          </w:p>
        </w:tc>
        <w:tc>
          <w:tcPr>
            <w:tcW w:w="4619" w:type="dxa"/>
            <w:gridSpan w:val="2"/>
            <w:tcBorders>
              <w:top w:val="nil"/>
              <w:left w:val="nil"/>
              <w:bottom w:val="single" w:sz="4" w:space="0" w:color="auto"/>
              <w:right w:val="single" w:sz="4" w:space="0" w:color="auto"/>
            </w:tcBorders>
            <w:shd w:val="clear" w:color="000000" w:fill="FFFFFF"/>
            <w:hideMark/>
          </w:tcPr>
          <w:p w:rsidR="00B16F9F" w:rsidRPr="00440FD2" w:rsidDel="00D7489A" w:rsidRDefault="00B16F9F">
            <w:pPr>
              <w:rPr>
                <w:del w:id="143" w:author="Author"/>
                <w:sz w:val="20"/>
                <w:lang w:val="en-GB"/>
              </w:rPr>
            </w:pPr>
            <w:r w:rsidRPr="003C022A">
              <w:rPr>
                <w:sz w:val="20"/>
                <w:lang w:val="en-US"/>
              </w:rPr>
              <w:t>Total amount of Best Estimate minus recoverables from reinsurance/SPV and Finite Re</w:t>
            </w:r>
            <w:r>
              <w:rPr>
                <w:sz w:val="20"/>
                <w:lang w:val="en-US"/>
              </w:rPr>
              <w:t>,</w:t>
            </w:r>
            <w:r w:rsidRPr="003C022A">
              <w:rPr>
                <w:sz w:val="20"/>
                <w:lang w:val="en-US"/>
              </w:rPr>
              <w:t xml:space="preserve"> </w:t>
            </w:r>
            <w:r w:rsidRPr="009D6D7B">
              <w:rPr>
                <w:sz w:val="20"/>
                <w:lang w:val="en-US"/>
              </w:rPr>
              <w:t>after adjustment for expected losses due to possibility of default of the reinsurer, as defined in art. 81 of Directive 2009/138/EC</w:t>
            </w:r>
            <w:r>
              <w:rPr>
                <w:sz w:val="20"/>
                <w:lang w:val="en-US"/>
              </w:rPr>
              <w:t>,</w:t>
            </w:r>
            <w:r w:rsidRPr="003C022A">
              <w:rPr>
                <w:sz w:val="20"/>
                <w:lang w:val="en-US"/>
              </w:rPr>
              <w:t xml:space="preserve"> for Life other than health insurance, incl. </w:t>
            </w:r>
            <w:r w:rsidRPr="00440FD2">
              <w:rPr>
                <w:sz w:val="20"/>
                <w:lang w:val="en-GB"/>
              </w:rPr>
              <w:t>Unit-Linked.</w:t>
            </w:r>
          </w:p>
          <w:p w:rsidR="00B16F9F" w:rsidRPr="00440FD2" w:rsidRDefault="00B16F9F">
            <w:pPr>
              <w:rPr>
                <w:sz w:val="20"/>
              </w:rPr>
            </w:pPr>
          </w:p>
        </w:tc>
      </w:tr>
      <w:tr w:rsidR="00B16F9F" w:rsidRPr="003C022A" w:rsidTr="00440FD2">
        <w:trPr>
          <w:trHeight w:val="988"/>
        </w:trPr>
        <w:tc>
          <w:tcPr>
            <w:tcW w:w="2352" w:type="dxa"/>
            <w:tcBorders>
              <w:top w:val="nil"/>
              <w:left w:val="single" w:sz="4" w:space="0" w:color="auto"/>
              <w:bottom w:val="single" w:sz="4" w:space="0" w:color="auto"/>
              <w:right w:val="single" w:sz="4" w:space="0" w:color="auto"/>
            </w:tcBorders>
            <w:shd w:val="clear" w:color="000000" w:fill="FFFFFF"/>
            <w:hideMark/>
          </w:tcPr>
          <w:p w:rsidR="00B16F9F" w:rsidRPr="003C022A" w:rsidRDefault="00B16F9F" w:rsidP="001469BF">
            <w:pPr>
              <w:rPr>
                <w:sz w:val="20"/>
              </w:rPr>
            </w:pPr>
            <w:r w:rsidRPr="00440FD2">
              <w:rPr>
                <w:sz w:val="20"/>
              </w:rPr>
              <w:t>C0</w:t>
            </w:r>
            <w:r w:rsidRPr="003C022A">
              <w:rPr>
                <w:sz w:val="20"/>
              </w:rPr>
              <w:t>21</w:t>
            </w:r>
            <w:r w:rsidRPr="00440FD2">
              <w:rPr>
                <w:sz w:val="20"/>
              </w:rPr>
              <w:t>0/R00</w:t>
            </w:r>
            <w:r w:rsidRPr="003C022A">
              <w:rPr>
                <w:sz w:val="20"/>
              </w:rPr>
              <w:t>9</w:t>
            </w:r>
            <w:r w:rsidRPr="00440FD2">
              <w:rPr>
                <w:sz w:val="20"/>
              </w:rPr>
              <w:t>0</w:t>
            </w:r>
          </w:p>
          <w:p w:rsidR="00B16F9F" w:rsidRPr="00440FD2" w:rsidRDefault="00B16F9F" w:rsidP="001469BF">
            <w:pPr>
              <w:rPr>
                <w:sz w:val="20"/>
              </w:rPr>
            </w:pPr>
            <w:r w:rsidRPr="003C022A">
              <w:rPr>
                <w:sz w:val="20"/>
              </w:rPr>
              <w:t>(D14)</w:t>
            </w:r>
          </w:p>
        </w:tc>
        <w:tc>
          <w:tcPr>
            <w:tcW w:w="2898" w:type="dxa"/>
            <w:tcBorders>
              <w:top w:val="nil"/>
              <w:left w:val="nil"/>
              <w:bottom w:val="single" w:sz="4" w:space="0" w:color="auto"/>
              <w:right w:val="single" w:sz="4" w:space="0" w:color="auto"/>
            </w:tcBorders>
            <w:shd w:val="clear" w:color="000000" w:fill="FFFFFF"/>
            <w:hideMark/>
          </w:tcPr>
          <w:p w:rsidR="00B16F9F" w:rsidRPr="00440FD2" w:rsidRDefault="00B16F9F">
            <w:pPr>
              <w:rPr>
                <w:sz w:val="20"/>
                <w:lang w:val="en-US"/>
              </w:rPr>
            </w:pPr>
            <w:r w:rsidRPr="00F14C9A">
              <w:rPr>
                <w:sz w:val="20"/>
                <w:lang w:val="en-US"/>
              </w:rPr>
              <w:t>Best estimate minus recoverables from reinsurance/SPV and Finite Re</w:t>
            </w:r>
            <w:r>
              <w:rPr>
                <w:sz w:val="20"/>
                <w:lang w:val="en-US"/>
              </w:rPr>
              <w:t xml:space="preserve"> </w:t>
            </w:r>
            <w:r w:rsidRPr="00440FD2">
              <w:rPr>
                <w:sz w:val="20"/>
                <w:lang w:val="en-US"/>
              </w:rPr>
              <w:t xml:space="preserve">– </w:t>
            </w:r>
            <w:r w:rsidRPr="00AF21A1">
              <w:rPr>
                <w:sz w:val="20"/>
                <w:lang w:val="en-US"/>
              </w:rPr>
              <w:t>Total (Health similar to life insurance)</w:t>
            </w:r>
          </w:p>
        </w:tc>
        <w:tc>
          <w:tcPr>
            <w:tcW w:w="4619" w:type="dxa"/>
            <w:gridSpan w:val="2"/>
            <w:tcBorders>
              <w:top w:val="nil"/>
              <w:left w:val="nil"/>
              <w:bottom w:val="single" w:sz="4" w:space="0" w:color="auto"/>
              <w:right w:val="single" w:sz="4" w:space="0" w:color="auto"/>
            </w:tcBorders>
            <w:shd w:val="clear" w:color="000000" w:fill="FFFFFF"/>
            <w:hideMark/>
          </w:tcPr>
          <w:p w:rsidR="00B16F9F" w:rsidRPr="003C022A" w:rsidDel="00D7489A" w:rsidRDefault="00B16F9F" w:rsidP="00EC5067">
            <w:pPr>
              <w:rPr>
                <w:del w:id="144" w:author="Author"/>
                <w:sz w:val="20"/>
                <w:lang w:val="en-US"/>
              </w:rPr>
            </w:pPr>
            <w:r w:rsidRPr="003C022A">
              <w:rPr>
                <w:sz w:val="20"/>
                <w:lang w:val="en-US"/>
              </w:rPr>
              <w:t>Total amount of</w:t>
            </w:r>
            <w:r w:rsidRPr="00F14C9A">
              <w:rPr>
                <w:sz w:val="20"/>
                <w:lang w:val="en-US"/>
              </w:rPr>
              <w:t xml:space="preserve"> Best estimate minus recoverables from reinsurance/SPV and Finite Re</w:t>
            </w:r>
            <w:r w:rsidRPr="009D6D7B">
              <w:rPr>
                <w:sz w:val="20"/>
                <w:lang w:val="en-US"/>
              </w:rPr>
              <w:t xml:space="preserve"> after adjustment for expected losses due to possibility of default of the reinsurer, as defined in art. 81 of Directive 2009/138/EC</w:t>
            </w:r>
            <w:r>
              <w:rPr>
                <w:sz w:val="20"/>
                <w:lang w:val="en-US"/>
              </w:rPr>
              <w:t>,</w:t>
            </w:r>
            <w:r w:rsidRPr="003C022A">
              <w:rPr>
                <w:sz w:val="20"/>
                <w:lang w:val="en-US"/>
              </w:rPr>
              <w:t xml:space="preserve"> for Health similar to life insurance.</w:t>
            </w:r>
          </w:p>
          <w:p w:rsidR="00B16F9F" w:rsidRPr="003C022A" w:rsidRDefault="00B16F9F" w:rsidP="00EC5067">
            <w:pPr>
              <w:rPr>
                <w:sz w:val="20"/>
                <w:lang w:val="en-US"/>
              </w:rPr>
            </w:pPr>
          </w:p>
          <w:p w:rsidR="00B16F9F" w:rsidRPr="00440FD2" w:rsidRDefault="00B16F9F" w:rsidP="00257187">
            <w:pPr>
              <w:rPr>
                <w:sz w:val="20"/>
              </w:rPr>
            </w:pPr>
          </w:p>
        </w:tc>
      </w:tr>
      <w:tr w:rsidR="00B16F9F" w:rsidRPr="003C022A" w:rsidTr="00440FD2">
        <w:trPr>
          <w:trHeight w:val="1090"/>
        </w:trPr>
        <w:tc>
          <w:tcPr>
            <w:tcW w:w="2352" w:type="dxa"/>
            <w:tcBorders>
              <w:top w:val="nil"/>
              <w:left w:val="single" w:sz="4" w:space="0" w:color="auto"/>
              <w:bottom w:val="single" w:sz="4" w:space="0" w:color="auto"/>
              <w:right w:val="single" w:sz="4" w:space="0" w:color="auto"/>
            </w:tcBorders>
            <w:shd w:val="clear" w:color="000000" w:fill="FFFFFF"/>
            <w:hideMark/>
          </w:tcPr>
          <w:p w:rsidR="00B16F9F" w:rsidRPr="003C022A" w:rsidRDefault="00B16F9F">
            <w:pPr>
              <w:rPr>
                <w:sz w:val="20"/>
              </w:rPr>
            </w:pPr>
            <w:r w:rsidRPr="003C022A">
              <w:rPr>
                <w:sz w:val="20"/>
              </w:rPr>
              <w:t>C0020, C0030, C0060, C0090, C0100</w:t>
            </w:r>
            <w:ins w:id="145" w:author="Author">
              <w:del w:id="146" w:author="Author">
                <w:r w:rsidDel="00441458">
                  <w:rPr>
                    <w:sz w:val="20"/>
                  </w:rPr>
                  <w:delText>-</w:delText>
                </w:r>
              </w:del>
              <w:r w:rsidR="00441458">
                <w:rPr>
                  <w:sz w:val="20"/>
                </w:rPr>
                <w:t xml:space="preserve"> to </w:t>
              </w:r>
              <w:r>
                <w:rPr>
                  <w:sz w:val="20"/>
                </w:rPr>
                <w:t>C0140</w:t>
              </w:r>
            </w:ins>
            <w:r w:rsidRPr="003C022A">
              <w:rPr>
                <w:sz w:val="20"/>
              </w:rPr>
              <w:t>, C0160, C0190, C0200</w:t>
            </w:r>
            <w:r w:rsidRPr="00440FD2">
              <w:rPr>
                <w:sz w:val="20"/>
              </w:rPr>
              <w:t>/R0</w:t>
            </w:r>
            <w:r w:rsidRPr="003C022A">
              <w:rPr>
                <w:sz w:val="20"/>
              </w:rPr>
              <w:t>10</w:t>
            </w:r>
            <w:r w:rsidRPr="00440FD2">
              <w:rPr>
                <w:sz w:val="20"/>
              </w:rPr>
              <w:t>0</w:t>
            </w:r>
          </w:p>
          <w:p w:rsidR="00B16F9F" w:rsidRPr="00440FD2" w:rsidRDefault="00B16F9F" w:rsidP="00441458">
            <w:pPr>
              <w:rPr>
                <w:sz w:val="20"/>
              </w:rPr>
            </w:pPr>
            <w:r w:rsidRPr="003C022A">
              <w:rPr>
                <w:sz w:val="20"/>
              </w:rPr>
              <w:t>(E1-</w:t>
            </w:r>
            <w:del w:id="147" w:author="Author">
              <w:r w:rsidRPr="003C022A" w:rsidDel="00441458">
                <w:rPr>
                  <w:sz w:val="20"/>
                </w:rPr>
                <w:delText>E14</w:delText>
              </w:r>
            </w:del>
            <w:ins w:id="148" w:author="Author">
              <w:r w:rsidR="00441458" w:rsidRPr="003C022A">
                <w:rPr>
                  <w:sz w:val="20"/>
                </w:rPr>
                <w:t>E1</w:t>
              </w:r>
              <w:r w:rsidR="00441458">
                <w:rPr>
                  <w:sz w:val="20"/>
                </w:rPr>
                <w:t>3</w:t>
              </w:r>
            </w:ins>
            <w:r w:rsidRPr="003C022A">
              <w:rPr>
                <w:sz w:val="20"/>
              </w:rPr>
              <w:t>)</w:t>
            </w:r>
          </w:p>
        </w:tc>
        <w:tc>
          <w:tcPr>
            <w:tcW w:w="2898" w:type="dxa"/>
            <w:tcBorders>
              <w:top w:val="nil"/>
              <w:left w:val="nil"/>
              <w:bottom w:val="single" w:sz="4" w:space="0" w:color="auto"/>
              <w:right w:val="single" w:sz="4" w:space="0" w:color="auto"/>
            </w:tcBorders>
            <w:shd w:val="clear" w:color="000000" w:fill="FFFFFF"/>
            <w:hideMark/>
          </w:tcPr>
          <w:p w:rsidR="00B16F9F" w:rsidRPr="00440FD2" w:rsidRDefault="00B16F9F" w:rsidP="00A9493A">
            <w:pPr>
              <w:rPr>
                <w:sz w:val="20"/>
                <w:lang w:val="en-US"/>
              </w:rPr>
            </w:pPr>
            <w:r w:rsidRPr="00440FD2">
              <w:rPr>
                <w:sz w:val="20"/>
                <w:lang w:val="en-US"/>
              </w:rPr>
              <w:t xml:space="preserve">Risk Margin </w:t>
            </w:r>
          </w:p>
        </w:tc>
        <w:tc>
          <w:tcPr>
            <w:tcW w:w="4619" w:type="dxa"/>
            <w:gridSpan w:val="2"/>
            <w:tcBorders>
              <w:top w:val="nil"/>
              <w:left w:val="nil"/>
              <w:bottom w:val="single" w:sz="4" w:space="0" w:color="auto"/>
              <w:right w:val="single" w:sz="4" w:space="0" w:color="auto"/>
            </w:tcBorders>
            <w:shd w:val="clear" w:color="000000" w:fill="FFFFFF"/>
            <w:hideMark/>
          </w:tcPr>
          <w:p w:rsidR="00B16F9F" w:rsidRPr="00440FD2" w:rsidRDefault="00B16F9F">
            <w:pPr>
              <w:rPr>
                <w:sz w:val="20"/>
                <w:lang w:val="en-US"/>
              </w:rPr>
            </w:pPr>
            <w:r w:rsidRPr="00440FD2">
              <w:rPr>
                <w:sz w:val="20"/>
                <w:lang w:val="en-US"/>
              </w:rPr>
              <w:t xml:space="preserve">Amount of Risk margin, as defined in Article 77(3) of Directive 2009/138/EC, </w:t>
            </w:r>
            <w:r w:rsidRPr="003C022A">
              <w:rPr>
                <w:sz w:val="20"/>
                <w:lang w:val="en-US"/>
              </w:rPr>
              <w:t>per each</w:t>
            </w:r>
            <w:r w:rsidRPr="00440FD2">
              <w:rPr>
                <w:sz w:val="20"/>
                <w:lang w:val="en-US"/>
              </w:rPr>
              <w:t xml:space="preserve"> LoB </w:t>
            </w:r>
            <w:r w:rsidRPr="00440FD2">
              <w:rPr>
                <w:sz w:val="20"/>
                <w:lang w:val="en-US"/>
              </w:rPr>
              <w:br/>
            </w:r>
          </w:p>
        </w:tc>
      </w:tr>
      <w:tr w:rsidR="00B16F9F" w:rsidRPr="003C022A" w:rsidTr="00440FD2">
        <w:trPr>
          <w:trHeight w:val="695"/>
        </w:trPr>
        <w:tc>
          <w:tcPr>
            <w:tcW w:w="2352" w:type="dxa"/>
            <w:tcBorders>
              <w:top w:val="nil"/>
              <w:left w:val="single" w:sz="4" w:space="0" w:color="auto"/>
              <w:bottom w:val="single" w:sz="4" w:space="0" w:color="auto"/>
              <w:right w:val="single" w:sz="4" w:space="0" w:color="auto"/>
            </w:tcBorders>
            <w:shd w:val="clear" w:color="000000" w:fill="FFFFFF"/>
            <w:hideMark/>
          </w:tcPr>
          <w:p w:rsidR="00B16F9F" w:rsidRPr="003C022A" w:rsidRDefault="00B16F9F">
            <w:pPr>
              <w:rPr>
                <w:sz w:val="20"/>
              </w:rPr>
            </w:pPr>
            <w:r w:rsidRPr="00440FD2">
              <w:rPr>
                <w:sz w:val="20"/>
              </w:rPr>
              <w:t>C01</w:t>
            </w:r>
            <w:r w:rsidRPr="003C022A">
              <w:rPr>
                <w:sz w:val="20"/>
              </w:rPr>
              <w:t>5</w:t>
            </w:r>
            <w:r w:rsidRPr="00440FD2">
              <w:rPr>
                <w:sz w:val="20"/>
              </w:rPr>
              <w:t>0/R0</w:t>
            </w:r>
            <w:r w:rsidRPr="003C022A">
              <w:rPr>
                <w:sz w:val="20"/>
              </w:rPr>
              <w:t>10</w:t>
            </w:r>
            <w:r w:rsidRPr="00440FD2">
              <w:rPr>
                <w:sz w:val="20"/>
              </w:rPr>
              <w:t>0</w:t>
            </w:r>
          </w:p>
          <w:p w:rsidR="00B16F9F" w:rsidRPr="00440FD2" w:rsidRDefault="00B16F9F">
            <w:pPr>
              <w:rPr>
                <w:sz w:val="20"/>
              </w:rPr>
            </w:pPr>
            <w:r w:rsidRPr="003C022A">
              <w:rPr>
                <w:sz w:val="20"/>
              </w:rPr>
              <w:t>(E9)</w:t>
            </w:r>
          </w:p>
        </w:tc>
        <w:tc>
          <w:tcPr>
            <w:tcW w:w="2898" w:type="dxa"/>
            <w:tcBorders>
              <w:top w:val="nil"/>
              <w:left w:val="nil"/>
              <w:bottom w:val="single" w:sz="4" w:space="0" w:color="auto"/>
              <w:right w:val="single" w:sz="4" w:space="0" w:color="auto"/>
            </w:tcBorders>
            <w:shd w:val="clear" w:color="000000" w:fill="FFFFFF"/>
            <w:hideMark/>
          </w:tcPr>
          <w:p w:rsidR="00B16F9F" w:rsidRPr="00440FD2" w:rsidRDefault="00B16F9F" w:rsidP="00257187">
            <w:pPr>
              <w:rPr>
                <w:sz w:val="20"/>
              </w:rPr>
            </w:pPr>
            <w:r w:rsidRPr="00440FD2">
              <w:rPr>
                <w:sz w:val="20"/>
                <w:lang w:val="en-US"/>
              </w:rPr>
              <w:t xml:space="preserve">Risk Margin - Total (Life other than health insurance, incl. </w:t>
            </w:r>
            <w:r w:rsidRPr="00440FD2">
              <w:rPr>
                <w:sz w:val="20"/>
              </w:rPr>
              <w:t>Unit-Linked)</w:t>
            </w:r>
          </w:p>
        </w:tc>
        <w:tc>
          <w:tcPr>
            <w:tcW w:w="4619" w:type="dxa"/>
            <w:gridSpan w:val="2"/>
            <w:tcBorders>
              <w:top w:val="nil"/>
              <w:left w:val="nil"/>
              <w:bottom w:val="single" w:sz="4" w:space="0" w:color="auto"/>
              <w:right w:val="single" w:sz="4" w:space="0" w:color="auto"/>
            </w:tcBorders>
            <w:shd w:val="clear" w:color="000000" w:fill="FFFFFF"/>
            <w:hideMark/>
          </w:tcPr>
          <w:p w:rsidR="00B16F9F" w:rsidRPr="003C022A" w:rsidRDefault="00B16F9F" w:rsidP="00656C1B">
            <w:pPr>
              <w:rPr>
                <w:sz w:val="20"/>
              </w:rPr>
            </w:pPr>
            <w:r w:rsidRPr="003C022A">
              <w:rPr>
                <w:sz w:val="20"/>
                <w:lang w:val="en-US"/>
              </w:rPr>
              <w:t xml:space="preserve">Total amount of Risk Margin for Life other than health insurance, </w:t>
            </w:r>
            <w:del w:id="149" w:author="Author">
              <w:r w:rsidRPr="003C022A" w:rsidDel="00D7489A">
                <w:rPr>
                  <w:sz w:val="20"/>
                  <w:lang w:val="en-US"/>
                </w:rPr>
                <w:delText>incl.</w:delText>
              </w:r>
            </w:del>
            <w:ins w:id="150" w:author="Author">
              <w:r>
                <w:rPr>
                  <w:sz w:val="20"/>
                  <w:lang w:val="en-US"/>
                </w:rPr>
                <w:t>including</w:t>
              </w:r>
            </w:ins>
            <w:r w:rsidRPr="003C022A">
              <w:rPr>
                <w:sz w:val="20"/>
                <w:lang w:val="en-US"/>
              </w:rPr>
              <w:t xml:space="preserve"> </w:t>
            </w:r>
            <w:r w:rsidRPr="003C022A">
              <w:rPr>
                <w:sz w:val="20"/>
              </w:rPr>
              <w:t>Unit-Linked</w:t>
            </w:r>
            <w:r>
              <w:rPr>
                <w:sz w:val="20"/>
              </w:rPr>
              <w:t>.</w:t>
            </w:r>
          </w:p>
          <w:p w:rsidR="00B16F9F" w:rsidRPr="00440FD2" w:rsidRDefault="00B16F9F">
            <w:pPr>
              <w:rPr>
                <w:sz w:val="20"/>
              </w:rPr>
            </w:pPr>
          </w:p>
        </w:tc>
      </w:tr>
      <w:tr w:rsidR="00B16F9F" w:rsidRPr="003C022A" w:rsidTr="00440FD2">
        <w:trPr>
          <w:trHeight w:val="705"/>
        </w:trPr>
        <w:tc>
          <w:tcPr>
            <w:tcW w:w="2352" w:type="dxa"/>
            <w:tcBorders>
              <w:top w:val="nil"/>
              <w:left w:val="single" w:sz="4" w:space="0" w:color="auto"/>
              <w:bottom w:val="single" w:sz="4" w:space="0" w:color="auto"/>
              <w:right w:val="single" w:sz="4" w:space="0" w:color="auto"/>
            </w:tcBorders>
            <w:shd w:val="clear" w:color="000000" w:fill="FFFFFF"/>
            <w:hideMark/>
          </w:tcPr>
          <w:p w:rsidR="00B16F9F" w:rsidRPr="003C022A" w:rsidRDefault="00B16F9F">
            <w:pPr>
              <w:rPr>
                <w:sz w:val="20"/>
              </w:rPr>
            </w:pPr>
            <w:r w:rsidRPr="00440FD2">
              <w:rPr>
                <w:sz w:val="20"/>
              </w:rPr>
              <w:t>C0</w:t>
            </w:r>
            <w:r w:rsidRPr="003C022A">
              <w:rPr>
                <w:sz w:val="20"/>
              </w:rPr>
              <w:t>21</w:t>
            </w:r>
            <w:r w:rsidRPr="00440FD2">
              <w:rPr>
                <w:sz w:val="20"/>
              </w:rPr>
              <w:t>0/R0</w:t>
            </w:r>
            <w:r w:rsidRPr="003C022A">
              <w:rPr>
                <w:sz w:val="20"/>
              </w:rPr>
              <w:t>10</w:t>
            </w:r>
            <w:r w:rsidRPr="00440FD2">
              <w:rPr>
                <w:sz w:val="20"/>
              </w:rPr>
              <w:t>0</w:t>
            </w:r>
          </w:p>
          <w:p w:rsidR="00B16F9F" w:rsidRPr="00440FD2" w:rsidRDefault="00B16F9F">
            <w:pPr>
              <w:rPr>
                <w:sz w:val="20"/>
              </w:rPr>
            </w:pPr>
            <w:r w:rsidRPr="003C022A">
              <w:rPr>
                <w:sz w:val="20"/>
              </w:rPr>
              <w:t>(E14)</w:t>
            </w:r>
          </w:p>
        </w:tc>
        <w:tc>
          <w:tcPr>
            <w:tcW w:w="2898" w:type="dxa"/>
            <w:tcBorders>
              <w:top w:val="nil"/>
              <w:left w:val="nil"/>
              <w:bottom w:val="single" w:sz="4" w:space="0" w:color="auto"/>
              <w:right w:val="single" w:sz="4" w:space="0" w:color="auto"/>
            </w:tcBorders>
            <w:shd w:val="clear" w:color="000000" w:fill="FFFFFF"/>
            <w:hideMark/>
          </w:tcPr>
          <w:p w:rsidR="00B16F9F" w:rsidRPr="00440FD2" w:rsidRDefault="00B16F9F" w:rsidP="00257187">
            <w:pPr>
              <w:rPr>
                <w:sz w:val="20"/>
                <w:lang w:val="en-US"/>
              </w:rPr>
            </w:pPr>
            <w:r w:rsidRPr="00440FD2">
              <w:rPr>
                <w:sz w:val="20"/>
                <w:lang w:val="en-US"/>
              </w:rPr>
              <w:t>Risk Margin - Total (Health similar to life insurance)</w:t>
            </w:r>
          </w:p>
        </w:tc>
        <w:tc>
          <w:tcPr>
            <w:tcW w:w="4619" w:type="dxa"/>
            <w:gridSpan w:val="2"/>
            <w:tcBorders>
              <w:top w:val="nil"/>
              <w:left w:val="nil"/>
              <w:bottom w:val="single" w:sz="4" w:space="0" w:color="auto"/>
              <w:right w:val="single" w:sz="4" w:space="0" w:color="auto"/>
            </w:tcBorders>
            <w:shd w:val="clear" w:color="000000" w:fill="FFFFFF"/>
            <w:hideMark/>
          </w:tcPr>
          <w:p w:rsidR="00B16F9F" w:rsidRPr="00440FD2" w:rsidRDefault="00B16F9F" w:rsidP="00257187">
            <w:pPr>
              <w:rPr>
                <w:sz w:val="20"/>
              </w:rPr>
            </w:pPr>
            <w:r w:rsidRPr="003C022A">
              <w:rPr>
                <w:sz w:val="20"/>
                <w:lang w:val="en-US"/>
              </w:rPr>
              <w:t>Total amount of Risk Margin for Health similar to life insurance</w:t>
            </w:r>
            <w:r>
              <w:rPr>
                <w:sz w:val="20"/>
                <w:lang w:val="en-US"/>
              </w:rPr>
              <w:t>.</w:t>
            </w:r>
          </w:p>
        </w:tc>
      </w:tr>
      <w:tr w:rsidR="00B16F9F" w:rsidRPr="003C022A" w:rsidTr="00440FD2">
        <w:trPr>
          <w:trHeight w:val="285"/>
        </w:trPr>
        <w:tc>
          <w:tcPr>
            <w:tcW w:w="9869" w:type="dxa"/>
            <w:gridSpan w:val="4"/>
            <w:tcBorders>
              <w:top w:val="nil"/>
              <w:left w:val="nil"/>
              <w:bottom w:val="single" w:sz="4" w:space="0" w:color="auto"/>
              <w:right w:val="nil"/>
            </w:tcBorders>
            <w:shd w:val="clear" w:color="000000" w:fill="FFFFFF"/>
            <w:vAlign w:val="bottom"/>
            <w:hideMark/>
          </w:tcPr>
          <w:p w:rsidR="00B16F9F" w:rsidRPr="00440FD2" w:rsidRDefault="00B16F9F" w:rsidP="0029196E">
            <w:pPr>
              <w:rPr>
                <w:b/>
                <w:bCs/>
                <w:sz w:val="20"/>
                <w:lang w:val="en-US"/>
              </w:rPr>
            </w:pPr>
            <w:r w:rsidRPr="00440FD2">
              <w:rPr>
                <w:b/>
                <w:bCs/>
                <w:sz w:val="20"/>
                <w:lang w:val="en-US"/>
              </w:rPr>
              <w:t> </w:t>
            </w:r>
          </w:p>
          <w:p w:rsidR="00B16F9F" w:rsidRPr="00440FD2" w:rsidRDefault="00B16F9F" w:rsidP="0029196E">
            <w:pPr>
              <w:rPr>
                <w:b/>
                <w:bCs/>
                <w:i/>
                <w:iCs/>
                <w:sz w:val="20"/>
                <w:lang w:val="en-US"/>
              </w:rPr>
            </w:pPr>
            <w:r w:rsidRPr="00440FD2">
              <w:rPr>
                <w:b/>
                <w:bCs/>
                <w:i/>
                <w:iCs/>
                <w:sz w:val="20"/>
                <w:lang w:val="en-US"/>
              </w:rPr>
              <w:t>Amount of the transitional on Technical Provisions</w:t>
            </w:r>
          </w:p>
          <w:p w:rsidR="00B16F9F" w:rsidRPr="00440FD2" w:rsidRDefault="00B16F9F" w:rsidP="0029196E">
            <w:pPr>
              <w:rPr>
                <w:b/>
                <w:bCs/>
                <w:i/>
                <w:iCs/>
                <w:sz w:val="20"/>
                <w:lang w:val="en-US"/>
              </w:rPr>
            </w:pPr>
          </w:p>
        </w:tc>
      </w:tr>
      <w:tr w:rsidR="00B16F9F" w:rsidRPr="003C022A" w:rsidTr="00440FD2">
        <w:trPr>
          <w:trHeight w:val="1425"/>
        </w:trPr>
        <w:tc>
          <w:tcPr>
            <w:tcW w:w="2352" w:type="dxa"/>
            <w:tcBorders>
              <w:top w:val="single" w:sz="4" w:space="0" w:color="auto"/>
              <w:left w:val="single" w:sz="4" w:space="0" w:color="auto"/>
              <w:bottom w:val="single" w:sz="4" w:space="0" w:color="auto"/>
              <w:right w:val="single" w:sz="4" w:space="0" w:color="auto"/>
            </w:tcBorders>
            <w:shd w:val="clear" w:color="000000" w:fill="FFFFFF"/>
            <w:hideMark/>
          </w:tcPr>
          <w:p w:rsidR="00B16F9F" w:rsidRPr="003C022A" w:rsidRDefault="00B16F9F">
            <w:pPr>
              <w:rPr>
                <w:sz w:val="20"/>
              </w:rPr>
            </w:pPr>
            <w:r w:rsidRPr="003C022A">
              <w:rPr>
                <w:sz w:val="20"/>
              </w:rPr>
              <w:t>C0020, C0030, C0060, C0090, C0100, C0160, C0190, C0200/R0110</w:t>
            </w:r>
          </w:p>
        </w:tc>
        <w:tc>
          <w:tcPr>
            <w:tcW w:w="2898" w:type="dxa"/>
            <w:tcBorders>
              <w:top w:val="single" w:sz="4" w:space="0" w:color="auto"/>
              <w:left w:val="nil"/>
              <w:bottom w:val="single" w:sz="4" w:space="0" w:color="auto"/>
              <w:right w:val="single" w:sz="4" w:space="0" w:color="auto"/>
            </w:tcBorders>
            <w:shd w:val="clear" w:color="000000" w:fill="FFFFFF"/>
            <w:hideMark/>
          </w:tcPr>
          <w:p w:rsidR="00B16F9F" w:rsidRPr="003C022A" w:rsidRDefault="00B16F9F">
            <w:pPr>
              <w:rPr>
                <w:sz w:val="20"/>
                <w:lang w:val="en-US"/>
              </w:rPr>
            </w:pPr>
            <w:r w:rsidRPr="003C022A">
              <w:rPr>
                <w:sz w:val="20"/>
                <w:lang w:val="en-US"/>
              </w:rPr>
              <w:t>Technical Provisions calculated as a whole</w:t>
            </w:r>
          </w:p>
        </w:tc>
        <w:tc>
          <w:tcPr>
            <w:tcW w:w="4619" w:type="dxa"/>
            <w:gridSpan w:val="2"/>
            <w:tcBorders>
              <w:top w:val="single" w:sz="4" w:space="0" w:color="auto"/>
              <w:left w:val="nil"/>
              <w:bottom w:val="single" w:sz="4" w:space="0" w:color="auto"/>
              <w:right w:val="single" w:sz="4" w:space="0" w:color="auto"/>
            </w:tcBorders>
            <w:shd w:val="clear" w:color="000000" w:fill="FFFFFF"/>
            <w:hideMark/>
          </w:tcPr>
          <w:p w:rsidR="00B16F9F" w:rsidRDefault="00B16F9F">
            <w:pPr>
              <w:rPr>
                <w:sz w:val="20"/>
                <w:lang w:val="en-US"/>
              </w:rPr>
            </w:pPr>
            <w:r w:rsidRPr="003C022A">
              <w:rPr>
                <w:sz w:val="20"/>
                <w:lang w:val="en-US"/>
              </w:rPr>
              <w:t>Amount of the transitional</w:t>
            </w:r>
            <w:r>
              <w:rPr>
                <w:sz w:val="20"/>
                <w:lang w:val="en-US"/>
              </w:rPr>
              <w:t xml:space="preserve"> on Technical Provisions allocated to</w:t>
            </w:r>
            <w:r w:rsidRPr="003C022A">
              <w:rPr>
                <w:sz w:val="20"/>
                <w:lang w:val="en-US"/>
              </w:rPr>
              <w:t xml:space="preserve"> Technical Provisions calculated as a whole, </w:t>
            </w:r>
            <w:r>
              <w:rPr>
                <w:sz w:val="20"/>
                <w:lang w:val="en-US"/>
              </w:rPr>
              <w:t>per</w:t>
            </w:r>
            <w:r w:rsidRPr="003C022A">
              <w:rPr>
                <w:sz w:val="20"/>
                <w:lang w:val="en-US"/>
              </w:rPr>
              <w:t xml:space="preserve"> L</w:t>
            </w:r>
            <w:r>
              <w:rPr>
                <w:sz w:val="20"/>
                <w:lang w:val="en-US"/>
              </w:rPr>
              <w:t xml:space="preserve">ine </w:t>
            </w:r>
            <w:r w:rsidRPr="003C022A">
              <w:rPr>
                <w:sz w:val="20"/>
                <w:lang w:val="en-US"/>
              </w:rPr>
              <w:t>o</w:t>
            </w:r>
            <w:r>
              <w:rPr>
                <w:sz w:val="20"/>
                <w:lang w:val="en-US"/>
              </w:rPr>
              <w:t xml:space="preserve">f </w:t>
            </w:r>
            <w:r w:rsidRPr="003C022A">
              <w:rPr>
                <w:sz w:val="20"/>
                <w:lang w:val="en-US"/>
              </w:rPr>
              <w:t>B</w:t>
            </w:r>
            <w:r>
              <w:rPr>
                <w:sz w:val="20"/>
                <w:lang w:val="en-US"/>
              </w:rPr>
              <w:t>usiness.</w:t>
            </w:r>
          </w:p>
          <w:p w:rsidR="00B16F9F" w:rsidRDefault="00B16F9F">
            <w:pPr>
              <w:rPr>
                <w:sz w:val="20"/>
                <w:lang w:val="en-US"/>
              </w:rPr>
            </w:pPr>
          </w:p>
          <w:p w:rsidR="00B16F9F" w:rsidRPr="003C022A" w:rsidRDefault="00B16F9F">
            <w:pPr>
              <w:rPr>
                <w:sz w:val="20"/>
                <w:lang w:val="en-US"/>
              </w:rPr>
            </w:pPr>
            <w:r>
              <w:rPr>
                <w:sz w:val="20"/>
                <w:lang w:val="en-US"/>
              </w:rPr>
              <w:t xml:space="preserve">This value shall be reported as a negative value. </w:t>
            </w:r>
          </w:p>
        </w:tc>
      </w:tr>
      <w:tr w:rsidR="00B16F9F" w:rsidRPr="003C022A" w:rsidTr="00440FD2">
        <w:trPr>
          <w:trHeight w:val="990"/>
        </w:trPr>
        <w:tc>
          <w:tcPr>
            <w:tcW w:w="2352" w:type="dxa"/>
            <w:tcBorders>
              <w:top w:val="nil"/>
              <w:left w:val="single" w:sz="4" w:space="0" w:color="auto"/>
              <w:bottom w:val="single" w:sz="4" w:space="0" w:color="auto"/>
              <w:right w:val="single" w:sz="4" w:space="0" w:color="auto"/>
            </w:tcBorders>
            <w:shd w:val="clear" w:color="000000" w:fill="FFFFFF"/>
            <w:hideMark/>
          </w:tcPr>
          <w:p w:rsidR="00B16F9F" w:rsidRPr="003C022A" w:rsidRDefault="00B16F9F" w:rsidP="0029196E">
            <w:pPr>
              <w:rPr>
                <w:sz w:val="20"/>
              </w:rPr>
            </w:pPr>
            <w:r w:rsidRPr="003C022A">
              <w:rPr>
                <w:sz w:val="20"/>
              </w:rPr>
              <w:t>C0150/R0110</w:t>
            </w:r>
          </w:p>
          <w:p w:rsidR="00B16F9F" w:rsidRPr="003C022A" w:rsidRDefault="00B16F9F" w:rsidP="0029196E">
            <w:pPr>
              <w:rPr>
                <w:sz w:val="20"/>
              </w:rPr>
            </w:pPr>
          </w:p>
        </w:tc>
        <w:tc>
          <w:tcPr>
            <w:tcW w:w="2898" w:type="dxa"/>
            <w:tcBorders>
              <w:top w:val="nil"/>
              <w:left w:val="nil"/>
              <w:bottom w:val="single" w:sz="4" w:space="0" w:color="auto"/>
              <w:right w:val="single" w:sz="4" w:space="0" w:color="auto"/>
            </w:tcBorders>
            <w:shd w:val="clear" w:color="000000" w:fill="FFFFFF"/>
            <w:hideMark/>
          </w:tcPr>
          <w:p w:rsidR="00B16F9F" w:rsidRPr="003C022A" w:rsidRDefault="00B16F9F">
            <w:pPr>
              <w:rPr>
                <w:sz w:val="20"/>
              </w:rPr>
            </w:pPr>
            <w:r w:rsidRPr="003C022A">
              <w:rPr>
                <w:sz w:val="20"/>
                <w:lang w:val="en-US"/>
              </w:rPr>
              <w:t xml:space="preserve">Technical Provisions calculated as a whole - Total (Life other than health insurance, </w:t>
            </w:r>
            <w:del w:id="151" w:author="Author">
              <w:r w:rsidRPr="003C022A" w:rsidDel="00D7489A">
                <w:rPr>
                  <w:sz w:val="20"/>
                  <w:lang w:val="en-US"/>
                </w:rPr>
                <w:delText>incl.</w:delText>
              </w:r>
            </w:del>
            <w:ins w:id="152" w:author="Author">
              <w:r>
                <w:rPr>
                  <w:sz w:val="20"/>
                  <w:lang w:val="en-US"/>
                </w:rPr>
                <w:t>including</w:t>
              </w:r>
            </w:ins>
            <w:r w:rsidRPr="003C022A">
              <w:rPr>
                <w:sz w:val="20"/>
                <w:lang w:val="en-US"/>
              </w:rPr>
              <w:t xml:space="preserve"> </w:t>
            </w:r>
            <w:r w:rsidRPr="003C022A">
              <w:rPr>
                <w:sz w:val="20"/>
              </w:rPr>
              <w:t>Unit-Linked)</w:t>
            </w:r>
          </w:p>
        </w:tc>
        <w:tc>
          <w:tcPr>
            <w:tcW w:w="4619" w:type="dxa"/>
            <w:gridSpan w:val="2"/>
            <w:tcBorders>
              <w:top w:val="nil"/>
              <w:left w:val="nil"/>
              <w:bottom w:val="single" w:sz="4" w:space="0" w:color="auto"/>
              <w:right w:val="single" w:sz="4" w:space="0" w:color="auto"/>
            </w:tcBorders>
            <w:shd w:val="clear" w:color="000000" w:fill="FFFFFF"/>
            <w:hideMark/>
          </w:tcPr>
          <w:p w:rsidR="00B16F9F" w:rsidRDefault="00B16F9F" w:rsidP="008212AF">
            <w:pPr>
              <w:rPr>
                <w:sz w:val="20"/>
              </w:rPr>
            </w:pPr>
            <w:r w:rsidRPr="003C022A">
              <w:rPr>
                <w:sz w:val="20"/>
                <w:lang w:val="en-US"/>
              </w:rPr>
              <w:t xml:space="preserve">Amount of the transitional on Technical Provisions allocated to </w:t>
            </w:r>
            <w:r>
              <w:rPr>
                <w:sz w:val="20"/>
                <w:lang w:val="en-US"/>
              </w:rPr>
              <w:t>Technical Provisions</w:t>
            </w:r>
            <w:r w:rsidRPr="003C022A">
              <w:rPr>
                <w:sz w:val="20"/>
                <w:lang w:val="en-US"/>
              </w:rPr>
              <w:t xml:space="preserve"> calculated as a whole for Life other than health insurance, </w:t>
            </w:r>
            <w:del w:id="153" w:author="Author">
              <w:r w:rsidRPr="003C022A" w:rsidDel="00D7489A">
                <w:rPr>
                  <w:sz w:val="20"/>
                  <w:lang w:val="en-US"/>
                </w:rPr>
                <w:delText>incl.</w:delText>
              </w:r>
            </w:del>
            <w:ins w:id="154" w:author="Author">
              <w:r>
                <w:rPr>
                  <w:sz w:val="20"/>
                  <w:lang w:val="en-US"/>
                </w:rPr>
                <w:t>including</w:t>
              </w:r>
            </w:ins>
            <w:r w:rsidRPr="003C022A">
              <w:rPr>
                <w:sz w:val="20"/>
                <w:lang w:val="en-US"/>
              </w:rPr>
              <w:t xml:space="preserve"> </w:t>
            </w:r>
            <w:r w:rsidRPr="003C022A">
              <w:rPr>
                <w:sz w:val="20"/>
              </w:rPr>
              <w:t>Unit-Linked</w:t>
            </w:r>
            <w:r>
              <w:rPr>
                <w:sz w:val="20"/>
              </w:rPr>
              <w:t>.</w:t>
            </w:r>
          </w:p>
          <w:p w:rsidR="00B16F9F" w:rsidRDefault="00B16F9F" w:rsidP="008212AF">
            <w:pPr>
              <w:rPr>
                <w:sz w:val="20"/>
              </w:rPr>
            </w:pPr>
          </w:p>
          <w:p w:rsidR="00B16F9F" w:rsidRPr="003C022A" w:rsidRDefault="00B16F9F">
            <w:pPr>
              <w:rPr>
                <w:sz w:val="20"/>
              </w:rPr>
            </w:pPr>
            <w:r>
              <w:rPr>
                <w:sz w:val="20"/>
                <w:lang w:val="en-US"/>
              </w:rPr>
              <w:t>This value shall be reported as a negative value.</w:t>
            </w:r>
          </w:p>
        </w:tc>
      </w:tr>
      <w:tr w:rsidR="00B16F9F" w:rsidRPr="003C022A" w:rsidTr="00440FD2">
        <w:trPr>
          <w:trHeight w:val="570"/>
        </w:trPr>
        <w:tc>
          <w:tcPr>
            <w:tcW w:w="2352" w:type="dxa"/>
            <w:tcBorders>
              <w:top w:val="nil"/>
              <w:left w:val="single" w:sz="4" w:space="0" w:color="auto"/>
              <w:bottom w:val="single" w:sz="4" w:space="0" w:color="auto"/>
              <w:right w:val="single" w:sz="4" w:space="0" w:color="auto"/>
            </w:tcBorders>
            <w:shd w:val="clear" w:color="000000" w:fill="FFFFFF"/>
            <w:hideMark/>
          </w:tcPr>
          <w:p w:rsidR="00B16F9F" w:rsidRPr="003C022A" w:rsidRDefault="00B16F9F" w:rsidP="0029196E">
            <w:pPr>
              <w:rPr>
                <w:sz w:val="20"/>
              </w:rPr>
            </w:pPr>
            <w:r w:rsidRPr="003C022A">
              <w:rPr>
                <w:sz w:val="20"/>
              </w:rPr>
              <w:t>C0210/R0110</w:t>
            </w:r>
          </w:p>
          <w:p w:rsidR="00B16F9F" w:rsidRPr="003C022A" w:rsidRDefault="00B16F9F" w:rsidP="0029196E">
            <w:pPr>
              <w:rPr>
                <w:sz w:val="20"/>
              </w:rPr>
            </w:pPr>
          </w:p>
        </w:tc>
        <w:tc>
          <w:tcPr>
            <w:tcW w:w="2898" w:type="dxa"/>
            <w:tcBorders>
              <w:top w:val="nil"/>
              <w:left w:val="nil"/>
              <w:bottom w:val="single" w:sz="4" w:space="0" w:color="auto"/>
              <w:right w:val="single" w:sz="4" w:space="0" w:color="auto"/>
            </w:tcBorders>
            <w:shd w:val="clear" w:color="000000" w:fill="FFFFFF"/>
            <w:hideMark/>
          </w:tcPr>
          <w:p w:rsidR="00B16F9F" w:rsidRPr="003C022A" w:rsidRDefault="00B16F9F">
            <w:pPr>
              <w:rPr>
                <w:sz w:val="20"/>
                <w:lang w:val="en-US"/>
              </w:rPr>
            </w:pPr>
            <w:r w:rsidRPr="003C022A">
              <w:rPr>
                <w:sz w:val="20"/>
                <w:lang w:val="en-US"/>
              </w:rPr>
              <w:t>Technical Provisions calculated as a whole - Total (Health similar to life insurance)</w:t>
            </w:r>
          </w:p>
        </w:tc>
        <w:tc>
          <w:tcPr>
            <w:tcW w:w="4619" w:type="dxa"/>
            <w:gridSpan w:val="2"/>
            <w:tcBorders>
              <w:top w:val="nil"/>
              <w:left w:val="nil"/>
              <w:bottom w:val="single" w:sz="4" w:space="0" w:color="auto"/>
              <w:right w:val="single" w:sz="4" w:space="0" w:color="auto"/>
            </w:tcBorders>
            <w:shd w:val="clear" w:color="000000" w:fill="FFFFFF"/>
            <w:hideMark/>
          </w:tcPr>
          <w:p w:rsidR="00B16F9F" w:rsidRDefault="00B16F9F" w:rsidP="008212AF">
            <w:pPr>
              <w:rPr>
                <w:sz w:val="20"/>
                <w:lang w:val="en-US"/>
              </w:rPr>
            </w:pPr>
            <w:r w:rsidRPr="003C022A">
              <w:rPr>
                <w:sz w:val="20"/>
                <w:lang w:val="en-US"/>
              </w:rPr>
              <w:t>Amount of the transitional on Technical Provisions allocated to</w:t>
            </w:r>
            <w:r>
              <w:rPr>
                <w:sz w:val="20"/>
                <w:lang w:val="en-US"/>
              </w:rPr>
              <w:t xml:space="preserve"> Technical Provisions</w:t>
            </w:r>
            <w:r w:rsidRPr="003C022A">
              <w:rPr>
                <w:sz w:val="20"/>
                <w:lang w:val="en-US"/>
              </w:rPr>
              <w:t xml:space="preserve"> calculated as a whole for Health similar to life insurance)</w:t>
            </w:r>
            <w:r>
              <w:rPr>
                <w:sz w:val="20"/>
                <w:lang w:val="en-US"/>
              </w:rPr>
              <w:t>.</w:t>
            </w:r>
          </w:p>
          <w:p w:rsidR="00B16F9F" w:rsidRDefault="00B16F9F" w:rsidP="008212AF">
            <w:pPr>
              <w:rPr>
                <w:sz w:val="20"/>
                <w:lang w:val="en-US"/>
              </w:rPr>
            </w:pPr>
          </w:p>
          <w:p w:rsidR="00B16F9F" w:rsidRPr="003C022A" w:rsidRDefault="00B16F9F" w:rsidP="00921AD0">
            <w:pPr>
              <w:rPr>
                <w:sz w:val="20"/>
              </w:rPr>
            </w:pPr>
            <w:r>
              <w:rPr>
                <w:sz w:val="20"/>
                <w:lang w:val="en-US"/>
              </w:rPr>
              <w:t>This value shall be reported as a negative value.</w:t>
            </w:r>
          </w:p>
        </w:tc>
      </w:tr>
      <w:tr w:rsidR="00B16F9F" w:rsidRPr="003C022A" w:rsidTr="005236A5">
        <w:trPr>
          <w:trHeight w:val="1068"/>
        </w:trPr>
        <w:tc>
          <w:tcPr>
            <w:tcW w:w="2352" w:type="dxa"/>
            <w:tcBorders>
              <w:top w:val="single" w:sz="4" w:space="0" w:color="auto"/>
              <w:left w:val="single" w:sz="4" w:space="0" w:color="auto"/>
              <w:bottom w:val="single" w:sz="4" w:space="0" w:color="auto"/>
              <w:right w:val="single" w:sz="4" w:space="0" w:color="auto"/>
            </w:tcBorders>
            <w:shd w:val="clear" w:color="000000" w:fill="FFFFFF"/>
            <w:hideMark/>
          </w:tcPr>
          <w:p w:rsidR="00B16F9F" w:rsidRPr="003C022A" w:rsidRDefault="00B16F9F" w:rsidP="003D0E82">
            <w:pPr>
              <w:rPr>
                <w:sz w:val="20"/>
              </w:rPr>
            </w:pPr>
            <w:r w:rsidRPr="003C022A">
              <w:rPr>
                <w:sz w:val="20"/>
              </w:rPr>
              <w:t>C0020, C0040, C0050, C0070, C0080, C0090, C0100, C0170, C0180,  C0190, C0200/R0120</w:t>
            </w:r>
          </w:p>
        </w:tc>
        <w:tc>
          <w:tcPr>
            <w:tcW w:w="2898" w:type="dxa"/>
            <w:tcBorders>
              <w:top w:val="single" w:sz="4" w:space="0" w:color="auto"/>
              <w:left w:val="nil"/>
              <w:bottom w:val="single" w:sz="4" w:space="0" w:color="auto"/>
              <w:right w:val="single" w:sz="4" w:space="0" w:color="auto"/>
            </w:tcBorders>
            <w:shd w:val="clear" w:color="000000" w:fill="FFFFFF"/>
            <w:hideMark/>
          </w:tcPr>
          <w:p w:rsidR="00B16F9F" w:rsidRPr="003C022A" w:rsidRDefault="00B16F9F" w:rsidP="003D0E82">
            <w:pPr>
              <w:rPr>
                <w:sz w:val="20"/>
                <w:lang w:val="en-US"/>
              </w:rPr>
            </w:pPr>
            <w:r w:rsidRPr="003C022A">
              <w:rPr>
                <w:sz w:val="20"/>
                <w:lang w:val="en-US"/>
              </w:rPr>
              <w:t xml:space="preserve">Best Estimate </w:t>
            </w:r>
          </w:p>
        </w:tc>
        <w:tc>
          <w:tcPr>
            <w:tcW w:w="4619" w:type="dxa"/>
            <w:gridSpan w:val="2"/>
            <w:tcBorders>
              <w:top w:val="single" w:sz="4" w:space="0" w:color="auto"/>
              <w:left w:val="nil"/>
              <w:bottom w:val="single" w:sz="4" w:space="0" w:color="auto"/>
              <w:right w:val="single" w:sz="4" w:space="0" w:color="auto"/>
            </w:tcBorders>
            <w:shd w:val="clear" w:color="000000" w:fill="FFFFFF"/>
            <w:hideMark/>
          </w:tcPr>
          <w:p w:rsidR="00B16F9F" w:rsidRDefault="00B16F9F">
            <w:pPr>
              <w:rPr>
                <w:sz w:val="20"/>
                <w:lang w:val="en-US"/>
              </w:rPr>
            </w:pPr>
            <w:r w:rsidRPr="003C022A">
              <w:rPr>
                <w:sz w:val="20"/>
                <w:lang w:val="en-US"/>
              </w:rPr>
              <w:t>Amount of the transitional on Technical Provisions allocated to the best estimate, per L</w:t>
            </w:r>
            <w:r>
              <w:rPr>
                <w:sz w:val="20"/>
                <w:lang w:val="en-US"/>
              </w:rPr>
              <w:t xml:space="preserve">ine </w:t>
            </w:r>
            <w:r w:rsidRPr="003C022A">
              <w:rPr>
                <w:sz w:val="20"/>
                <w:lang w:val="en-US"/>
              </w:rPr>
              <w:t>o</w:t>
            </w:r>
            <w:r>
              <w:rPr>
                <w:sz w:val="20"/>
                <w:lang w:val="en-US"/>
              </w:rPr>
              <w:t xml:space="preserve">f </w:t>
            </w:r>
            <w:r w:rsidRPr="003C022A">
              <w:rPr>
                <w:sz w:val="20"/>
                <w:lang w:val="en-US"/>
              </w:rPr>
              <w:t>B</w:t>
            </w:r>
            <w:r>
              <w:rPr>
                <w:sz w:val="20"/>
                <w:lang w:val="en-US"/>
              </w:rPr>
              <w:t>usiness.</w:t>
            </w:r>
          </w:p>
          <w:p w:rsidR="00B16F9F" w:rsidRDefault="00B16F9F">
            <w:pPr>
              <w:rPr>
                <w:sz w:val="20"/>
                <w:lang w:val="en-US"/>
              </w:rPr>
            </w:pPr>
          </w:p>
          <w:p w:rsidR="00B16F9F" w:rsidRPr="003C022A" w:rsidRDefault="00B16F9F">
            <w:pPr>
              <w:rPr>
                <w:sz w:val="20"/>
                <w:lang w:val="en-US"/>
              </w:rPr>
            </w:pPr>
            <w:r w:rsidRPr="00921AD0">
              <w:rPr>
                <w:sz w:val="20"/>
                <w:lang w:val="en-US"/>
              </w:rPr>
              <w:t>This value shall be reported as a negative value.</w:t>
            </w:r>
          </w:p>
        </w:tc>
      </w:tr>
      <w:tr w:rsidR="00B16F9F" w:rsidRPr="003C022A" w:rsidTr="00440FD2">
        <w:trPr>
          <w:trHeight w:val="990"/>
        </w:trPr>
        <w:tc>
          <w:tcPr>
            <w:tcW w:w="2352" w:type="dxa"/>
            <w:tcBorders>
              <w:top w:val="nil"/>
              <w:left w:val="single" w:sz="4" w:space="0" w:color="auto"/>
              <w:bottom w:val="single" w:sz="4" w:space="0" w:color="auto"/>
              <w:right w:val="single" w:sz="4" w:space="0" w:color="auto"/>
            </w:tcBorders>
            <w:shd w:val="clear" w:color="000000" w:fill="FFFFFF"/>
            <w:hideMark/>
          </w:tcPr>
          <w:p w:rsidR="00B16F9F" w:rsidRPr="003C022A" w:rsidRDefault="00B16F9F" w:rsidP="003D0E82">
            <w:pPr>
              <w:rPr>
                <w:sz w:val="20"/>
              </w:rPr>
            </w:pPr>
            <w:r w:rsidRPr="003C022A">
              <w:rPr>
                <w:sz w:val="20"/>
              </w:rPr>
              <w:t>C0150/R0120</w:t>
            </w:r>
          </w:p>
          <w:p w:rsidR="00B16F9F" w:rsidRPr="003C022A" w:rsidRDefault="00B16F9F" w:rsidP="003D0E82">
            <w:pPr>
              <w:rPr>
                <w:sz w:val="20"/>
              </w:rPr>
            </w:pPr>
          </w:p>
        </w:tc>
        <w:tc>
          <w:tcPr>
            <w:tcW w:w="2898" w:type="dxa"/>
            <w:tcBorders>
              <w:top w:val="nil"/>
              <w:left w:val="nil"/>
              <w:bottom w:val="single" w:sz="4" w:space="0" w:color="auto"/>
              <w:right w:val="single" w:sz="4" w:space="0" w:color="auto"/>
            </w:tcBorders>
            <w:shd w:val="clear" w:color="000000" w:fill="FFFFFF"/>
            <w:hideMark/>
          </w:tcPr>
          <w:p w:rsidR="00B16F9F" w:rsidRPr="003C022A" w:rsidRDefault="00B16F9F" w:rsidP="003D0E82">
            <w:pPr>
              <w:rPr>
                <w:sz w:val="20"/>
              </w:rPr>
            </w:pPr>
            <w:r w:rsidRPr="003C022A">
              <w:rPr>
                <w:sz w:val="20"/>
                <w:lang w:val="en-US"/>
              </w:rPr>
              <w:t xml:space="preserve">Best Estimate - Total (Life other than health insurance, </w:t>
            </w:r>
            <w:del w:id="155" w:author="Author">
              <w:r w:rsidRPr="003C022A" w:rsidDel="00D7489A">
                <w:rPr>
                  <w:sz w:val="20"/>
                  <w:lang w:val="en-US"/>
                </w:rPr>
                <w:delText>incl.</w:delText>
              </w:r>
            </w:del>
            <w:ins w:id="156" w:author="Author">
              <w:r>
                <w:rPr>
                  <w:sz w:val="20"/>
                  <w:lang w:val="en-US"/>
                </w:rPr>
                <w:t>including</w:t>
              </w:r>
            </w:ins>
            <w:r w:rsidRPr="003C022A">
              <w:rPr>
                <w:sz w:val="20"/>
                <w:lang w:val="en-US"/>
              </w:rPr>
              <w:t xml:space="preserve"> </w:t>
            </w:r>
            <w:r w:rsidRPr="003C022A">
              <w:rPr>
                <w:sz w:val="20"/>
              </w:rPr>
              <w:t>Unit-Linked)</w:t>
            </w:r>
          </w:p>
        </w:tc>
        <w:tc>
          <w:tcPr>
            <w:tcW w:w="4619" w:type="dxa"/>
            <w:gridSpan w:val="2"/>
            <w:tcBorders>
              <w:top w:val="nil"/>
              <w:left w:val="nil"/>
              <w:bottom w:val="single" w:sz="4" w:space="0" w:color="auto"/>
              <w:right w:val="single" w:sz="4" w:space="0" w:color="auto"/>
            </w:tcBorders>
            <w:shd w:val="clear" w:color="000000" w:fill="FFFFFF"/>
            <w:hideMark/>
          </w:tcPr>
          <w:p w:rsidR="00B16F9F" w:rsidRPr="003C022A" w:rsidRDefault="00B16F9F" w:rsidP="003D0E82">
            <w:pPr>
              <w:rPr>
                <w:sz w:val="20"/>
              </w:rPr>
            </w:pPr>
            <w:r>
              <w:rPr>
                <w:sz w:val="20"/>
                <w:lang w:val="en-US"/>
              </w:rPr>
              <w:t>Total a</w:t>
            </w:r>
            <w:r w:rsidRPr="003C022A">
              <w:rPr>
                <w:sz w:val="20"/>
                <w:lang w:val="en-US"/>
              </w:rPr>
              <w:t xml:space="preserve">mount of the transitional on Technical Provisions allocated to the best estimate for Life other than health insurance, </w:t>
            </w:r>
            <w:del w:id="157" w:author="Author">
              <w:r w:rsidRPr="003C022A" w:rsidDel="00D7489A">
                <w:rPr>
                  <w:sz w:val="20"/>
                  <w:lang w:val="en-US"/>
                </w:rPr>
                <w:delText>incl.</w:delText>
              </w:r>
            </w:del>
            <w:ins w:id="158" w:author="Author">
              <w:r>
                <w:rPr>
                  <w:sz w:val="20"/>
                  <w:lang w:val="en-US"/>
                </w:rPr>
                <w:t>including</w:t>
              </w:r>
            </w:ins>
            <w:r w:rsidRPr="003C022A">
              <w:rPr>
                <w:sz w:val="20"/>
                <w:lang w:val="en-US"/>
              </w:rPr>
              <w:t xml:space="preserve"> </w:t>
            </w:r>
            <w:r w:rsidRPr="003C022A">
              <w:rPr>
                <w:sz w:val="20"/>
              </w:rPr>
              <w:t>Unit-Linked</w:t>
            </w:r>
          </w:p>
          <w:p w:rsidR="00B16F9F" w:rsidRDefault="00B16F9F" w:rsidP="003D0E82">
            <w:pPr>
              <w:rPr>
                <w:sz w:val="20"/>
              </w:rPr>
            </w:pPr>
          </w:p>
          <w:p w:rsidR="00B16F9F" w:rsidRPr="003C022A" w:rsidRDefault="00B16F9F" w:rsidP="004A0C8B">
            <w:pPr>
              <w:rPr>
                <w:sz w:val="20"/>
              </w:rPr>
            </w:pPr>
            <w:r>
              <w:rPr>
                <w:sz w:val="20"/>
                <w:lang w:val="en-US"/>
              </w:rPr>
              <w:t>This value shall be reported as a negative value.</w:t>
            </w:r>
          </w:p>
        </w:tc>
      </w:tr>
      <w:tr w:rsidR="00B16F9F" w:rsidRPr="003C022A" w:rsidTr="00440FD2">
        <w:trPr>
          <w:trHeight w:val="570"/>
        </w:trPr>
        <w:tc>
          <w:tcPr>
            <w:tcW w:w="2352" w:type="dxa"/>
            <w:tcBorders>
              <w:top w:val="nil"/>
              <w:left w:val="single" w:sz="4" w:space="0" w:color="auto"/>
              <w:bottom w:val="single" w:sz="4" w:space="0" w:color="auto"/>
              <w:right w:val="single" w:sz="4" w:space="0" w:color="auto"/>
            </w:tcBorders>
            <w:shd w:val="clear" w:color="000000" w:fill="FFFFFF"/>
            <w:hideMark/>
          </w:tcPr>
          <w:p w:rsidR="00B16F9F" w:rsidRPr="003C022A" w:rsidRDefault="00B16F9F" w:rsidP="003D0E82">
            <w:pPr>
              <w:rPr>
                <w:sz w:val="20"/>
              </w:rPr>
            </w:pPr>
            <w:r w:rsidRPr="003C022A">
              <w:rPr>
                <w:sz w:val="20"/>
              </w:rPr>
              <w:t>C0210/R0120</w:t>
            </w:r>
          </w:p>
          <w:p w:rsidR="00B16F9F" w:rsidRPr="003C022A" w:rsidRDefault="00B16F9F" w:rsidP="003D0E82">
            <w:pPr>
              <w:rPr>
                <w:sz w:val="20"/>
              </w:rPr>
            </w:pPr>
          </w:p>
        </w:tc>
        <w:tc>
          <w:tcPr>
            <w:tcW w:w="2898" w:type="dxa"/>
            <w:tcBorders>
              <w:top w:val="nil"/>
              <w:left w:val="nil"/>
              <w:bottom w:val="single" w:sz="4" w:space="0" w:color="auto"/>
              <w:right w:val="single" w:sz="4" w:space="0" w:color="auto"/>
            </w:tcBorders>
            <w:shd w:val="clear" w:color="000000" w:fill="FFFFFF"/>
            <w:hideMark/>
          </w:tcPr>
          <w:p w:rsidR="00B16F9F" w:rsidRPr="003C022A" w:rsidRDefault="00B16F9F" w:rsidP="003D0E82">
            <w:pPr>
              <w:rPr>
                <w:sz w:val="20"/>
                <w:lang w:val="en-US"/>
              </w:rPr>
            </w:pPr>
            <w:r w:rsidRPr="003C022A">
              <w:rPr>
                <w:sz w:val="20"/>
                <w:lang w:val="en-US"/>
              </w:rPr>
              <w:t>Best Estimate - Total (Health similar to life insurance)</w:t>
            </w:r>
          </w:p>
        </w:tc>
        <w:tc>
          <w:tcPr>
            <w:tcW w:w="4619" w:type="dxa"/>
            <w:gridSpan w:val="2"/>
            <w:tcBorders>
              <w:top w:val="nil"/>
              <w:left w:val="nil"/>
              <w:bottom w:val="single" w:sz="4" w:space="0" w:color="auto"/>
              <w:right w:val="single" w:sz="4" w:space="0" w:color="auto"/>
            </w:tcBorders>
            <w:shd w:val="clear" w:color="000000" w:fill="FFFFFF"/>
            <w:hideMark/>
          </w:tcPr>
          <w:p w:rsidR="00B16F9F" w:rsidRDefault="00B16F9F" w:rsidP="003D0E82">
            <w:pPr>
              <w:rPr>
                <w:sz w:val="20"/>
                <w:lang w:val="en-US"/>
              </w:rPr>
            </w:pPr>
            <w:r>
              <w:rPr>
                <w:sz w:val="20"/>
                <w:lang w:val="en-US"/>
              </w:rPr>
              <w:t>Total a</w:t>
            </w:r>
            <w:r w:rsidRPr="003C022A">
              <w:rPr>
                <w:sz w:val="20"/>
                <w:lang w:val="en-US"/>
              </w:rPr>
              <w:t>mount of the transitional on Technical Provisions allocated to the best estimate for Health similar to life insurance)</w:t>
            </w:r>
            <w:r>
              <w:rPr>
                <w:sz w:val="20"/>
                <w:lang w:val="en-US"/>
              </w:rPr>
              <w:t>.</w:t>
            </w:r>
          </w:p>
          <w:p w:rsidR="00B16F9F" w:rsidRDefault="00B16F9F" w:rsidP="003D0E82">
            <w:pPr>
              <w:rPr>
                <w:sz w:val="20"/>
                <w:lang w:val="en-US"/>
              </w:rPr>
            </w:pPr>
          </w:p>
          <w:p w:rsidR="00B16F9F" w:rsidRPr="003C022A" w:rsidRDefault="00B16F9F" w:rsidP="00921AD0">
            <w:pPr>
              <w:rPr>
                <w:sz w:val="20"/>
              </w:rPr>
            </w:pPr>
            <w:r>
              <w:rPr>
                <w:sz w:val="20"/>
                <w:lang w:val="en-US"/>
              </w:rPr>
              <w:t>This value shall be reported as a negative value.</w:t>
            </w:r>
          </w:p>
        </w:tc>
      </w:tr>
      <w:tr w:rsidR="00B16F9F" w:rsidRPr="003C022A" w:rsidTr="008A3A2B">
        <w:tblPrEx>
          <w:tblW w:w="9869" w:type="dxa"/>
          <w:tblInd w:w="65" w:type="dxa"/>
          <w:tblCellMar>
            <w:left w:w="70" w:type="dxa"/>
            <w:right w:w="70" w:type="dxa"/>
          </w:tblCellMar>
          <w:tblPrExChange w:id="159" w:author="Author">
            <w:tblPrEx>
              <w:tblW w:w="9869" w:type="dxa"/>
              <w:tblInd w:w="65" w:type="dxa"/>
              <w:tblCellMar>
                <w:left w:w="70" w:type="dxa"/>
                <w:right w:w="70" w:type="dxa"/>
              </w:tblCellMar>
            </w:tblPrEx>
          </w:tblPrExChange>
        </w:tblPrEx>
        <w:trPr>
          <w:trHeight w:val="1082"/>
          <w:trPrChange w:id="160" w:author="Author">
            <w:trPr>
              <w:gridAfter w:val="0"/>
              <w:trHeight w:val="1425"/>
            </w:trPr>
          </w:trPrChange>
        </w:trPr>
        <w:tc>
          <w:tcPr>
            <w:tcW w:w="2352" w:type="dxa"/>
            <w:tcBorders>
              <w:top w:val="single" w:sz="4" w:space="0" w:color="auto"/>
              <w:left w:val="single" w:sz="4" w:space="0" w:color="auto"/>
              <w:bottom w:val="single" w:sz="4" w:space="0" w:color="auto"/>
              <w:right w:val="single" w:sz="4" w:space="0" w:color="auto"/>
            </w:tcBorders>
            <w:shd w:val="clear" w:color="000000" w:fill="FFFFFF"/>
            <w:hideMark/>
            <w:tcPrChange w:id="161" w:author="Author">
              <w:tcPr>
                <w:tcW w:w="2352" w:type="dxa"/>
                <w:gridSpan w:val="2"/>
                <w:tcBorders>
                  <w:top w:val="single" w:sz="4" w:space="0" w:color="auto"/>
                  <w:left w:val="single" w:sz="4" w:space="0" w:color="auto"/>
                  <w:bottom w:val="single" w:sz="4" w:space="0" w:color="auto"/>
                  <w:right w:val="single" w:sz="4" w:space="0" w:color="auto"/>
                </w:tcBorders>
                <w:shd w:val="clear" w:color="000000" w:fill="FFFFFF"/>
                <w:hideMark/>
              </w:tcPr>
            </w:tcPrChange>
          </w:tcPr>
          <w:p w:rsidR="00B16F9F" w:rsidRPr="003C022A" w:rsidRDefault="00B16F9F" w:rsidP="003D0E82">
            <w:pPr>
              <w:rPr>
                <w:sz w:val="20"/>
              </w:rPr>
            </w:pPr>
            <w:r w:rsidRPr="003C022A">
              <w:rPr>
                <w:sz w:val="20"/>
              </w:rPr>
              <w:t>C0020, C0030, C0060, C0090, C0100, C0160, C0190, C0200/R0130</w:t>
            </w:r>
          </w:p>
        </w:tc>
        <w:tc>
          <w:tcPr>
            <w:tcW w:w="2898" w:type="dxa"/>
            <w:tcBorders>
              <w:top w:val="single" w:sz="4" w:space="0" w:color="auto"/>
              <w:left w:val="nil"/>
              <w:bottom w:val="single" w:sz="4" w:space="0" w:color="auto"/>
              <w:right w:val="single" w:sz="4" w:space="0" w:color="auto"/>
            </w:tcBorders>
            <w:shd w:val="clear" w:color="000000" w:fill="FFFFFF"/>
            <w:hideMark/>
            <w:tcPrChange w:id="162" w:author="Author">
              <w:tcPr>
                <w:tcW w:w="2898" w:type="dxa"/>
                <w:gridSpan w:val="2"/>
                <w:tcBorders>
                  <w:top w:val="single" w:sz="4" w:space="0" w:color="auto"/>
                  <w:left w:val="nil"/>
                  <w:bottom w:val="single" w:sz="4" w:space="0" w:color="auto"/>
                  <w:right w:val="single" w:sz="4" w:space="0" w:color="auto"/>
                </w:tcBorders>
                <w:shd w:val="clear" w:color="000000" w:fill="FFFFFF"/>
                <w:hideMark/>
              </w:tcPr>
            </w:tcPrChange>
          </w:tcPr>
          <w:p w:rsidR="00B16F9F" w:rsidRPr="003C022A" w:rsidRDefault="00B16F9F" w:rsidP="003D0E82">
            <w:pPr>
              <w:rPr>
                <w:sz w:val="20"/>
                <w:lang w:val="en-US"/>
              </w:rPr>
            </w:pPr>
            <w:r w:rsidRPr="003C022A">
              <w:rPr>
                <w:sz w:val="20"/>
                <w:lang w:val="en-US"/>
              </w:rPr>
              <w:t xml:space="preserve">Risk Margin </w:t>
            </w:r>
          </w:p>
        </w:tc>
        <w:tc>
          <w:tcPr>
            <w:tcW w:w="4619" w:type="dxa"/>
            <w:gridSpan w:val="2"/>
            <w:tcBorders>
              <w:top w:val="single" w:sz="4" w:space="0" w:color="auto"/>
              <w:left w:val="nil"/>
              <w:bottom w:val="single" w:sz="4" w:space="0" w:color="auto"/>
              <w:right w:val="single" w:sz="4" w:space="0" w:color="auto"/>
            </w:tcBorders>
            <w:shd w:val="clear" w:color="000000" w:fill="FFFFFF"/>
            <w:hideMark/>
            <w:tcPrChange w:id="163" w:author="Author">
              <w:tcPr>
                <w:tcW w:w="4619" w:type="dxa"/>
                <w:gridSpan w:val="3"/>
                <w:tcBorders>
                  <w:top w:val="single" w:sz="4" w:space="0" w:color="auto"/>
                  <w:left w:val="nil"/>
                  <w:bottom w:val="single" w:sz="4" w:space="0" w:color="auto"/>
                  <w:right w:val="single" w:sz="4" w:space="0" w:color="auto"/>
                </w:tcBorders>
                <w:shd w:val="clear" w:color="000000" w:fill="FFFFFF"/>
                <w:hideMark/>
              </w:tcPr>
            </w:tcPrChange>
          </w:tcPr>
          <w:p w:rsidR="00B16F9F" w:rsidRDefault="00B16F9F">
            <w:pPr>
              <w:rPr>
                <w:sz w:val="20"/>
                <w:lang w:val="en-US"/>
              </w:rPr>
            </w:pPr>
            <w:r w:rsidRPr="003C022A">
              <w:rPr>
                <w:sz w:val="20"/>
                <w:lang w:val="en-US"/>
              </w:rPr>
              <w:t>Amount of the transitional on Technical Provisions allocated to the risk margin, per L</w:t>
            </w:r>
            <w:r>
              <w:rPr>
                <w:sz w:val="20"/>
                <w:lang w:val="en-US"/>
              </w:rPr>
              <w:t xml:space="preserve">ine </w:t>
            </w:r>
            <w:r w:rsidRPr="003C022A">
              <w:rPr>
                <w:sz w:val="20"/>
                <w:lang w:val="en-US"/>
              </w:rPr>
              <w:t>o</w:t>
            </w:r>
            <w:r>
              <w:rPr>
                <w:sz w:val="20"/>
                <w:lang w:val="en-US"/>
              </w:rPr>
              <w:t xml:space="preserve">f </w:t>
            </w:r>
            <w:r w:rsidRPr="003C022A">
              <w:rPr>
                <w:sz w:val="20"/>
                <w:lang w:val="en-US"/>
              </w:rPr>
              <w:t>B</w:t>
            </w:r>
            <w:r>
              <w:rPr>
                <w:sz w:val="20"/>
                <w:lang w:val="en-US"/>
              </w:rPr>
              <w:t>usiness</w:t>
            </w:r>
            <w:r w:rsidRPr="003C022A">
              <w:rPr>
                <w:sz w:val="20"/>
                <w:lang w:val="en-US"/>
              </w:rPr>
              <w:br/>
            </w:r>
          </w:p>
          <w:p w:rsidR="00B16F9F" w:rsidRPr="003C022A" w:rsidRDefault="00B16F9F">
            <w:pPr>
              <w:rPr>
                <w:sz w:val="20"/>
                <w:lang w:val="en-US"/>
              </w:rPr>
            </w:pPr>
            <w:r>
              <w:rPr>
                <w:sz w:val="20"/>
                <w:lang w:val="en-US"/>
              </w:rPr>
              <w:t>This value shall be reported as a negative value.</w:t>
            </w:r>
          </w:p>
        </w:tc>
      </w:tr>
      <w:tr w:rsidR="00B16F9F" w:rsidRPr="003C022A" w:rsidTr="00440FD2">
        <w:trPr>
          <w:trHeight w:val="990"/>
        </w:trPr>
        <w:tc>
          <w:tcPr>
            <w:tcW w:w="2352" w:type="dxa"/>
            <w:tcBorders>
              <w:top w:val="nil"/>
              <w:left w:val="single" w:sz="4" w:space="0" w:color="auto"/>
              <w:bottom w:val="single" w:sz="4" w:space="0" w:color="auto"/>
              <w:right w:val="single" w:sz="4" w:space="0" w:color="auto"/>
            </w:tcBorders>
            <w:shd w:val="clear" w:color="000000" w:fill="FFFFFF"/>
            <w:hideMark/>
          </w:tcPr>
          <w:p w:rsidR="00B16F9F" w:rsidRPr="003C022A" w:rsidRDefault="00B16F9F" w:rsidP="003D0E82">
            <w:pPr>
              <w:rPr>
                <w:sz w:val="20"/>
              </w:rPr>
            </w:pPr>
            <w:r w:rsidRPr="003C022A">
              <w:rPr>
                <w:sz w:val="20"/>
              </w:rPr>
              <w:t>C0150/R0130</w:t>
            </w:r>
          </w:p>
          <w:p w:rsidR="00B16F9F" w:rsidRPr="003C022A" w:rsidRDefault="00B16F9F" w:rsidP="003D0E82">
            <w:pPr>
              <w:rPr>
                <w:sz w:val="20"/>
              </w:rPr>
            </w:pPr>
          </w:p>
        </w:tc>
        <w:tc>
          <w:tcPr>
            <w:tcW w:w="2898" w:type="dxa"/>
            <w:tcBorders>
              <w:top w:val="nil"/>
              <w:left w:val="nil"/>
              <w:bottom w:val="single" w:sz="4" w:space="0" w:color="auto"/>
              <w:right w:val="single" w:sz="4" w:space="0" w:color="auto"/>
            </w:tcBorders>
            <w:shd w:val="clear" w:color="000000" w:fill="FFFFFF"/>
            <w:hideMark/>
          </w:tcPr>
          <w:p w:rsidR="00B16F9F" w:rsidRPr="003C022A" w:rsidRDefault="00B16F9F" w:rsidP="003D0E82">
            <w:pPr>
              <w:rPr>
                <w:sz w:val="20"/>
              </w:rPr>
            </w:pPr>
            <w:r w:rsidRPr="003C022A">
              <w:rPr>
                <w:sz w:val="20"/>
                <w:lang w:val="en-US"/>
              </w:rPr>
              <w:t xml:space="preserve">Risk Margin - Total (Life other than health insurance, </w:t>
            </w:r>
            <w:del w:id="164" w:author="Author">
              <w:r w:rsidRPr="003C022A" w:rsidDel="00D7489A">
                <w:rPr>
                  <w:sz w:val="20"/>
                  <w:lang w:val="en-US"/>
                </w:rPr>
                <w:delText>incl.</w:delText>
              </w:r>
            </w:del>
            <w:ins w:id="165" w:author="Author">
              <w:r>
                <w:rPr>
                  <w:sz w:val="20"/>
                  <w:lang w:val="en-US"/>
                </w:rPr>
                <w:t>including</w:t>
              </w:r>
            </w:ins>
            <w:r w:rsidRPr="003C022A">
              <w:rPr>
                <w:sz w:val="20"/>
                <w:lang w:val="en-US"/>
              </w:rPr>
              <w:t xml:space="preserve"> </w:t>
            </w:r>
            <w:r w:rsidRPr="003C022A">
              <w:rPr>
                <w:sz w:val="20"/>
              </w:rPr>
              <w:t>Unit-Linked)</w:t>
            </w:r>
          </w:p>
        </w:tc>
        <w:tc>
          <w:tcPr>
            <w:tcW w:w="4619" w:type="dxa"/>
            <w:gridSpan w:val="2"/>
            <w:tcBorders>
              <w:top w:val="nil"/>
              <w:left w:val="nil"/>
              <w:bottom w:val="single" w:sz="4" w:space="0" w:color="auto"/>
              <w:right w:val="single" w:sz="4" w:space="0" w:color="auto"/>
            </w:tcBorders>
            <w:shd w:val="clear" w:color="000000" w:fill="FFFFFF"/>
            <w:hideMark/>
          </w:tcPr>
          <w:p w:rsidR="00B16F9F" w:rsidRPr="003C022A" w:rsidRDefault="00B16F9F" w:rsidP="003D0E82">
            <w:pPr>
              <w:rPr>
                <w:sz w:val="20"/>
              </w:rPr>
            </w:pPr>
            <w:r>
              <w:rPr>
                <w:sz w:val="20"/>
                <w:lang w:val="en-US"/>
              </w:rPr>
              <w:t>Total a</w:t>
            </w:r>
            <w:r w:rsidRPr="003C022A">
              <w:rPr>
                <w:sz w:val="20"/>
                <w:lang w:val="en-US"/>
              </w:rPr>
              <w:t xml:space="preserve">mount of the transitional on Technical Provisions allocated to the risk margin for Life other than health insurance, </w:t>
            </w:r>
            <w:del w:id="166" w:author="Author">
              <w:r w:rsidRPr="003C022A" w:rsidDel="00D7489A">
                <w:rPr>
                  <w:sz w:val="20"/>
                  <w:lang w:val="en-US"/>
                </w:rPr>
                <w:delText>incl.</w:delText>
              </w:r>
            </w:del>
            <w:ins w:id="167" w:author="Author">
              <w:r>
                <w:rPr>
                  <w:sz w:val="20"/>
                  <w:lang w:val="en-US"/>
                </w:rPr>
                <w:t>including</w:t>
              </w:r>
            </w:ins>
            <w:r w:rsidRPr="003C022A">
              <w:rPr>
                <w:sz w:val="20"/>
                <w:lang w:val="en-US"/>
              </w:rPr>
              <w:t xml:space="preserve"> </w:t>
            </w:r>
            <w:r w:rsidRPr="003C022A">
              <w:rPr>
                <w:sz w:val="20"/>
              </w:rPr>
              <w:t>Unit-Linked</w:t>
            </w:r>
          </w:p>
          <w:p w:rsidR="00B16F9F" w:rsidRDefault="00B16F9F" w:rsidP="003D0E82">
            <w:pPr>
              <w:rPr>
                <w:sz w:val="20"/>
              </w:rPr>
            </w:pPr>
          </w:p>
          <w:p w:rsidR="00B16F9F" w:rsidRPr="003C022A" w:rsidRDefault="00B16F9F">
            <w:pPr>
              <w:rPr>
                <w:sz w:val="20"/>
              </w:rPr>
            </w:pPr>
            <w:r>
              <w:rPr>
                <w:sz w:val="20"/>
                <w:lang w:val="en-US"/>
              </w:rPr>
              <w:t>This value shall be reported as a negative value.</w:t>
            </w:r>
          </w:p>
        </w:tc>
      </w:tr>
      <w:tr w:rsidR="00B16F9F" w:rsidRPr="003C022A" w:rsidTr="00440FD2">
        <w:trPr>
          <w:trHeight w:val="570"/>
        </w:trPr>
        <w:tc>
          <w:tcPr>
            <w:tcW w:w="2352" w:type="dxa"/>
            <w:tcBorders>
              <w:top w:val="nil"/>
              <w:left w:val="single" w:sz="4" w:space="0" w:color="auto"/>
              <w:bottom w:val="single" w:sz="4" w:space="0" w:color="auto"/>
              <w:right w:val="single" w:sz="4" w:space="0" w:color="auto"/>
            </w:tcBorders>
            <w:shd w:val="clear" w:color="000000" w:fill="FFFFFF"/>
            <w:hideMark/>
          </w:tcPr>
          <w:p w:rsidR="00B16F9F" w:rsidRPr="003C022A" w:rsidRDefault="00B16F9F" w:rsidP="003D0E82">
            <w:pPr>
              <w:rPr>
                <w:sz w:val="20"/>
              </w:rPr>
            </w:pPr>
            <w:r w:rsidRPr="003C022A">
              <w:rPr>
                <w:sz w:val="20"/>
              </w:rPr>
              <w:t>C0210/R0130</w:t>
            </w:r>
          </w:p>
          <w:p w:rsidR="00B16F9F" w:rsidRPr="003C022A" w:rsidRDefault="00B16F9F" w:rsidP="003D0E82">
            <w:pPr>
              <w:rPr>
                <w:sz w:val="20"/>
              </w:rPr>
            </w:pPr>
          </w:p>
        </w:tc>
        <w:tc>
          <w:tcPr>
            <w:tcW w:w="2898" w:type="dxa"/>
            <w:tcBorders>
              <w:top w:val="nil"/>
              <w:left w:val="nil"/>
              <w:bottom w:val="single" w:sz="4" w:space="0" w:color="auto"/>
              <w:right w:val="single" w:sz="4" w:space="0" w:color="auto"/>
            </w:tcBorders>
            <w:shd w:val="clear" w:color="000000" w:fill="FFFFFF"/>
            <w:hideMark/>
          </w:tcPr>
          <w:p w:rsidR="00B16F9F" w:rsidRPr="003C022A" w:rsidRDefault="00B16F9F" w:rsidP="003D0E82">
            <w:pPr>
              <w:rPr>
                <w:sz w:val="20"/>
                <w:lang w:val="en-US"/>
              </w:rPr>
            </w:pPr>
            <w:r w:rsidRPr="003C022A">
              <w:rPr>
                <w:sz w:val="20"/>
                <w:lang w:val="en-US"/>
              </w:rPr>
              <w:t>Risk Margin - Total (Health similar to life insurance)</w:t>
            </w:r>
          </w:p>
        </w:tc>
        <w:tc>
          <w:tcPr>
            <w:tcW w:w="4619" w:type="dxa"/>
            <w:gridSpan w:val="2"/>
            <w:tcBorders>
              <w:top w:val="nil"/>
              <w:left w:val="nil"/>
              <w:bottom w:val="single" w:sz="4" w:space="0" w:color="auto"/>
              <w:right w:val="single" w:sz="4" w:space="0" w:color="auto"/>
            </w:tcBorders>
            <w:shd w:val="clear" w:color="000000" w:fill="FFFFFF"/>
            <w:hideMark/>
          </w:tcPr>
          <w:p w:rsidR="00B16F9F" w:rsidRPr="003C022A" w:rsidRDefault="00B16F9F" w:rsidP="003D0E82">
            <w:pPr>
              <w:rPr>
                <w:sz w:val="20"/>
                <w:lang w:val="en-US"/>
              </w:rPr>
            </w:pPr>
            <w:r>
              <w:rPr>
                <w:sz w:val="20"/>
                <w:lang w:val="en-US"/>
              </w:rPr>
              <w:t>Total a</w:t>
            </w:r>
            <w:r w:rsidRPr="003C022A">
              <w:rPr>
                <w:sz w:val="20"/>
                <w:lang w:val="en-US"/>
              </w:rPr>
              <w:t>mount of the transitional on Technical Provisions allocated to the risk margin for Health similar to life insurance)</w:t>
            </w:r>
          </w:p>
          <w:p w:rsidR="00B16F9F" w:rsidRDefault="00B16F9F" w:rsidP="003D0E82">
            <w:pPr>
              <w:rPr>
                <w:sz w:val="20"/>
                <w:lang w:val="en-US"/>
              </w:rPr>
            </w:pPr>
          </w:p>
          <w:p w:rsidR="00B16F9F" w:rsidRPr="003C022A" w:rsidRDefault="00B16F9F" w:rsidP="00921AD0">
            <w:pPr>
              <w:rPr>
                <w:sz w:val="20"/>
              </w:rPr>
            </w:pPr>
            <w:r>
              <w:rPr>
                <w:sz w:val="20"/>
                <w:lang w:val="en-US"/>
              </w:rPr>
              <w:t>This value shall be reported as a negative value.</w:t>
            </w:r>
          </w:p>
        </w:tc>
      </w:tr>
      <w:tr w:rsidR="00B16F9F" w:rsidRPr="003C022A" w:rsidTr="00440FD2">
        <w:trPr>
          <w:trHeight w:val="285"/>
        </w:trPr>
        <w:tc>
          <w:tcPr>
            <w:tcW w:w="9869" w:type="dxa"/>
            <w:gridSpan w:val="4"/>
            <w:tcBorders>
              <w:top w:val="nil"/>
              <w:left w:val="nil"/>
              <w:bottom w:val="nil"/>
              <w:right w:val="nil"/>
            </w:tcBorders>
            <w:shd w:val="clear" w:color="000000" w:fill="FFFFFF"/>
            <w:vAlign w:val="bottom"/>
            <w:hideMark/>
          </w:tcPr>
          <w:p w:rsidR="00B16F9F" w:rsidRPr="003C022A" w:rsidRDefault="00B16F9F" w:rsidP="00440FD2">
            <w:pPr>
              <w:rPr>
                <w:b/>
                <w:bCs/>
                <w:sz w:val="20"/>
              </w:rPr>
            </w:pPr>
          </w:p>
          <w:p w:rsidR="00B16F9F" w:rsidRPr="003C022A" w:rsidRDefault="00B16F9F" w:rsidP="00440FD2">
            <w:pPr>
              <w:rPr>
                <w:b/>
                <w:bCs/>
                <w:sz w:val="20"/>
              </w:rPr>
            </w:pPr>
            <w:r w:rsidRPr="00440FD2">
              <w:rPr>
                <w:b/>
                <w:bCs/>
                <w:sz w:val="20"/>
              </w:rPr>
              <w:t> </w:t>
            </w:r>
            <w:r w:rsidRPr="003C022A">
              <w:rPr>
                <w:b/>
                <w:bCs/>
                <w:i/>
                <w:iCs/>
                <w:sz w:val="20"/>
              </w:rPr>
              <w:t>Technical provisions – Total</w:t>
            </w:r>
          </w:p>
          <w:p w:rsidR="00B16F9F" w:rsidRPr="00440FD2" w:rsidRDefault="00B16F9F" w:rsidP="002A2919">
            <w:pPr>
              <w:rPr>
                <w:b/>
                <w:bCs/>
                <w:i/>
                <w:iCs/>
                <w:sz w:val="20"/>
              </w:rPr>
            </w:pPr>
          </w:p>
        </w:tc>
      </w:tr>
      <w:tr w:rsidR="00B16F9F" w:rsidRPr="003C022A" w:rsidTr="00440FD2">
        <w:trPr>
          <w:trHeight w:val="990"/>
        </w:trPr>
        <w:tc>
          <w:tcPr>
            <w:tcW w:w="2352" w:type="dxa"/>
            <w:tcBorders>
              <w:top w:val="single" w:sz="4" w:space="0" w:color="auto"/>
              <w:left w:val="single" w:sz="4" w:space="0" w:color="auto"/>
              <w:bottom w:val="single" w:sz="4" w:space="0" w:color="auto"/>
              <w:right w:val="single" w:sz="4" w:space="0" w:color="auto"/>
            </w:tcBorders>
            <w:shd w:val="clear" w:color="000000" w:fill="FFFFFF"/>
            <w:hideMark/>
          </w:tcPr>
          <w:p w:rsidR="00B16F9F" w:rsidRPr="00440FD2" w:rsidRDefault="00B16F9F">
            <w:pPr>
              <w:rPr>
                <w:sz w:val="20"/>
                <w:lang w:val="pt-PT"/>
              </w:rPr>
            </w:pPr>
            <w:r w:rsidRPr="00440FD2">
              <w:rPr>
                <w:sz w:val="20"/>
                <w:lang w:val="pt-PT"/>
              </w:rPr>
              <w:t>C0020, C0030, C0060, C0090, C0100, C0160, C0190, C0200/R0200</w:t>
            </w:r>
          </w:p>
          <w:p w:rsidR="00B16F9F" w:rsidRPr="00440FD2" w:rsidRDefault="00B16F9F" w:rsidP="00562DC5">
            <w:pPr>
              <w:rPr>
                <w:sz w:val="20"/>
                <w:lang w:val="pt-PT"/>
              </w:rPr>
            </w:pPr>
            <w:r w:rsidRPr="00440FD2">
              <w:rPr>
                <w:sz w:val="20"/>
                <w:lang w:val="pt-PT"/>
              </w:rPr>
              <w:t>(F1-</w:t>
            </w:r>
            <w:del w:id="168" w:author="Author">
              <w:r w:rsidRPr="00440FD2" w:rsidDel="00562DC5">
                <w:rPr>
                  <w:sz w:val="20"/>
                  <w:lang w:val="pt-PT"/>
                </w:rPr>
                <w:delText>F14</w:delText>
              </w:r>
            </w:del>
            <w:ins w:id="169" w:author="Author">
              <w:r w:rsidR="00562DC5" w:rsidRPr="00440FD2">
                <w:rPr>
                  <w:sz w:val="20"/>
                  <w:lang w:val="pt-PT"/>
                </w:rPr>
                <w:t>F1</w:t>
              </w:r>
              <w:r w:rsidR="00562DC5">
                <w:rPr>
                  <w:sz w:val="20"/>
                  <w:lang w:val="pt-PT"/>
                </w:rPr>
                <w:t>3</w:t>
              </w:r>
            </w:ins>
            <w:r w:rsidRPr="00440FD2">
              <w:rPr>
                <w:sz w:val="20"/>
                <w:lang w:val="pt-PT"/>
              </w:rPr>
              <w:t>)</w:t>
            </w:r>
          </w:p>
        </w:tc>
        <w:tc>
          <w:tcPr>
            <w:tcW w:w="2898" w:type="dxa"/>
            <w:tcBorders>
              <w:top w:val="single" w:sz="4" w:space="0" w:color="auto"/>
              <w:left w:val="nil"/>
              <w:bottom w:val="single" w:sz="4" w:space="0" w:color="auto"/>
              <w:right w:val="single" w:sz="4" w:space="0" w:color="auto"/>
            </w:tcBorders>
            <w:shd w:val="clear" w:color="000000" w:fill="FFFFFF"/>
            <w:hideMark/>
          </w:tcPr>
          <w:p w:rsidR="00B16F9F" w:rsidRPr="00440FD2" w:rsidRDefault="00B16F9F" w:rsidP="00D50A11">
            <w:pPr>
              <w:rPr>
                <w:sz w:val="20"/>
                <w:lang w:val="en-US"/>
              </w:rPr>
            </w:pPr>
            <w:r w:rsidRPr="00440FD2">
              <w:rPr>
                <w:sz w:val="20"/>
                <w:lang w:val="en-US"/>
              </w:rPr>
              <w:t xml:space="preserve">Technical Provisions - Total </w:t>
            </w:r>
          </w:p>
        </w:tc>
        <w:tc>
          <w:tcPr>
            <w:tcW w:w="4619" w:type="dxa"/>
            <w:gridSpan w:val="2"/>
            <w:tcBorders>
              <w:top w:val="single" w:sz="4" w:space="0" w:color="auto"/>
              <w:left w:val="nil"/>
              <w:bottom w:val="single" w:sz="4" w:space="0" w:color="auto"/>
              <w:right w:val="single" w:sz="4" w:space="0" w:color="auto"/>
            </w:tcBorders>
            <w:shd w:val="clear" w:color="000000" w:fill="FFFFFF"/>
            <w:hideMark/>
          </w:tcPr>
          <w:p w:rsidR="00B16F9F" w:rsidRPr="00440FD2" w:rsidRDefault="00B16F9F" w:rsidP="00B16F9F">
            <w:pPr>
              <w:rPr>
                <w:sz w:val="20"/>
              </w:rPr>
            </w:pPr>
            <w:r w:rsidRPr="003C022A">
              <w:rPr>
                <w:sz w:val="20"/>
                <w:lang w:val="en-US"/>
              </w:rPr>
              <w:t>Total amount of Technical Provisions for each LoB</w:t>
            </w:r>
            <w:ins w:id="170" w:author="Author">
              <w:r>
                <w:rPr>
                  <w:sz w:val="20"/>
                  <w:lang w:val="en-US"/>
                </w:rPr>
                <w:t>, including technical provisions calculated as a whole and after the transitional on technical provisions</w:t>
              </w:r>
            </w:ins>
            <w:r>
              <w:rPr>
                <w:sz w:val="20"/>
              </w:rPr>
              <w:t>.</w:t>
            </w:r>
          </w:p>
        </w:tc>
      </w:tr>
      <w:tr w:rsidR="00B16F9F" w:rsidRPr="003C022A" w:rsidTr="00440FD2">
        <w:trPr>
          <w:trHeight w:val="975"/>
        </w:trPr>
        <w:tc>
          <w:tcPr>
            <w:tcW w:w="2352" w:type="dxa"/>
            <w:tcBorders>
              <w:top w:val="nil"/>
              <w:left w:val="single" w:sz="4" w:space="0" w:color="auto"/>
              <w:bottom w:val="single" w:sz="4" w:space="0" w:color="auto"/>
              <w:right w:val="single" w:sz="4" w:space="0" w:color="auto"/>
            </w:tcBorders>
            <w:shd w:val="clear" w:color="000000" w:fill="FFFFFF"/>
            <w:hideMark/>
          </w:tcPr>
          <w:p w:rsidR="00B16F9F" w:rsidRPr="003C022A" w:rsidRDefault="00B16F9F">
            <w:pPr>
              <w:rPr>
                <w:sz w:val="20"/>
              </w:rPr>
            </w:pPr>
            <w:r w:rsidRPr="00440FD2">
              <w:rPr>
                <w:sz w:val="20"/>
              </w:rPr>
              <w:t>C01</w:t>
            </w:r>
            <w:r w:rsidRPr="003C022A">
              <w:rPr>
                <w:sz w:val="20"/>
              </w:rPr>
              <w:t>5</w:t>
            </w:r>
            <w:r w:rsidRPr="00440FD2">
              <w:rPr>
                <w:sz w:val="20"/>
              </w:rPr>
              <w:t>0/R0</w:t>
            </w:r>
            <w:r w:rsidRPr="003C022A">
              <w:rPr>
                <w:sz w:val="20"/>
              </w:rPr>
              <w:t>2</w:t>
            </w:r>
            <w:r w:rsidRPr="00440FD2">
              <w:rPr>
                <w:sz w:val="20"/>
              </w:rPr>
              <w:t>00</w:t>
            </w:r>
          </w:p>
          <w:p w:rsidR="00B16F9F" w:rsidRPr="00440FD2" w:rsidRDefault="00B16F9F">
            <w:pPr>
              <w:rPr>
                <w:sz w:val="20"/>
              </w:rPr>
            </w:pPr>
            <w:r w:rsidRPr="003C022A">
              <w:rPr>
                <w:sz w:val="20"/>
              </w:rPr>
              <w:t>(F9)</w:t>
            </w:r>
          </w:p>
        </w:tc>
        <w:tc>
          <w:tcPr>
            <w:tcW w:w="2898" w:type="dxa"/>
            <w:tcBorders>
              <w:top w:val="nil"/>
              <w:left w:val="nil"/>
              <w:bottom w:val="single" w:sz="4" w:space="0" w:color="auto"/>
              <w:right w:val="single" w:sz="4" w:space="0" w:color="auto"/>
            </w:tcBorders>
            <w:shd w:val="clear" w:color="000000" w:fill="FFFFFF"/>
            <w:hideMark/>
          </w:tcPr>
          <w:p w:rsidR="00B16F9F" w:rsidRPr="00440FD2" w:rsidRDefault="00B16F9F" w:rsidP="00257187">
            <w:pPr>
              <w:rPr>
                <w:sz w:val="20"/>
              </w:rPr>
            </w:pPr>
            <w:r w:rsidRPr="00440FD2">
              <w:rPr>
                <w:sz w:val="20"/>
                <w:lang w:val="en-US"/>
              </w:rPr>
              <w:t xml:space="preserve">Technical Provisions - Total - Total (Life other than health insurance, </w:t>
            </w:r>
            <w:del w:id="171" w:author="Author">
              <w:r w:rsidRPr="00440FD2" w:rsidDel="00D7489A">
                <w:rPr>
                  <w:sz w:val="20"/>
                  <w:lang w:val="en-US"/>
                </w:rPr>
                <w:delText>incl.</w:delText>
              </w:r>
            </w:del>
            <w:ins w:id="172" w:author="Author">
              <w:r>
                <w:rPr>
                  <w:sz w:val="20"/>
                  <w:lang w:val="en-US"/>
                </w:rPr>
                <w:t>including</w:t>
              </w:r>
            </w:ins>
            <w:r w:rsidRPr="00440FD2">
              <w:rPr>
                <w:sz w:val="20"/>
                <w:lang w:val="en-US"/>
              </w:rPr>
              <w:t xml:space="preserve"> </w:t>
            </w:r>
            <w:r w:rsidRPr="00440FD2">
              <w:rPr>
                <w:sz w:val="20"/>
              </w:rPr>
              <w:t>Unit-Linked)</w:t>
            </w:r>
          </w:p>
        </w:tc>
        <w:tc>
          <w:tcPr>
            <w:tcW w:w="4619" w:type="dxa"/>
            <w:gridSpan w:val="2"/>
            <w:tcBorders>
              <w:top w:val="nil"/>
              <w:left w:val="nil"/>
              <w:bottom w:val="single" w:sz="4" w:space="0" w:color="auto"/>
              <w:right w:val="single" w:sz="4" w:space="0" w:color="auto"/>
            </w:tcBorders>
            <w:shd w:val="clear" w:color="000000" w:fill="FFFFFF"/>
            <w:hideMark/>
          </w:tcPr>
          <w:p w:rsidR="00B16F9F" w:rsidRPr="00440FD2" w:rsidRDefault="00B16F9F" w:rsidP="00B16F9F">
            <w:pPr>
              <w:rPr>
                <w:sz w:val="20"/>
              </w:rPr>
            </w:pPr>
            <w:r w:rsidRPr="003C022A">
              <w:rPr>
                <w:sz w:val="20"/>
                <w:lang w:val="en-US"/>
              </w:rPr>
              <w:t xml:space="preserve">Total amount of Technical Provisions for Life other than health insurance, </w:t>
            </w:r>
            <w:proofErr w:type="gramStart"/>
            <w:r w:rsidRPr="003C022A">
              <w:rPr>
                <w:sz w:val="20"/>
                <w:lang w:val="en-US"/>
              </w:rPr>
              <w:t xml:space="preserve">including  </w:t>
            </w:r>
            <w:r w:rsidRPr="00440FD2">
              <w:rPr>
                <w:sz w:val="20"/>
                <w:lang w:val="en-US"/>
              </w:rPr>
              <w:t>Unit</w:t>
            </w:r>
            <w:proofErr w:type="gramEnd"/>
            <w:r w:rsidRPr="00440FD2">
              <w:rPr>
                <w:sz w:val="20"/>
                <w:lang w:val="en-US"/>
              </w:rPr>
              <w:t>-Linked</w:t>
            </w:r>
            <w:ins w:id="173" w:author="Author">
              <w:r>
                <w:rPr>
                  <w:sz w:val="20"/>
                  <w:lang w:val="en-US"/>
                </w:rPr>
                <w:t>, including technical provisions calculated as a whole and after the transitional on technical provisions</w:t>
              </w:r>
            </w:ins>
            <w:r w:rsidRPr="00440FD2">
              <w:rPr>
                <w:sz w:val="20"/>
              </w:rPr>
              <w:t>.</w:t>
            </w:r>
          </w:p>
        </w:tc>
      </w:tr>
      <w:tr w:rsidR="00B16F9F" w:rsidRPr="003C022A" w:rsidTr="00440FD2">
        <w:trPr>
          <w:trHeight w:val="975"/>
        </w:trPr>
        <w:tc>
          <w:tcPr>
            <w:tcW w:w="2352" w:type="dxa"/>
            <w:tcBorders>
              <w:top w:val="nil"/>
              <w:left w:val="single" w:sz="4" w:space="0" w:color="auto"/>
              <w:bottom w:val="single" w:sz="4" w:space="0" w:color="auto"/>
              <w:right w:val="single" w:sz="4" w:space="0" w:color="auto"/>
            </w:tcBorders>
            <w:shd w:val="clear" w:color="000000" w:fill="FFFFFF"/>
            <w:hideMark/>
          </w:tcPr>
          <w:p w:rsidR="00B16F9F" w:rsidRPr="003C022A" w:rsidRDefault="00B16F9F" w:rsidP="00342A58">
            <w:pPr>
              <w:rPr>
                <w:sz w:val="20"/>
              </w:rPr>
            </w:pPr>
            <w:r w:rsidRPr="00440FD2">
              <w:rPr>
                <w:sz w:val="20"/>
              </w:rPr>
              <w:t>C0</w:t>
            </w:r>
            <w:r w:rsidRPr="003C022A">
              <w:rPr>
                <w:sz w:val="20"/>
              </w:rPr>
              <w:t>21</w:t>
            </w:r>
            <w:r w:rsidRPr="00440FD2">
              <w:rPr>
                <w:sz w:val="20"/>
              </w:rPr>
              <w:t>0/R0</w:t>
            </w:r>
            <w:r w:rsidRPr="003C022A">
              <w:rPr>
                <w:sz w:val="20"/>
              </w:rPr>
              <w:t>2</w:t>
            </w:r>
            <w:r w:rsidRPr="00440FD2">
              <w:rPr>
                <w:sz w:val="20"/>
              </w:rPr>
              <w:t>00</w:t>
            </w:r>
          </w:p>
          <w:p w:rsidR="00B16F9F" w:rsidRPr="00440FD2" w:rsidRDefault="00B16F9F" w:rsidP="00342A58">
            <w:pPr>
              <w:rPr>
                <w:sz w:val="20"/>
              </w:rPr>
            </w:pPr>
            <w:r w:rsidRPr="003C022A">
              <w:rPr>
                <w:sz w:val="20"/>
              </w:rPr>
              <w:t>(F14)</w:t>
            </w:r>
          </w:p>
        </w:tc>
        <w:tc>
          <w:tcPr>
            <w:tcW w:w="2898" w:type="dxa"/>
            <w:tcBorders>
              <w:top w:val="nil"/>
              <w:left w:val="nil"/>
              <w:bottom w:val="single" w:sz="4" w:space="0" w:color="auto"/>
              <w:right w:val="single" w:sz="4" w:space="0" w:color="auto"/>
            </w:tcBorders>
            <w:shd w:val="clear" w:color="000000" w:fill="FFFFFF"/>
            <w:hideMark/>
          </w:tcPr>
          <w:p w:rsidR="00B16F9F" w:rsidRPr="00440FD2" w:rsidRDefault="00B16F9F" w:rsidP="00257187">
            <w:pPr>
              <w:rPr>
                <w:sz w:val="20"/>
                <w:lang w:val="en-US"/>
              </w:rPr>
            </w:pPr>
            <w:r w:rsidRPr="00440FD2">
              <w:rPr>
                <w:sz w:val="20"/>
                <w:lang w:val="en-US"/>
              </w:rPr>
              <w:t>Technical Provisions - Total - Total (Health similar to life insurance)</w:t>
            </w:r>
          </w:p>
        </w:tc>
        <w:tc>
          <w:tcPr>
            <w:tcW w:w="4619" w:type="dxa"/>
            <w:gridSpan w:val="2"/>
            <w:tcBorders>
              <w:top w:val="nil"/>
              <w:left w:val="nil"/>
              <w:bottom w:val="single" w:sz="4" w:space="0" w:color="auto"/>
              <w:right w:val="single" w:sz="4" w:space="0" w:color="auto"/>
            </w:tcBorders>
            <w:shd w:val="clear" w:color="000000" w:fill="FFFFFF"/>
            <w:hideMark/>
          </w:tcPr>
          <w:p w:rsidR="00B16F9F" w:rsidRPr="00965080" w:rsidRDefault="00B16F9F" w:rsidP="00B16F9F">
            <w:pPr>
              <w:rPr>
                <w:sz w:val="20"/>
                <w:lang w:val="en-GB"/>
              </w:rPr>
            </w:pPr>
            <w:r w:rsidRPr="003C022A">
              <w:rPr>
                <w:sz w:val="20"/>
                <w:lang w:val="en-US"/>
              </w:rPr>
              <w:t xml:space="preserve">Total amount of Technical Provisions for Health similar to life </w:t>
            </w:r>
            <w:r w:rsidRPr="00D47359">
              <w:rPr>
                <w:sz w:val="20"/>
                <w:lang w:val="en-US"/>
              </w:rPr>
              <w:t>insurance</w:t>
            </w:r>
            <w:ins w:id="174" w:author="Author">
              <w:r>
                <w:rPr>
                  <w:sz w:val="20"/>
                  <w:lang w:val="en-US"/>
                </w:rPr>
                <w:t>, including technical provisions calculated as a whole and after the transitional on technical provisions</w:t>
              </w:r>
            </w:ins>
            <w:r w:rsidRPr="00965080">
              <w:rPr>
                <w:sz w:val="20"/>
                <w:lang w:val="en-GB"/>
              </w:rPr>
              <w:t>.</w:t>
            </w:r>
          </w:p>
        </w:tc>
      </w:tr>
      <w:tr w:rsidR="00B16F9F" w:rsidRPr="003C022A" w:rsidTr="00440FD2">
        <w:trPr>
          <w:trHeight w:val="1107"/>
        </w:trPr>
        <w:tc>
          <w:tcPr>
            <w:tcW w:w="2352" w:type="dxa"/>
            <w:tcBorders>
              <w:top w:val="nil"/>
              <w:left w:val="single" w:sz="4" w:space="0" w:color="auto"/>
              <w:bottom w:val="single" w:sz="4" w:space="0" w:color="auto"/>
              <w:right w:val="single" w:sz="4" w:space="0" w:color="auto"/>
            </w:tcBorders>
            <w:shd w:val="clear" w:color="000000" w:fill="FFFFFF"/>
            <w:hideMark/>
          </w:tcPr>
          <w:p w:rsidR="00B16F9F" w:rsidRPr="003C022A" w:rsidRDefault="00B16F9F">
            <w:pPr>
              <w:rPr>
                <w:sz w:val="20"/>
              </w:rPr>
            </w:pPr>
            <w:r w:rsidRPr="003C022A">
              <w:rPr>
                <w:sz w:val="20"/>
              </w:rPr>
              <w:t>C0020, C0030, C0060, C0090, C0100, C0110, C0120, C0130, C0140, C0160, C0190, C0200</w:t>
            </w:r>
            <w:r w:rsidRPr="00440FD2">
              <w:rPr>
                <w:sz w:val="20"/>
              </w:rPr>
              <w:t>/R0</w:t>
            </w:r>
            <w:r w:rsidRPr="003C022A">
              <w:rPr>
                <w:sz w:val="20"/>
              </w:rPr>
              <w:t>2</w:t>
            </w:r>
            <w:r w:rsidRPr="00440FD2">
              <w:rPr>
                <w:sz w:val="20"/>
              </w:rPr>
              <w:t>10</w:t>
            </w:r>
          </w:p>
          <w:p w:rsidR="00B16F9F" w:rsidRPr="00440FD2" w:rsidRDefault="00B16F9F">
            <w:pPr>
              <w:rPr>
                <w:sz w:val="20"/>
              </w:rPr>
            </w:pPr>
            <w:r w:rsidRPr="003C022A">
              <w:rPr>
                <w:sz w:val="20"/>
              </w:rPr>
              <w:t>(FB1-FB14)</w:t>
            </w:r>
          </w:p>
        </w:tc>
        <w:tc>
          <w:tcPr>
            <w:tcW w:w="2898" w:type="dxa"/>
            <w:tcBorders>
              <w:top w:val="nil"/>
              <w:left w:val="nil"/>
              <w:bottom w:val="single" w:sz="4" w:space="0" w:color="auto"/>
              <w:right w:val="single" w:sz="4" w:space="0" w:color="auto"/>
            </w:tcBorders>
            <w:shd w:val="clear" w:color="000000" w:fill="FFFFFF"/>
            <w:hideMark/>
          </w:tcPr>
          <w:p w:rsidR="00B16F9F" w:rsidRPr="00440FD2" w:rsidRDefault="00B16F9F" w:rsidP="008B6066">
            <w:pPr>
              <w:rPr>
                <w:sz w:val="20"/>
                <w:lang w:val="en-US"/>
              </w:rPr>
            </w:pPr>
            <w:r w:rsidRPr="00440FD2">
              <w:rPr>
                <w:sz w:val="20"/>
                <w:lang w:val="en-US"/>
              </w:rPr>
              <w:t xml:space="preserve">Technical Provisions minus Recoverables from reinsurance/SPV and Finite Re – Total </w:t>
            </w:r>
          </w:p>
        </w:tc>
        <w:tc>
          <w:tcPr>
            <w:tcW w:w="4619" w:type="dxa"/>
            <w:gridSpan w:val="2"/>
            <w:tcBorders>
              <w:top w:val="nil"/>
              <w:left w:val="nil"/>
              <w:bottom w:val="single" w:sz="4" w:space="0" w:color="auto"/>
              <w:right w:val="single" w:sz="4" w:space="0" w:color="auto"/>
            </w:tcBorders>
            <w:shd w:val="clear" w:color="000000" w:fill="FFFFFF"/>
            <w:hideMark/>
          </w:tcPr>
          <w:p w:rsidR="00B16F9F" w:rsidRPr="00440FD2" w:rsidDel="005021E0" w:rsidRDefault="00B16F9F" w:rsidP="0019061B">
            <w:pPr>
              <w:rPr>
                <w:del w:id="175" w:author="Author"/>
                <w:sz w:val="20"/>
                <w:lang w:val="en-US"/>
              </w:rPr>
            </w:pPr>
            <w:r w:rsidRPr="003C022A">
              <w:rPr>
                <w:sz w:val="20"/>
                <w:lang w:val="en-US"/>
              </w:rPr>
              <w:t>Total amount of Technical Provisions minus Recoverables from reinsurance/SPV and Finite Re per each LoB</w:t>
            </w:r>
            <w:ins w:id="176" w:author="Author">
              <w:r>
                <w:rPr>
                  <w:sz w:val="20"/>
                  <w:lang w:val="en-US"/>
                </w:rPr>
                <w:t xml:space="preserve">, including technical provisions calculated as a whole and </w:t>
              </w:r>
            </w:ins>
            <w:del w:id="177" w:author="Author">
              <w:r w:rsidRPr="00440FD2" w:rsidDel="00155A65">
                <w:rPr>
                  <w:sz w:val="20"/>
                  <w:lang w:val="en-US"/>
                </w:rPr>
                <w:delText xml:space="preserve"> </w:delText>
              </w:r>
            </w:del>
            <w:ins w:id="178" w:author="Author">
              <w:r>
                <w:rPr>
                  <w:sz w:val="20"/>
                  <w:lang w:val="en-US"/>
                </w:rPr>
                <w:t>after the transitional on technical provisions.</w:t>
              </w:r>
            </w:ins>
          </w:p>
          <w:p w:rsidR="00B16F9F" w:rsidRPr="00440FD2" w:rsidDel="00155A65" w:rsidRDefault="00B16F9F" w:rsidP="0019061B">
            <w:pPr>
              <w:rPr>
                <w:del w:id="179" w:author="Author"/>
                <w:sz w:val="20"/>
                <w:lang w:val="en-US"/>
              </w:rPr>
            </w:pPr>
          </w:p>
          <w:p w:rsidR="00B16F9F" w:rsidRPr="00440FD2" w:rsidRDefault="00B16F9F" w:rsidP="0019061B">
            <w:pPr>
              <w:rPr>
                <w:sz w:val="20"/>
                <w:highlight w:val="cyan"/>
              </w:rPr>
            </w:pPr>
          </w:p>
          <w:p w:rsidR="00B16F9F" w:rsidRPr="00440FD2" w:rsidRDefault="00B16F9F" w:rsidP="00B46217">
            <w:pPr>
              <w:rPr>
                <w:sz w:val="20"/>
              </w:rPr>
            </w:pPr>
          </w:p>
        </w:tc>
      </w:tr>
      <w:tr w:rsidR="00B16F9F" w:rsidRPr="003C022A" w:rsidTr="00440FD2">
        <w:trPr>
          <w:trHeight w:val="694"/>
        </w:trPr>
        <w:tc>
          <w:tcPr>
            <w:tcW w:w="2352" w:type="dxa"/>
            <w:tcBorders>
              <w:top w:val="nil"/>
              <w:left w:val="single" w:sz="4" w:space="0" w:color="auto"/>
              <w:bottom w:val="single" w:sz="4" w:space="0" w:color="auto"/>
              <w:right w:val="single" w:sz="4" w:space="0" w:color="auto"/>
            </w:tcBorders>
            <w:shd w:val="clear" w:color="000000" w:fill="FFFFFF"/>
            <w:hideMark/>
          </w:tcPr>
          <w:p w:rsidR="00B16F9F" w:rsidRPr="003C022A" w:rsidRDefault="00B16F9F" w:rsidP="008B6066">
            <w:pPr>
              <w:rPr>
                <w:sz w:val="20"/>
              </w:rPr>
            </w:pPr>
            <w:r w:rsidRPr="00440FD2">
              <w:rPr>
                <w:sz w:val="20"/>
              </w:rPr>
              <w:t>C01</w:t>
            </w:r>
            <w:r w:rsidRPr="003C022A">
              <w:rPr>
                <w:sz w:val="20"/>
              </w:rPr>
              <w:t>5</w:t>
            </w:r>
            <w:r w:rsidRPr="00440FD2">
              <w:rPr>
                <w:sz w:val="20"/>
              </w:rPr>
              <w:t>0/R0</w:t>
            </w:r>
            <w:r w:rsidRPr="003C022A">
              <w:rPr>
                <w:sz w:val="20"/>
              </w:rPr>
              <w:t>2</w:t>
            </w:r>
            <w:r w:rsidRPr="00440FD2">
              <w:rPr>
                <w:sz w:val="20"/>
              </w:rPr>
              <w:t>10</w:t>
            </w:r>
          </w:p>
          <w:p w:rsidR="00B16F9F" w:rsidRPr="00440FD2" w:rsidRDefault="00B16F9F" w:rsidP="008B6066">
            <w:pPr>
              <w:rPr>
                <w:sz w:val="20"/>
              </w:rPr>
            </w:pPr>
            <w:r w:rsidRPr="003C022A">
              <w:rPr>
                <w:sz w:val="20"/>
              </w:rPr>
              <w:t>(FB9)</w:t>
            </w:r>
          </w:p>
        </w:tc>
        <w:tc>
          <w:tcPr>
            <w:tcW w:w="2898" w:type="dxa"/>
            <w:tcBorders>
              <w:top w:val="nil"/>
              <w:left w:val="nil"/>
              <w:bottom w:val="single" w:sz="4" w:space="0" w:color="auto"/>
              <w:right w:val="single" w:sz="4" w:space="0" w:color="auto"/>
            </w:tcBorders>
            <w:shd w:val="clear" w:color="000000" w:fill="FFFFFF"/>
            <w:hideMark/>
          </w:tcPr>
          <w:p w:rsidR="00B16F9F" w:rsidRPr="00440FD2" w:rsidRDefault="00B16F9F" w:rsidP="007A7639">
            <w:pPr>
              <w:rPr>
                <w:sz w:val="20"/>
                <w:lang w:val="en-US"/>
              </w:rPr>
            </w:pPr>
            <w:r w:rsidRPr="00440FD2">
              <w:rPr>
                <w:sz w:val="20"/>
                <w:lang w:val="en-US"/>
              </w:rPr>
              <w:t xml:space="preserve">Technical Provisions minus Recoverables from reinsurance/SPV and Finite Re – Total - Total (Life other than health insurance, </w:t>
            </w:r>
            <w:del w:id="180" w:author="Author">
              <w:r w:rsidRPr="00440FD2" w:rsidDel="00D7489A">
                <w:rPr>
                  <w:sz w:val="20"/>
                  <w:lang w:val="en-US"/>
                </w:rPr>
                <w:delText>incl.</w:delText>
              </w:r>
            </w:del>
            <w:ins w:id="181" w:author="Author">
              <w:r>
                <w:rPr>
                  <w:sz w:val="20"/>
                  <w:lang w:val="en-US"/>
                </w:rPr>
                <w:t>including</w:t>
              </w:r>
            </w:ins>
            <w:r w:rsidRPr="00440FD2">
              <w:rPr>
                <w:sz w:val="20"/>
                <w:lang w:val="en-US"/>
              </w:rPr>
              <w:t xml:space="preserve"> Unit-Linked)</w:t>
            </w:r>
          </w:p>
        </w:tc>
        <w:tc>
          <w:tcPr>
            <w:tcW w:w="4619" w:type="dxa"/>
            <w:gridSpan w:val="2"/>
            <w:tcBorders>
              <w:top w:val="nil"/>
              <w:left w:val="nil"/>
              <w:bottom w:val="single" w:sz="4" w:space="0" w:color="auto"/>
              <w:right w:val="single" w:sz="4" w:space="0" w:color="auto"/>
            </w:tcBorders>
            <w:shd w:val="clear" w:color="000000" w:fill="FFFFFF"/>
            <w:hideMark/>
          </w:tcPr>
          <w:p w:rsidR="00B16F9F" w:rsidRPr="00440FD2" w:rsidRDefault="00B16F9F" w:rsidP="00B16F9F">
            <w:pPr>
              <w:rPr>
                <w:sz w:val="20"/>
              </w:rPr>
            </w:pPr>
            <w:r w:rsidRPr="003C022A">
              <w:rPr>
                <w:sz w:val="20"/>
                <w:lang w:val="en-US"/>
              </w:rPr>
              <w:t xml:space="preserve">Total amount of Technical Provisions minus Recoverables from reinsurance/SPV and Finite Re for Life other than health insurance, </w:t>
            </w:r>
            <w:del w:id="182" w:author="Author">
              <w:r w:rsidRPr="003C022A" w:rsidDel="00D7489A">
                <w:rPr>
                  <w:sz w:val="20"/>
                  <w:lang w:val="en-US"/>
                </w:rPr>
                <w:delText>incl.</w:delText>
              </w:r>
            </w:del>
            <w:ins w:id="183" w:author="Author">
              <w:r>
                <w:rPr>
                  <w:sz w:val="20"/>
                  <w:lang w:val="en-US"/>
                </w:rPr>
                <w:t>including</w:t>
              </w:r>
            </w:ins>
            <w:r w:rsidRPr="003C022A">
              <w:rPr>
                <w:sz w:val="20"/>
                <w:lang w:val="en-US"/>
              </w:rPr>
              <w:t xml:space="preserve"> </w:t>
            </w:r>
            <w:r w:rsidRPr="008A3A2B">
              <w:rPr>
                <w:sz w:val="20"/>
                <w:lang w:val="en-GB"/>
                <w:rPrChange w:id="184" w:author="Author">
                  <w:rPr>
                    <w:sz w:val="20"/>
                    <w:lang w:val="pt-PT"/>
                  </w:rPr>
                </w:rPrChange>
              </w:rPr>
              <w:t>Unit-Linked</w:t>
            </w:r>
            <w:ins w:id="185" w:author="Author">
              <w:r w:rsidRPr="008A3A2B">
                <w:rPr>
                  <w:sz w:val="20"/>
                  <w:lang w:val="en-GB"/>
                  <w:rPrChange w:id="186" w:author="Author">
                    <w:rPr>
                      <w:sz w:val="20"/>
                      <w:lang w:val="pt-PT"/>
                    </w:rPr>
                  </w:rPrChange>
                </w:rPr>
                <w:t xml:space="preserve">, </w:t>
              </w:r>
              <w:r>
                <w:rPr>
                  <w:sz w:val="20"/>
                  <w:lang w:val="en-US"/>
                </w:rPr>
                <w:t>including technical provisions calculated as a whole and after the transitional on technical provisions</w:t>
              </w:r>
            </w:ins>
            <w:r w:rsidRPr="008A3A2B">
              <w:rPr>
                <w:sz w:val="20"/>
                <w:lang w:val="en-GB"/>
                <w:rPrChange w:id="187" w:author="Author">
                  <w:rPr>
                    <w:sz w:val="20"/>
                    <w:lang w:val="pt-PT"/>
                  </w:rPr>
                </w:rPrChange>
              </w:rPr>
              <w:t>.</w:t>
            </w:r>
          </w:p>
        </w:tc>
      </w:tr>
      <w:tr w:rsidR="00B16F9F" w:rsidRPr="003C022A" w:rsidTr="00440FD2">
        <w:trPr>
          <w:trHeight w:val="1282"/>
        </w:trPr>
        <w:tc>
          <w:tcPr>
            <w:tcW w:w="2352" w:type="dxa"/>
            <w:tcBorders>
              <w:top w:val="nil"/>
              <w:left w:val="single" w:sz="4" w:space="0" w:color="auto"/>
              <w:bottom w:val="single" w:sz="4" w:space="0" w:color="auto"/>
              <w:right w:val="single" w:sz="4" w:space="0" w:color="auto"/>
            </w:tcBorders>
            <w:shd w:val="clear" w:color="000000" w:fill="FFFFFF"/>
            <w:hideMark/>
          </w:tcPr>
          <w:p w:rsidR="00B16F9F" w:rsidRPr="003C022A" w:rsidRDefault="00B16F9F" w:rsidP="00092165">
            <w:pPr>
              <w:rPr>
                <w:sz w:val="20"/>
              </w:rPr>
            </w:pPr>
            <w:r w:rsidRPr="00440FD2">
              <w:rPr>
                <w:sz w:val="20"/>
              </w:rPr>
              <w:t>C0</w:t>
            </w:r>
            <w:r w:rsidRPr="003C022A">
              <w:rPr>
                <w:sz w:val="20"/>
              </w:rPr>
              <w:t>21</w:t>
            </w:r>
            <w:r w:rsidRPr="00440FD2">
              <w:rPr>
                <w:sz w:val="20"/>
              </w:rPr>
              <w:t>0/R0</w:t>
            </w:r>
            <w:r w:rsidRPr="003C022A">
              <w:rPr>
                <w:sz w:val="20"/>
              </w:rPr>
              <w:t>2</w:t>
            </w:r>
            <w:r w:rsidRPr="00440FD2">
              <w:rPr>
                <w:sz w:val="20"/>
              </w:rPr>
              <w:t>10</w:t>
            </w:r>
          </w:p>
          <w:p w:rsidR="00B16F9F" w:rsidRPr="00440FD2" w:rsidRDefault="00B16F9F" w:rsidP="00092165">
            <w:pPr>
              <w:rPr>
                <w:sz w:val="20"/>
              </w:rPr>
            </w:pPr>
            <w:r w:rsidRPr="003C022A">
              <w:rPr>
                <w:sz w:val="20"/>
              </w:rPr>
              <w:t>(FB14)</w:t>
            </w:r>
          </w:p>
        </w:tc>
        <w:tc>
          <w:tcPr>
            <w:tcW w:w="2898" w:type="dxa"/>
            <w:tcBorders>
              <w:top w:val="nil"/>
              <w:left w:val="nil"/>
              <w:bottom w:val="single" w:sz="4" w:space="0" w:color="auto"/>
              <w:right w:val="single" w:sz="4" w:space="0" w:color="auto"/>
            </w:tcBorders>
            <w:shd w:val="clear" w:color="000000" w:fill="FFFFFF"/>
            <w:hideMark/>
          </w:tcPr>
          <w:p w:rsidR="00B16F9F" w:rsidRPr="00440FD2" w:rsidRDefault="00B16F9F" w:rsidP="007A7639">
            <w:pPr>
              <w:rPr>
                <w:sz w:val="20"/>
                <w:lang w:val="en-US"/>
              </w:rPr>
            </w:pPr>
            <w:r w:rsidRPr="00440FD2">
              <w:rPr>
                <w:sz w:val="20"/>
                <w:lang w:val="en-US"/>
              </w:rPr>
              <w:t>Technical Provisions minus Recoverables from reinsurance/SPV and Finite Re – Total - Total (Health similar to life insurance)</w:t>
            </w:r>
          </w:p>
        </w:tc>
        <w:tc>
          <w:tcPr>
            <w:tcW w:w="4619" w:type="dxa"/>
            <w:gridSpan w:val="2"/>
            <w:tcBorders>
              <w:top w:val="nil"/>
              <w:left w:val="nil"/>
              <w:bottom w:val="single" w:sz="4" w:space="0" w:color="auto"/>
              <w:right w:val="single" w:sz="4" w:space="0" w:color="auto"/>
            </w:tcBorders>
            <w:shd w:val="clear" w:color="000000" w:fill="FFFFFF"/>
            <w:hideMark/>
          </w:tcPr>
          <w:p w:rsidR="00B16F9F" w:rsidRPr="00440FD2" w:rsidRDefault="00B16F9F" w:rsidP="00B16F9F">
            <w:pPr>
              <w:rPr>
                <w:sz w:val="20"/>
              </w:rPr>
            </w:pPr>
            <w:r w:rsidRPr="003C022A">
              <w:rPr>
                <w:sz w:val="20"/>
                <w:lang w:val="en-US"/>
              </w:rPr>
              <w:t>Total amount of Technical Provisions minus Recoverables from reinsurance/SPV and Finite Re for Health similar to life insurance</w:t>
            </w:r>
            <w:ins w:id="188" w:author="Author">
              <w:r>
                <w:rPr>
                  <w:sz w:val="20"/>
                  <w:lang w:val="en-US"/>
                </w:rPr>
                <w:t>, including technical provisions calculated as a whole and after the transitional on technical provisions</w:t>
              </w:r>
            </w:ins>
            <w:r>
              <w:rPr>
                <w:sz w:val="20"/>
                <w:lang w:val="en-US"/>
              </w:rPr>
              <w:t>.</w:t>
            </w:r>
          </w:p>
        </w:tc>
      </w:tr>
      <w:tr w:rsidR="00B16F9F" w:rsidRPr="003C022A" w:rsidTr="00440FD2">
        <w:trPr>
          <w:trHeight w:val="285"/>
        </w:trPr>
        <w:tc>
          <w:tcPr>
            <w:tcW w:w="9869" w:type="dxa"/>
            <w:gridSpan w:val="4"/>
            <w:tcBorders>
              <w:top w:val="nil"/>
              <w:left w:val="nil"/>
              <w:bottom w:val="nil"/>
              <w:right w:val="nil"/>
            </w:tcBorders>
            <w:shd w:val="clear" w:color="000000" w:fill="FFFFFF"/>
            <w:vAlign w:val="bottom"/>
            <w:hideMark/>
          </w:tcPr>
          <w:p w:rsidR="00B16F9F" w:rsidRPr="00440FD2" w:rsidRDefault="00B16F9F" w:rsidP="00440FD2">
            <w:pPr>
              <w:rPr>
                <w:b/>
                <w:bCs/>
                <w:sz w:val="20"/>
                <w:lang w:val="en-US"/>
              </w:rPr>
            </w:pPr>
            <w:r w:rsidRPr="00440FD2">
              <w:rPr>
                <w:b/>
                <w:bCs/>
                <w:sz w:val="20"/>
              </w:rPr>
              <w:t> </w:t>
            </w:r>
            <w:r w:rsidRPr="003C022A">
              <w:rPr>
                <w:b/>
                <w:bCs/>
                <w:i/>
                <w:iCs/>
                <w:sz w:val="20"/>
                <w:lang w:val="en-US"/>
              </w:rPr>
              <w:t>Best Estimate of products with a surrender option</w:t>
            </w:r>
          </w:p>
          <w:p w:rsidR="00B16F9F" w:rsidRPr="00440FD2" w:rsidRDefault="00B16F9F" w:rsidP="00FE23B3">
            <w:pPr>
              <w:rPr>
                <w:b/>
                <w:bCs/>
                <w:i/>
                <w:iCs/>
                <w:sz w:val="20"/>
                <w:lang w:val="en-US"/>
              </w:rPr>
            </w:pPr>
          </w:p>
        </w:tc>
      </w:tr>
      <w:tr w:rsidR="00B16F9F" w:rsidRPr="000B41E1" w:rsidTr="00440FD2">
        <w:trPr>
          <w:trHeight w:val="487"/>
        </w:trPr>
        <w:tc>
          <w:tcPr>
            <w:tcW w:w="2352" w:type="dxa"/>
            <w:tcBorders>
              <w:top w:val="single" w:sz="4" w:space="0" w:color="auto"/>
              <w:left w:val="single" w:sz="4" w:space="0" w:color="auto"/>
              <w:bottom w:val="single" w:sz="4" w:space="0" w:color="auto"/>
              <w:right w:val="single" w:sz="4" w:space="0" w:color="auto"/>
            </w:tcBorders>
            <w:shd w:val="clear" w:color="000000" w:fill="FFFFFF"/>
            <w:hideMark/>
          </w:tcPr>
          <w:p w:rsidR="00B16F9F" w:rsidRPr="00440FD2" w:rsidRDefault="00B16F9F" w:rsidP="006A3121">
            <w:pPr>
              <w:rPr>
                <w:sz w:val="20"/>
                <w:lang w:val="pt-PT"/>
              </w:rPr>
            </w:pPr>
            <w:r w:rsidRPr="00440FD2">
              <w:rPr>
                <w:sz w:val="20"/>
                <w:lang w:val="pt-PT"/>
              </w:rPr>
              <w:t>C0020, C0030, C0060, C0090, C0160, C0190, /R0220</w:t>
            </w:r>
          </w:p>
          <w:p w:rsidR="00B16F9F" w:rsidRPr="00440FD2" w:rsidRDefault="00B16F9F" w:rsidP="006A3121">
            <w:pPr>
              <w:rPr>
                <w:sz w:val="20"/>
                <w:lang w:val="pt-PT"/>
              </w:rPr>
            </w:pPr>
            <w:r w:rsidRPr="00440FD2">
              <w:rPr>
                <w:sz w:val="20"/>
                <w:lang w:val="pt-PT"/>
              </w:rPr>
              <w:t>(IA1-IA14)</w:t>
            </w:r>
          </w:p>
        </w:tc>
        <w:tc>
          <w:tcPr>
            <w:tcW w:w="2898" w:type="dxa"/>
            <w:tcBorders>
              <w:top w:val="single" w:sz="4" w:space="0" w:color="auto"/>
              <w:left w:val="nil"/>
              <w:bottom w:val="single" w:sz="4" w:space="0" w:color="auto"/>
              <w:right w:val="single" w:sz="4" w:space="0" w:color="auto"/>
            </w:tcBorders>
            <w:shd w:val="clear" w:color="000000" w:fill="FFFFFF"/>
            <w:hideMark/>
          </w:tcPr>
          <w:p w:rsidR="00B16F9F" w:rsidRPr="00440FD2" w:rsidRDefault="00B16F9F" w:rsidP="006A3121">
            <w:pPr>
              <w:rPr>
                <w:sz w:val="20"/>
                <w:lang w:val="en-US"/>
              </w:rPr>
            </w:pPr>
            <w:r w:rsidRPr="00440FD2">
              <w:rPr>
                <w:sz w:val="20"/>
                <w:lang w:val="en-US"/>
              </w:rPr>
              <w:t xml:space="preserve">Best Estimate of products with a surrender option </w:t>
            </w:r>
          </w:p>
        </w:tc>
        <w:tc>
          <w:tcPr>
            <w:tcW w:w="4619" w:type="dxa"/>
            <w:gridSpan w:val="2"/>
            <w:tcBorders>
              <w:top w:val="single" w:sz="4" w:space="0" w:color="auto"/>
              <w:left w:val="nil"/>
              <w:bottom w:val="single" w:sz="4" w:space="0" w:color="auto"/>
              <w:right w:val="single" w:sz="4" w:space="0" w:color="auto"/>
            </w:tcBorders>
            <w:shd w:val="clear" w:color="000000" w:fill="FFFFFF"/>
            <w:hideMark/>
          </w:tcPr>
          <w:p w:rsidR="00B16F9F" w:rsidRDefault="00B16F9F" w:rsidP="006A3121">
            <w:pPr>
              <w:rPr>
                <w:sz w:val="20"/>
                <w:lang w:val="en-US"/>
              </w:rPr>
            </w:pPr>
            <w:r w:rsidRPr="00440FD2">
              <w:rPr>
                <w:sz w:val="20"/>
                <w:lang w:val="en-US"/>
              </w:rPr>
              <w:t xml:space="preserve">Amount of </w:t>
            </w:r>
            <w:ins w:id="189" w:author="Author">
              <w:r>
                <w:rPr>
                  <w:sz w:val="20"/>
                  <w:lang w:val="en-US"/>
                </w:rPr>
                <w:t xml:space="preserve">gross </w:t>
              </w:r>
            </w:ins>
            <w:r w:rsidRPr="00440FD2">
              <w:rPr>
                <w:sz w:val="20"/>
                <w:lang w:val="en-US"/>
              </w:rPr>
              <w:t xml:space="preserve">Best Estimate of products with a surrender option </w:t>
            </w:r>
            <w:r w:rsidRPr="003C022A">
              <w:rPr>
                <w:sz w:val="20"/>
                <w:lang w:val="en-US"/>
              </w:rPr>
              <w:t>per each</w:t>
            </w:r>
            <w:r w:rsidRPr="00440FD2">
              <w:rPr>
                <w:sz w:val="20"/>
                <w:lang w:val="en-US"/>
              </w:rPr>
              <w:t xml:space="preserve"> LoB</w:t>
            </w:r>
            <w:r w:rsidRPr="003C022A">
              <w:rPr>
                <w:sz w:val="20"/>
                <w:lang w:val="en-US"/>
              </w:rPr>
              <w:t xml:space="preserve"> </w:t>
            </w:r>
            <w:r>
              <w:rPr>
                <w:sz w:val="20"/>
                <w:lang w:val="en-US"/>
              </w:rPr>
              <w:t>exc</w:t>
            </w:r>
            <w:r w:rsidRPr="003C022A">
              <w:rPr>
                <w:sz w:val="20"/>
                <w:lang w:val="en-US"/>
              </w:rPr>
              <w:t xml:space="preserve">ept for </w:t>
            </w:r>
            <w:ins w:id="190" w:author="Author">
              <w:r>
                <w:rPr>
                  <w:sz w:val="20"/>
                  <w:lang w:val="en-US"/>
                </w:rPr>
                <w:t>a</w:t>
              </w:r>
            </w:ins>
            <w:del w:id="191" w:author="Author">
              <w:r w:rsidRPr="003C022A" w:rsidDel="00545C13">
                <w:rPr>
                  <w:sz w:val="20"/>
                  <w:lang w:val="en-US"/>
                </w:rPr>
                <w:delText>A</w:delText>
              </w:r>
            </w:del>
            <w:r w:rsidRPr="003C022A">
              <w:rPr>
                <w:sz w:val="20"/>
                <w:lang w:val="en-US"/>
              </w:rPr>
              <w:t>ccepted reinsurance</w:t>
            </w:r>
            <w:r>
              <w:rPr>
                <w:sz w:val="20"/>
                <w:lang w:val="en-US"/>
              </w:rPr>
              <w:t>.</w:t>
            </w:r>
          </w:p>
          <w:p w:rsidR="00B16F9F" w:rsidRDefault="00B16F9F" w:rsidP="006A3121">
            <w:pPr>
              <w:rPr>
                <w:sz w:val="20"/>
                <w:lang w:val="en-US"/>
              </w:rPr>
            </w:pPr>
          </w:p>
          <w:p w:rsidR="00B16F9F" w:rsidRPr="00440FD2" w:rsidRDefault="00B16F9F">
            <w:pPr>
              <w:rPr>
                <w:sz w:val="20"/>
                <w:lang w:val="en-US"/>
              </w:rPr>
            </w:pPr>
            <w:r>
              <w:rPr>
                <w:sz w:val="20"/>
                <w:lang w:val="en-US"/>
              </w:rPr>
              <w:t>This amount should also be included in R0030 to R0090.</w:t>
            </w:r>
          </w:p>
        </w:tc>
      </w:tr>
      <w:tr w:rsidR="00B16F9F" w:rsidRPr="003C022A" w:rsidTr="00440FD2">
        <w:trPr>
          <w:trHeight w:val="836"/>
        </w:trPr>
        <w:tc>
          <w:tcPr>
            <w:tcW w:w="2352" w:type="dxa"/>
            <w:tcBorders>
              <w:top w:val="nil"/>
              <w:left w:val="single" w:sz="4" w:space="0" w:color="auto"/>
              <w:bottom w:val="single" w:sz="4" w:space="0" w:color="auto"/>
              <w:right w:val="single" w:sz="4" w:space="0" w:color="auto"/>
            </w:tcBorders>
            <w:shd w:val="clear" w:color="000000" w:fill="FFFFFF"/>
            <w:hideMark/>
          </w:tcPr>
          <w:p w:rsidR="00B16F9F" w:rsidRPr="003C022A" w:rsidRDefault="00B16F9F" w:rsidP="00092165">
            <w:pPr>
              <w:rPr>
                <w:sz w:val="20"/>
              </w:rPr>
            </w:pPr>
            <w:r w:rsidRPr="00440FD2">
              <w:rPr>
                <w:sz w:val="20"/>
              </w:rPr>
              <w:t>C01</w:t>
            </w:r>
            <w:r w:rsidRPr="003C022A">
              <w:rPr>
                <w:sz w:val="20"/>
              </w:rPr>
              <w:t>5</w:t>
            </w:r>
            <w:r w:rsidRPr="00440FD2">
              <w:rPr>
                <w:sz w:val="20"/>
              </w:rPr>
              <w:t>0/R0</w:t>
            </w:r>
            <w:r w:rsidRPr="003C022A">
              <w:rPr>
                <w:sz w:val="20"/>
              </w:rPr>
              <w:t>2</w:t>
            </w:r>
            <w:r w:rsidRPr="00440FD2">
              <w:rPr>
                <w:sz w:val="20"/>
              </w:rPr>
              <w:t>20</w:t>
            </w:r>
          </w:p>
          <w:p w:rsidR="00B16F9F" w:rsidRPr="00440FD2" w:rsidRDefault="00B16F9F" w:rsidP="00092165">
            <w:pPr>
              <w:rPr>
                <w:sz w:val="20"/>
              </w:rPr>
            </w:pPr>
            <w:r w:rsidRPr="003C022A">
              <w:rPr>
                <w:sz w:val="20"/>
              </w:rPr>
              <w:t>(IA9)</w:t>
            </w:r>
          </w:p>
        </w:tc>
        <w:tc>
          <w:tcPr>
            <w:tcW w:w="2898" w:type="dxa"/>
            <w:tcBorders>
              <w:top w:val="nil"/>
              <w:left w:val="nil"/>
              <w:bottom w:val="single" w:sz="4" w:space="0" w:color="auto"/>
              <w:right w:val="single" w:sz="4" w:space="0" w:color="auto"/>
            </w:tcBorders>
            <w:shd w:val="clear" w:color="000000" w:fill="FFFFFF"/>
            <w:hideMark/>
          </w:tcPr>
          <w:p w:rsidR="00B16F9F" w:rsidRPr="00440FD2" w:rsidRDefault="00B16F9F" w:rsidP="00257187">
            <w:pPr>
              <w:rPr>
                <w:sz w:val="20"/>
              </w:rPr>
            </w:pPr>
            <w:r w:rsidRPr="00440FD2">
              <w:rPr>
                <w:sz w:val="20"/>
                <w:lang w:val="en-US"/>
              </w:rPr>
              <w:t xml:space="preserve">Best Estimate of products with a surrender option - Total (Life other than health insurance, </w:t>
            </w:r>
            <w:del w:id="192" w:author="Author">
              <w:r w:rsidRPr="00440FD2" w:rsidDel="00D7489A">
                <w:rPr>
                  <w:sz w:val="20"/>
                  <w:lang w:val="en-US"/>
                </w:rPr>
                <w:delText>incl.</w:delText>
              </w:r>
            </w:del>
            <w:ins w:id="193" w:author="Author">
              <w:r>
                <w:rPr>
                  <w:sz w:val="20"/>
                  <w:lang w:val="en-US"/>
                </w:rPr>
                <w:t>including</w:t>
              </w:r>
            </w:ins>
            <w:r w:rsidRPr="00440FD2">
              <w:rPr>
                <w:sz w:val="20"/>
                <w:lang w:val="en-US"/>
              </w:rPr>
              <w:t xml:space="preserve"> </w:t>
            </w:r>
            <w:r w:rsidRPr="00440FD2">
              <w:rPr>
                <w:sz w:val="20"/>
              </w:rPr>
              <w:t>Unit-Linked)</w:t>
            </w:r>
          </w:p>
        </w:tc>
        <w:tc>
          <w:tcPr>
            <w:tcW w:w="4619" w:type="dxa"/>
            <w:gridSpan w:val="2"/>
            <w:tcBorders>
              <w:top w:val="nil"/>
              <w:left w:val="nil"/>
              <w:bottom w:val="single" w:sz="4" w:space="0" w:color="auto"/>
              <w:right w:val="single" w:sz="4" w:space="0" w:color="auto"/>
            </w:tcBorders>
            <w:shd w:val="clear" w:color="000000" w:fill="FFFFFF"/>
            <w:hideMark/>
          </w:tcPr>
          <w:p w:rsidR="00B16F9F" w:rsidRDefault="00B16F9F" w:rsidP="00BB453D">
            <w:pPr>
              <w:rPr>
                <w:sz w:val="20"/>
              </w:rPr>
            </w:pPr>
            <w:r w:rsidRPr="00440FD2">
              <w:rPr>
                <w:sz w:val="20"/>
                <w:lang w:val="en-US"/>
              </w:rPr>
              <w:t xml:space="preserve">Total amount of </w:t>
            </w:r>
            <w:ins w:id="194" w:author="Author">
              <w:r>
                <w:rPr>
                  <w:sz w:val="20"/>
                  <w:lang w:val="en-US"/>
                </w:rPr>
                <w:t xml:space="preserve">gross </w:t>
              </w:r>
            </w:ins>
            <w:r w:rsidRPr="003C022A">
              <w:rPr>
                <w:sz w:val="20"/>
                <w:lang w:val="en-US"/>
              </w:rPr>
              <w:t xml:space="preserve">Best Estimate of products with a surrender option for Life other than health insurance, </w:t>
            </w:r>
            <w:del w:id="195" w:author="Author">
              <w:r w:rsidRPr="003C022A" w:rsidDel="00D7489A">
                <w:rPr>
                  <w:sz w:val="20"/>
                  <w:lang w:val="en-US"/>
                </w:rPr>
                <w:delText>incl.</w:delText>
              </w:r>
            </w:del>
            <w:ins w:id="196" w:author="Author">
              <w:r>
                <w:rPr>
                  <w:sz w:val="20"/>
                  <w:lang w:val="en-US"/>
                </w:rPr>
                <w:t>including</w:t>
              </w:r>
            </w:ins>
            <w:r w:rsidRPr="003C022A">
              <w:rPr>
                <w:sz w:val="20"/>
                <w:lang w:val="en-US"/>
              </w:rPr>
              <w:t xml:space="preserve"> </w:t>
            </w:r>
            <w:r w:rsidRPr="003C022A">
              <w:rPr>
                <w:sz w:val="20"/>
              </w:rPr>
              <w:t>Unit-Linked</w:t>
            </w:r>
            <w:r>
              <w:rPr>
                <w:sz w:val="20"/>
              </w:rPr>
              <w:t>.</w:t>
            </w:r>
          </w:p>
          <w:p w:rsidR="00B16F9F" w:rsidRDefault="00B16F9F" w:rsidP="00BB453D">
            <w:pPr>
              <w:rPr>
                <w:sz w:val="20"/>
              </w:rPr>
            </w:pPr>
          </w:p>
          <w:p w:rsidR="00B16F9F" w:rsidRPr="005236A5" w:rsidRDefault="00B16F9F" w:rsidP="00BB453D">
            <w:pPr>
              <w:rPr>
                <w:sz w:val="20"/>
                <w:lang w:val="en-US"/>
              </w:rPr>
            </w:pPr>
            <w:r>
              <w:rPr>
                <w:sz w:val="20"/>
                <w:lang w:val="en-US"/>
              </w:rPr>
              <w:t>This amount should also be included in R0030 to R0090.</w:t>
            </w:r>
          </w:p>
        </w:tc>
      </w:tr>
      <w:tr w:rsidR="00B16F9F" w:rsidRPr="003C022A" w:rsidTr="00440FD2">
        <w:trPr>
          <w:trHeight w:val="1111"/>
        </w:trPr>
        <w:tc>
          <w:tcPr>
            <w:tcW w:w="2352" w:type="dxa"/>
            <w:tcBorders>
              <w:top w:val="nil"/>
              <w:left w:val="single" w:sz="4" w:space="0" w:color="auto"/>
              <w:bottom w:val="single" w:sz="4" w:space="0" w:color="auto"/>
              <w:right w:val="single" w:sz="4" w:space="0" w:color="auto"/>
            </w:tcBorders>
            <w:shd w:val="clear" w:color="000000" w:fill="FFFFFF"/>
            <w:hideMark/>
          </w:tcPr>
          <w:p w:rsidR="00B16F9F" w:rsidRPr="003C022A" w:rsidRDefault="00B16F9F" w:rsidP="006A3121">
            <w:pPr>
              <w:rPr>
                <w:sz w:val="20"/>
              </w:rPr>
            </w:pPr>
            <w:r w:rsidRPr="00440FD2">
              <w:rPr>
                <w:sz w:val="20"/>
              </w:rPr>
              <w:t>C0</w:t>
            </w:r>
            <w:r w:rsidRPr="003C022A">
              <w:rPr>
                <w:sz w:val="20"/>
              </w:rPr>
              <w:t>2</w:t>
            </w:r>
            <w:r w:rsidRPr="00440FD2">
              <w:rPr>
                <w:sz w:val="20"/>
              </w:rPr>
              <w:t>10/R0</w:t>
            </w:r>
            <w:r w:rsidRPr="003C022A">
              <w:rPr>
                <w:sz w:val="20"/>
              </w:rPr>
              <w:t>2</w:t>
            </w:r>
            <w:r w:rsidRPr="00440FD2">
              <w:rPr>
                <w:sz w:val="20"/>
              </w:rPr>
              <w:t>20</w:t>
            </w:r>
          </w:p>
          <w:p w:rsidR="00B16F9F" w:rsidRPr="00440FD2" w:rsidRDefault="00B16F9F" w:rsidP="006A3121">
            <w:pPr>
              <w:rPr>
                <w:sz w:val="20"/>
              </w:rPr>
            </w:pPr>
            <w:r w:rsidRPr="003C022A">
              <w:rPr>
                <w:sz w:val="20"/>
              </w:rPr>
              <w:t>(IA14)</w:t>
            </w:r>
          </w:p>
        </w:tc>
        <w:tc>
          <w:tcPr>
            <w:tcW w:w="2898" w:type="dxa"/>
            <w:tcBorders>
              <w:top w:val="nil"/>
              <w:left w:val="nil"/>
              <w:bottom w:val="single" w:sz="4" w:space="0" w:color="auto"/>
              <w:right w:val="single" w:sz="4" w:space="0" w:color="auto"/>
            </w:tcBorders>
            <w:shd w:val="clear" w:color="000000" w:fill="FFFFFF"/>
            <w:hideMark/>
          </w:tcPr>
          <w:p w:rsidR="00B16F9F" w:rsidRPr="00440FD2" w:rsidRDefault="00B16F9F" w:rsidP="00257187">
            <w:pPr>
              <w:rPr>
                <w:sz w:val="20"/>
                <w:lang w:val="en-US"/>
              </w:rPr>
            </w:pPr>
            <w:r w:rsidRPr="00440FD2">
              <w:rPr>
                <w:sz w:val="20"/>
                <w:lang w:val="en-US"/>
              </w:rPr>
              <w:t>Best Estimate of products with a surrender option - Total (Health similar to life insurance)</w:t>
            </w:r>
          </w:p>
        </w:tc>
        <w:tc>
          <w:tcPr>
            <w:tcW w:w="4619" w:type="dxa"/>
            <w:gridSpan w:val="2"/>
            <w:tcBorders>
              <w:top w:val="nil"/>
              <w:left w:val="nil"/>
              <w:bottom w:val="single" w:sz="4" w:space="0" w:color="auto"/>
              <w:right w:val="single" w:sz="4" w:space="0" w:color="auto"/>
            </w:tcBorders>
            <w:shd w:val="clear" w:color="000000" w:fill="FFFFFF"/>
            <w:hideMark/>
          </w:tcPr>
          <w:p w:rsidR="00B16F9F" w:rsidRDefault="00B16F9F">
            <w:pPr>
              <w:rPr>
                <w:sz w:val="20"/>
                <w:lang w:val="en-US"/>
              </w:rPr>
            </w:pPr>
            <w:r w:rsidRPr="003C022A">
              <w:rPr>
                <w:sz w:val="20"/>
                <w:lang w:val="en-US"/>
              </w:rPr>
              <w:t xml:space="preserve">Total amount of </w:t>
            </w:r>
            <w:ins w:id="197" w:author="Author">
              <w:r>
                <w:rPr>
                  <w:sz w:val="20"/>
                  <w:lang w:val="en-US"/>
                </w:rPr>
                <w:t xml:space="preserve">gross </w:t>
              </w:r>
            </w:ins>
            <w:r w:rsidRPr="003C022A">
              <w:rPr>
                <w:sz w:val="20"/>
                <w:lang w:val="en-US"/>
              </w:rPr>
              <w:t>Best Estimate of products with a surrender option for Health similar to life insurance</w:t>
            </w:r>
            <w:r>
              <w:rPr>
                <w:sz w:val="20"/>
                <w:lang w:val="en-US"/>
              </w:rPr>
              <w:t>.</w:t>
            </w:r>
          </w:p>
          <w:p w:rsidR="00B16F9F" w:rsidRDefault="00B16F9F">
            <w:pPr>
              <w:rPr>
                <w:sz w:val="20"/>
                <w:lang w:val="en-US"/>
              </w:rPr>
            </w:pPr>
          </w:p>
          <w:p w:rsidR="00B16F9F" w:rsidRPr="00440FD2" w:rsidRDefault="00B16F9F" w:rsidP="00BB453D">
            <w:pPr>
              <w:rPr>
                <w:sz w:val="20"/>
              </w:rPr>
            </w:pPr>
            <w:r>
              <w:rPr>
                <w:sz w:val="20"/>
                <w:lang w:val="en-US"/>
              </w:rPr>
              <w:t>This amount should also be included in R0030 to R0090.</w:t>
            </w:r>
          </w:p>
        </w:tc>
      </w:tr>
      <w:tr w:rsidR="00B16F9F" w:rsidRPr="003C022A" w:rsidTr="00440FD2">
        <w:trPr>
          <w:trHeight w:val="499"/>
        </w:trPr>
        <w:tc>
          <w:tcPr>
            <w:tcW w:w="2352" w:type="dxa"/>
            <w:tcBorders>
              <w:top w:val="single" w:sz="4" w:space="0" w:color="auto"/>
              <w:bottom w:val="single" w:sz="4" w:space="0" w:color="auto"/>
            </w:tcBorders>
            <w:shd w:val="clear" w:color="000000" w:fill="FFFFFF"/>
          </w:tcPr>
          <w:p w:rsidR="00B16F9F" w:rsidRPr="00440FD2" w:rsidRDefault="00B16F9F" w:rsidP="00FD02B7">
            <w:pPr>
              <w:rPr>
                <w:sz w:val="20"/>
                <w:lang w:val="en-US"/>
              </w:rPr>
            </w:pPr>
            <w:r w:rsidRPr="003C022A">
              <w:rPr>
                <w:b/>
                <w:bCs/>
                <w:i/>
                <w:iCs/>
                <w:sz w:val="20"/>
                <w:lang w:val="en-US"/>
              </w:rPr>
              <w:t>Gross BE for Cash flow</w:t>
            </w:r>
          </w:p>
        </w:tc>
        <w:tc>
          <w:tcPr>
            <w:tcW w:w="2898" w:type="dxa"/>
            <w:tcBorders>
              <w:top w:val="single" w:sz="4" w:space="0" w:color="auto"/>
              <w:bottom w:val="single" w:sz="4" w:space="0" w:color="auto"/>
            </w:tcBorders>
            <w:shd w:val="clear" w:color="000000" w:fill="FFFFFF"/>
          </w:tcPr>
          <w:p w:rsidR="00B16F9F" w:rsidRPr="003C022A" w:rsidRDefault="00B16F9F" w:rsidP="009A037B">
            <w:pPr>
              <w:rPr>
                <w:sz w:val="20"/>
                <w:lang w:val="en-US"/>
              </w:rPr>
            </w:pPr>
          </w:p>
        </w:tc>
        <w:tc>
          <w:tcPr>
            <w:tcW w:w="4619" w:type="dxa"/>
            <w:gridSpan w:val="2"/>
            <w:tcBorders>
              <w:top w:val="single" w:sz="4" w:space="0" w:color="auto"/>
              <w:bottom w:val="single" w:sz="4" w:space="0" w:color="auto"/>
            </w:tcBorders>
            <w:shd w:val="clear" w:color="000000" w:fill="FFFFFF"/>
          </w:tcPr>
          <w:p w:rsidR="00B16F9F" w:rsidRPr="003C022A" w:rsidRDefault="00B16F9F" w:rsidP="00257187">
            <w:pPr>
              <w:rPr>
                <w:sz w:val="20"/>
                <w:lang w:val="en-US"/>
              </w:rPr>
            </w:pPr>
          </w:p>
        </w:tc>
      </w:tr>
      <w:tr w:rsidR="00B16F9F" w:rsidRPr="003C022A" w:rsidTr="008A3A2B">
        <w:tblPrEx>
          <w:tblW w:w="9869" w:type="dxa"/>
          <w:tblInd w:w="65" w:type="dxa"/>
          <w:tblCellMar>
            <w:left w:w="70" w:type="dxa"/>
            <w:right w:w="70" w:type="dxa"/>
          </w:tblCellMar>
          <w:tblPrExChange w:id="198" w:author="Author">
            <w:tblPrEx>
              <w:tblW w:w="9869" w:type="dxa"/>
              <w:tblInd w:w="65" w:type="dxa"/>
              <w:tblCellMar>
                <w:left w:w="70" w:type="dxa"/>
                <w:right w:w="70" w:type="dxa"/>
              </w:tblCellMar>
            </w:tblPrEx>
          </w:tblPrExChange>
        </w:tblPrEx>
        <w:trPr>
          <w:trHeight w:val="913"/>
          <w:trPrChange w:id="199" w:author="Author">
            <w:trPr>
              <w:gridAfter w:val="0"/>
              <w:trHeight w:val="1382"/>
            </w:trPr>
          </w:trPrChange>
        </w:trPr>
        <w:tc>
          <w:tcPr>
            <w:tcW w:w="2352" w:type="dxa"/>
            <w:tcBorders>
              <w:top w:val="single" w:sz="4" w:space="0" w:color="auto"/>
              <w:left w:val="single" w:sz="4" w:space="0" w:color="auto"/>
              <w:bottom w:val="single" w:sz="4" w:space="0" w:color="auto"/>
              <w:right w:val="single" w:sz="4" w:space="0" w:color="auto"/>
            </w:tcBorders>
            <w:shd w:val="clear" w:color="000000" w:fill="FFFFFF"/>
            <w:tcPrChange w:id="200" w:author="Author">
              <w:tcPr>
                <w:tcW w:w="2352" w:type="dxa"/>
                <w:gridSpan w:val="2"/>
                <w:tcBorders>
                  <w:top w:val="single" w:sz="4" w:space="0" w:color="auto"/>
                  <w:left w:val="single" w:sz="4" w:space="0" w:color="auto"/>
                  <w:bottom w:val="single" w:sz="4" w:space="0" w:color="auto"/>
                  <w:right w:val="single" w:sz="4" w:space="0" w:color="auto"/>
                </w:tcBorders>
                <w:shd w:val="clear" w:color="000000" w:fill="FFFFFF"/>
              </w:tcPr>
            </w:tcPrChange>
          </w:tcPr>
          <w:p w:rsidR="00B16F9F" w:rsidRPr="003C022A" w:rsidRDefault="00B16F9F" w:rsidP="00FD02B7">
            <w:pPr>
              <w:rPr>
                <w:sz w:val="20"/>
              </w:rPr>
            </w:pPr>
            <w:r w:rsidRPr="003C022A">
              <w:rPr>
                <w:sz w:val="20"/>
              </w:rPr>
              <w:t xml:space="preserve">C0030, C0060, C0090, </w:t>
            </w:r>
            <w:del w:id="201" w:author="Author">
              <w:r w:rsidRPr="003C022A" w:rsidDel="00E21144">
                <w:rPr>
                  <w:sz w:val="20"/>
                </w:rPr>
                <w:delText xml:space="preserve">C0100, </w:delText>
              </w:r>
            </w:del>
            <w:r w:rsidRPr="003C022A">
              <w:rPr>
                <w:sz w:val="20"/>
              </w:rPr>
              <w:t>C0160, C0190, C0200/R0230</w:t>
            </w:r>
          </w:p>
          <w:p w:rsidR="00B16F9F" w:rsidRPr="003C022A" w:rsidDel="00E25568" w:rsidRDefault="00B16F9F" w:rsidP="00FD02B7">
            <w:pPr>
              <w:rPr>
                <w:sz w:val="20"/>
              </w:rPr>
            </w:pPr>
            <w:r w:rsidRPr="003C022A">
              <w:rPr>
                <w:sz w:val="20"/>
              </w:rPr>
              <w:t>(BA)</w:t>
            </w:r>
          </w:p>
        </w:tc>
        <w:tc>
          <w:tcPr>
            <w:tcW w:w="2898" w:type="dxa"/>
            <w:tcBorders>
              <w:top w:val="single" w:sz="4" w:space="0" w:color="auto"/>
              <w:left w:val="nil"/>
              <w:bottom w:val="single" w:sz="4" w:space="0" w:color="auto"/>
              <w:right w:val="single" w:sz="4" w:space="0" w:color="auto"/>
            </w:tcBorders>
            <w:shd w:val="clear" w:color="000000" w:fill="FFFFFF"/>
            <w:tcPrChange w:id="202" w:author="Author">
              <w:tcPr>
                <w:tcW w:w="2898" w:type="dxa"/>
                <w:gridSpan w:val="2"/>
                <w:tcBorders>
                  <w:top w:val="single" w:sz="4" w:space="0" w:color="auto"/>
                  <w:left w:val="nil"/>
                  <w:bottom w:val="single" w:sz="4" w:space="0" w:color="auto"/>
                  <w:right w:val="single" w:sz="4" w:space="0" w:color="auto"/>
                </w:tcBorders>
                <w:shd w:val="clear" w:color="000000" w:fill="FFFFFF"/>
              </w:tcPr>
            </w:tcPrChange>
          </w:tcPr>
          <w:p w:rsidR="00B16F9F" w:rsidRPr="003C022A" w:rsidRDefault="00B16F9F" w:rsidP="009A037B">
            <w:pPr>
              <w:rPr>
                <w:sz w:val="20"/>
                <w:lang w:val="en-US"/>
              </w:rPr>
            </w:pPr>
            <w:r w:rsidRPr="003C022A">
              <w:rPr>
                <w:sz w:val="20"/>
                <w:lang w:val="en-US"/>
              </w:rPr>
              <w:t xml:space="preserve">Gross Best Estimate for Cash flow, Cash out-flow, Future guaranteed and discretionary benefits </w:t>
            </w:r>
          </w:p>
        </w:tc>
        <w:tc>
          <w:tcPr>
            <w:tcW w:w="4619" w:type="dxa"/>
            <w:gridSpan w:val="2"/>
            <w:tcBorders>
              <w:top w:val="single" w:sz="4" w:space="0" w:color="auto"/>
              <w:left w:val="nil"/>
              <w:bottom w:val="single" w:sz="4" w:space="0" w:color="auto"/>
              <w:right w:val="single" w:sz="4" w:space="0" w:color="auto"/>
            </w:tcBorders>
            <w:shd w:val="clear" w:color="000000" w:fill="FFFFFF"/>
            <w:tcPrChange w:id="203" w:author="Author">
              <w:tcPr>
                <w:tcW w:w="4619" w:type="dxa"/>
                <w:gridSpan w:val="3"/>
                <w:tcBorders>
                  <w:top w:val="single" w:sz="4" w:space="0" w:color="auto"/>
                  <w:left w:val="nil"/>
                  <w:bottom w:val="single" w:sz="4" w:space="0" w:color="auto"/>
                  <w:right w:val="single" w:sz="4" w:space="0" w:color="auto"/>
                </w:tcBorders>
                <w:shd w:val="clear" w:color="000000" w:fill="FFFFFF"/>
              </w:tcPr>
            </w:tcPrChange>
          </w:tcPr>
          <w:p w:rsidR="00B16F9F" w:rsidRPr="003C022A" w:rsidRDefault="00B16F9F" w:rsidP="00257187">
            <w:pPr>
              <w:rPr>
                <w:sz w:val="20"/>
                <w:lang w:val="en-US"/>
              </w:rPr>
            </w:pPr>
            <w:r w:rsidRPr="003C022A">
              <w:rPr>
                <w:sz w:val="20"/>
                <w:lang w:val="en-US"/>
              </w:rPr>
              <w:t>Amount of discounted Cash out-flows (</w:t>
            </w:r>
            <w:ins w:id="204" w:author="Author">
              <w:r>
                <w:rPr>
                  <w:sz w:val="20"/>
                  <w:lang w:val="en-US"/>
                </w:rPr>
                <w:t>p</w:t>
              </w:r>
            </w:ins>
            <w:del w:id="205" w:author="Author">
              <w:r w:rsidRPr="003C022A" w:rsidDel="00361508">
                <w:rPr>
                  <w:sz w:val="20"/>
                  <w:lang w:val="en-US"/>
                </w:rPr>
                <w:delText>P</w:delText>
              </w:r>
            </w:del>
            <w:r w:rsidRPr="003C022A">
              <w:rPr>
                <w:sz w:val="20"/>
                <w:lang w:val="en-US"/>
              </w:rPr>
              <w:t xml:space="preserve">ayments to policyholders and </w:t>
            </w:r>
            <w:r w:rsidRPr="00361508">
              <w:rPr>
                <w:sz w:val="20"/>
                <w:lang w:val="en-US"/>
              </w:rPr>
              <w:t>beneficiaries</w:t>
            </w:r>
            <w:del w:id="206" w:author="Author">
              <w:r w:rsidRPr="00361508" w:rsidDel="00361508">
                <w:rPr>
                  <w:sz w:val="20"/>
                  <w:lang w:val="en-US"/>
                </w:rPr>
                <w:delText xml:space="preserve"> other than future discretionary benefits</w:delText>
              </w:r>
            </w:del>
            <w:r w:rsidRPr="00361508">
              <w:rPr>
                <w:sz w:val="20"/>
                <w:lang w:val="en-US"/>
              </w:rPr>
              <w:t>) for future guaranteed benefits and for future discretionary benefits</w:t>
            </w:r>
            <w:del w:id="207" w:author="Author">
              <w:r w:rsidRPr="00361508" w:rsidDel="00134671">
                <w:rPr>
                  <w:sz w:val="20"/>
                  <w:lang w:val="en-US"/>
                </w:rPr>
                <w:delText xml:space="preserve"> (FDB)</w:delText>
              </w:r>
            </w:del>
            <w:r w:rsidRPr="00361508">
              <w:rPr>
                <w:sz w:val="20"/>
                <w:lang w:val="en-US"/>
              </w:rPr>
              <w:t>, per each LoB.</w:t>
            </w:r>
          </w:p>
          <w:p w:rsidR="00B16F9F" w:rsidRPr="003C022A" w:rsidRDefault="00B16F9F" w:rsidP="00257187">
            <w:pPr>
              <w:rPr>
                <w:sz w:val="20"/>
                <w:lang w:val="en-US"/>
              </w:rPr>
            </w:pPr>
            <w:r w:rsidRPr="003C022A">
              <w:rPr>
                <w:sz w:val="20"/>
                <w:lang w:val="en-US"/>
              </w:rPr>
              <w:t xml:space="preserve"> </w:t>
            </w:r>
          </w:p>
          <w:p w:rsidR="00B16F9F" w:rsidRDefault="00B16F9F">
            <w:pPr>
              <w:rPr>
                <w:ins w:id="208" w:author="Author"/>
                <w:sz w:val="20"/>
                <w:lang w:val="en-US"/>
              </w:rPr>
            </w:pPr>
            <w:r w:rsidRPr="003C022A">
              <w:rPr>
                <w:sz w:val="20"/>
                <w:lang w:val="en-US"/>
              </w:rPr>
              <w:t>F</w:t>
            </w:r>
            <w:ins w:id="209" w:author="Author">
              <w:r>
                <w:rPr>
                  <w:sz w:val="20"/>
                  <w:lang w:val="en-US"/>
                </w:rPr>
                <w:t xml:space="preserve">uture </w:t>
              </w:r>
            </w:ins>
            <w:del w:id="210" w:author="Author">
              <w:r w:rsidRPr="003C022A" w:rsidDel="00D7489A">
                <w:rPr>
                  <w:sz w:val="20"/>
                  <w:lang w:val="en-US"/>
                </w:rPr>
                <w:delText>D</w:delText>
              </w:r>
            </w:del>
            <w:ins w:id="211" w:author="Author">
              <w:r w:rsidRPr="003C022A">
                <w:rPr>
                  <w:sz w:val="20"/>
                  <w:lang w:val="en-US"/>
                </w:rPr>
                <w:t>D</w:t>
              </w:r>
              <w:r>
                <w:rPr>
                  <w:sz w:val="20"/>
                  <w:lang w:val="en-US"/>
                </w:rPr>
                <w:t xml:space="preserve">iscretionary </w:t>
              </w:r>
            </w:ins>
            <w:r w:rsidRPr="003C022A">
              <w:rPr>
                <w:sz w:val="20"/>
                <w:lang w:val="en-US"/>
              </w:rPr>
              <w:t>B</w:t>
            </w:r>
            <w:ins w:id="212" w:author="Author">
              <w:r>
                <w:rPr>
                  <w:sz w:val="20"/>
                  <w:lang w:val="en-US"/>
                </w:rPr>
                <w:t>enefits</w:t>
              </w:r>
            </w:ins>
            <w:r w:rsidRPr="003C022A">
              <w:rPr>
                <w:sz w:val="20"/>
                <w:lang w:val="en-US"/>
              </w:rPr>
              <w:t xml:space="preserve"> means future benefits other than index-linked or unit-linked benefits of insurance or reinsurance contracts which have one of the following characteristics: </w:t>
            </w:r>
          </w:p>
          <w:p w:rsidR="00B16F9F" w:rsidRPr="008A3A2B" w:rsidRDefault="00B16F9F" w:rsidP="008A3A2B">
            <w:pPr>
              <w:pStyle w:val="ListParagraph"/>
              <w:numPr>
                <w:ilvl w:val="0"/>
                <w:numId w:val="3"/>
              </w:numPr>
              <w:ind w:left="497"/>
              <w:rPr>
                <w:ins w:id="213" w:author="Author"/>
                <w:sz w:val="20"/>
                <w:lang w:val="en-US"/>
                <w:rPrChange w:id="214" w:author="Author">
                  <w:rPr>
                    <w:ins w:id="215" w:author="Author"/>
                    <w:lang w:val="en-US"/>
                  </w:rPr>
                </w:rPrChange>
              </w:rPr>
              <w:pPrChange w:id="216" w:author="Author">
                <w:pPr/>
              </w:pPrChange>
            </w:pPr>
            <w:del w:id="217" w:author="Author">
              <w:r w:rsidRPr="008A3A2B" w:rsidDel="00D7489A">
                <w:rPr>
                  <w:sz w:val="20"/>
                  <w:lang w:val="en-US"/>
                  <w:rPrChange w:id="218" w:author="Author">
                    <w:rPr>
                      <w:lang w:val="en-US"/>
                    </w:rPr>
                  </w:rPrChange>
                </w:rPr>
                <w:br/>
                <w:delText xml:space="preserve">  a) </w:delText>
              </w:r>
            </w:del>
            <w:r w:rsidRPr="008A3A2B">
              <w:rPr>
                <w:sz w:val="20"/>
                <w:lang w:val="en-US"/>
                <w:rPrChange w:id="219" w:author="Author">
                  <w:rPr>
                    <w:lang w:val="en-US"/>
                  </w:rPr>
                </w:rPrChange>
              </w:rPr>
              <w:t xml:space="preserve">The benefits are legally or contractually based on one or several of the </w:t>
            </w:r>
            <w:del w:id="220" w:author="Author">
              <w:r w:rsidRPr="008A3A2B" w:rsidDel="00D7489A">
                <w:rPr>
                  <w:sz w:val="20"/>
                  <w:lang w:val="en-US"/>
                  <w:rPrChange w:id="221" w:author="Author">
                    <w:rPr>
                      <w:lang w:val="en-US"/>
                    </w:rPr>
                  </w:rPrChange>
                </w:rPr>
                <w:br/>
                <w:delText xml:space="preserve">  </w:delText>
              </w:r>
            </w:del>
            <w:r w:rsidRPr="008A3A2B">
              <w:rPr>
                <w:sz w:val="20"/>
                <w:lang w:val="en-US"/>
                <w:rPrChange w:id="222" w:author="Author">
                  <w:rPr>
                    <w:lang w:val="en-US"/>
                  </w:rPr>
                </w:rPrChange>
              </w:rPr>
              <w:t>following results:</w:t>
            </w:r>
            <w:del w:id="223" w:author="Author">
              <w:r w:rsidRPr="008A3A2B" w:rsidDel="00D7489A">
                <w:rPr>
                  <w:sz w:val="20"/>
                  <w:lang w:val="en-US"/>
                  <w:rPrChange w:id="224" w:author="Author">
                    <w:rPr>
                      <w:lang w:val="en-US"/>
                    </w:rPr>
                  </w:rPrChange>
                </w:rPr>
                <w:br/>
              </w:r>
            </w:del>
          </w:p>
          <w:p w:rsidR="00B16F9F" w:rsidRPr="008A3A2B" w:rsidRDefault="00B16F9F" w:rsidP="008A3A2B">
            <w:pPr>
              <w:pStyle w:val="ListParagraph"/>
              <w:numPr>
                <w:ilvl w:val="0"/>
                <w:numId w:val="5"/>
              </w:numPr>
              <w:ind w:left="781" w:hanging="77"/>
              <w:rPr>
                <w:ins w:id="225" w:author="Author"/>
                <w:sz w:val="20"/>
                <w:lang w:val="en-US"/>
                <w:rPrChange w:id="226" w:author="Author">
                  <w:rPr>
                    <w:ins w:id="227" w:author="Author"/>
                    <w:lang w:val="en-US"/>
                  </w:rPr>
                </w:rPrChange>
              </w:rPr>
              <w:pPrChange w:id="228" w:author="Author">
                <w:pPr/>
              </w:pPrChange>
            </w:pPr>
            <w:del w:id="229" w:author="Author">
              <w:r w:rsidRPr="008A3A2B" w:rsidDel="00D7489A">
                <w:rPr>
                  <w:sz w:val="20"/>
                  <w:lang w:val="en-US"/>
                  <w:rPrChange w:id="230" w:author="Author">
                    <w:rPr>
                      <w:lang w:val="en-US"/>
                    </w:rPr>
                  </w:rPrChange>
                </w:rPr>
                <w:delText xml:space="preserve">    (i) </w:delText>
              </w:r>
            </w:del>
            <w:r w:rsidRPr="008A3A2B">
              <w:rPr>
                <w:sz w:val="20"/>
                <w:lang w:val="en-US"/>
                <w:rPrChange w:id="231" w:author="Author">
                  <w:rPr>
                    <w:lang w:val="en-US"/>
                  </w:rPr>
                </w:rPrChange>
              </w:rPr>
              <w:t>the performance of a specified group of contracts or a specified type</w:t>
            </w:r>
            <w:del w:id="232" w:author="Author">
              <w:r w:rsidRPr="008A3A2B" w:rsidDel="00D7489A">
                <w:rPr>
                  <w:sz w:val="20"/>
                  <w:lang w:val="en-US"/>
                  <w:rPrChange w:id="233" w:author="Author">
                    <w:rPr>
                      <w:lang w:val="en-US"/>
                    </w:rPr>
                  </w:rPrChange>
                </w:rPr>
                <w:delText xml:space="preserve"> </w:delText>
              </w:r>
              <w:r w:rsidRPr="008A3A2B" w:rsidDel="00D7489A">
                <w:rPr>
                  <w:sz w:val="20"/>
                  <w:lang w:val="en-US"/>
                  <w:rPrChange w:id="234" w:author="Author">
                    <w:rPr>
                      <w:lang w:val="en-US"/>
                    </w:rPr>
                  </w:rPrChange>
                </w:rPr>
                <w:br/>
                <w:delText xml:space="preserve">    </w:delText>
              </w:r>
            </w:del>
            <w:r w:rsidRPr="008A3A2B">
              <w:rPr>
                <w:sz w:val="20"/>
                <w:lang w:val="en-US"/>
                <w:rPrChange w:id="235" w:author="Author">
                  <w:rPr>
                    <w:lang w:val="en-US"/>
                  </w:rPr>
                </w:rPrChange>
              </w:rPr>
              <w:t xml:space="preserve"> of contract or a single contract;</w:t>
            </w:r>
          </w:p>
          <w:p w:rsidR="00B16F9F" w:rsidRPr="008A3A2B" w:rsidRDefault="00B16F9F" w:rsidP="008A3A2B">
            <w:pPr>
              <w:pStyle w:val="ListParagraph"/>
              <w:numPr>
                <w:ilvl w:val="0"/>
                <w:numId w:val="5"/>
              </w:numPr>
              <w:ind w:left="781" w:hanging="77"/>
              <w:rPr>
                <w:ins w:id="236" w:author="Author"/>
                <w:sz w:val="20"/>
                <w:lang w:val="en-US"/>
                <w:rPrChange w:id="237" w:author="Author">
                  <w:rPr>
                    <w:ins w:id="238" w:author="Author"/>
                    <w:lang w:val="en-US"/>
                  </w:rPr>
                </w:rPrChange>
              </w:rPr>
              <w:pPrChange w:id="239" w:author="Author">
                <w:pPr/>
              </w:pPrChange>
            </w:pPr>
            <w:del w:id="240" w:author="Author">
              <w:r w:rsidRPr="008A3A2B" w:rsidDel="00D7489A">
                <w:rPr>
                  <w:sz w:val="20"/>
                  <w:lang w:val="en-US"/>
                  <w:rPrChange w:id="241" w:author="Author">
                    <w:rPr>
                      <w:lang w:val="en-US"/>
                    </w:rPr>
                  </w:rPrChange>
                </w:rPr>
                <w:br/>
                <w:delText xml:space="preserve">    (ii) </w:delText>
              </w:r>
            </w:del>
            <w:r w:rsidRPr="008A3A2B">
              <w:rPr>
                <w:sz w:val="20"/>
                <w:lang w:val="en-US"/>
                <w:rPrChange w:id="242" w:author="Author">
                  <w:rPr>
                    <w:lang w:val="en-US"/>
                  </w:rPr>
                </w:rPrChange>
              </w:rPr>
              <w:t xml:space="preserve">the </w:t>
            </w:r>
            <w:proofErr w:type="spellStart"/>
            <w:r w:rsidRPr="008A3A2B">
              <w:rPr>
                <w:sz w:val="20"/>
                <w:lang w:val="en-US"/>
                <w:rPrChange w:id="243" w:author="Author">
                  <w:rPr>
                    <w:lang w:val="en-US"/>
                  </w:rPr>
                </w:rPrChange>
              </w:rPr>
              <w:t>realised</w:t>
            </w:r>
            <w:proofErr w:type="spellEnd"/>
            <w:r w:rsidRPr="008A3A2B">
              <w:rPr>
                <w:sz w:val="20"/>
                <w:lang w:val="en-US"/>
                <w:rPrChange w:id="244" w:author="Author">
                  <w:rPr>
                    <w:lang w:val="en-US"/>
                  </w:rPr>
                </w:rPrChange>
              </w:rPr>
              <w:t xml:space="preserve"> or </w:t>
            </w:r>
            <w:proofErr w:type="spellStart"/>
            <w:r w:rsidRPr="008A3A2B">
              <w:rPr>
                <w:sz w:val="20"/>
                <w:lang w:val="en-US"/>
                <w:rPrChange w:id="245" w:author="Author">
                  <w:rPr>
                    <w:lang w:val="en-US"/>
                  </w:rPr>
                </w:rPrChange>
              </w:rPr>
              <w:t>unrealised</w:t>
            </w:r>
            <w:proofErr w:type="spellEnd"/>
            <w:r w:rsidRPr="008A3A2B">
              <w:rPr>
                <w:sz w:val="20"/>
                <w:lang w:val="en-US"/>
                <w:rPrChange w:id="246" w:author="Author">
                  <w:rPr>
                    <w:lang w:val="en-US"/>
                  </w:rPr>
                </w:rPrChange>
              </w:rPr>
              <w:t xml:space="preserve"> investment return on a specified pool of </w:t>
            </w:r>
            <w:del w:id="247" w:author="Author">
              <w:r w:rsidRPr="008A3A2B" w:rsidDel="00D7489A">
                <w:rPr>
                  <w:sz w:val="20"/>
                  <w:lang w:val="en-US"/>
                  <w:rPrChange w:id="248" w:author="Author">
                    <w:rPr>
                      <w:lang w:val="en-US"/>
                    </w:rPr>
                  </w:rPrChange>
                </w:rPr>
                <w:br/>
                <w:delText xml:space="preserve">     </w:delText>
              </w:r>
            </w:del>
            <w:r w:rsidRPr="008A3A2B">
              <w:rPr>
                <w:sz w:val="20"/>
                <w:lang w:val="en-US"/>
                <w:rPrChange w:id="249" w:author="Author">
                  <w:rPr>
                    <w:lang w:val="en-US"/>
                  </w:rPr>
                </w:rPrChange>
              </w:rPr>
              <w:t>assets held by the insurance or reinsurance undertaking;</w:t>
            </w:r>
            <w:del w:id="250" w:author="Author">
              <w:r w:rsidRPr="008A3A2B" w:rsidDel="00D7489A">
                <w:rPr>
                  <w:sz w:val="20"/>
                  <w:lang w:val="en-US"/>
                  <w:rPrChange w:id="251" w:author="Author">
                    <w:rPr>
                      <w:lang w:val="en-US"/>
                    </w:rPr>
                  </w:rPrChange>
                </w:rPr>
                <w:br/>
              </w:r>
            </w:del>
          </w:p>
          <w:p w:rsidR="00B16F9F" w:rsidRPr="008A3A2B" w:rsidRDefault="00B16F9F" w:rsidP="008A3A2B">
            <w:pPr>
              <w:pStyle w:val="ListParagraph"/>
              <w:numPr>
                <w:ilvl w:val="0"/>
                <w:numId w:val="5"/>
              </w:numPr>
              <w:ind w:left="781" w:hanging="77"/>
              <w:rPr>
                <w:ins w:id="252" w:author="Author"/>
                <w:sz w:val="20"/>
                <w:lang w:val="en-US"/>
                <w:rPrChange w:id="253" w:author="Author">
                  <w:rPr>
                    <w:ins w:id="254" w:author="Author"/>
                    <w:lang w:val="en-US"/>
                  </w:rPr>
                </w:rPrChange>
              </w:rPr>
              <w:pPrChange w:id="255" w:author="Author">
                <w:pPr/>
              </w:pPrChange>
            </w:pPr>
            <w:del w:id="256" w:author="Author">
              <w:r w:rsidRPr="008A3A2B" w:rsidDel="00D7489A">
                <w:rPr>
                  <w:sz w:val="20"/>
                  <w:lang w:val="en-US"/>
                  <w:rPrChange w:id="257" w:author="Author">
                    <w:rPr>
                      <w:lang w:val="en-US"/>
                    </w:rPr>
                  </w:rPrChange>
                </w:rPr>
                <w:delText xml:space="preserve">    (iii) </w:delText>
              </w:r>
            </w:del>
            <w:r w:rsidRPr="008A3A2B">
              <w:rPr>
                <w:sz w:val="20"/>
                <w:lang w:val="en-US"/>
                <w:rPrChange w:id="258" w:author="Author">
                  <w:rPr>
                    <w:lang w:val="en-US"/>
                  </w:rPr>
                </w:rPrChange>
              </w:rPr>
              <w:t xml:space="preserve">the profit or loss of the insurance or reinsurance undertaking or fund </w:t>
            </w:r>
            <w:del w:id="259" w:author="Author">
              <w:r w:rsidRPr="008A3A2B" w:rsidDel="00D7489A">
                <w:rPr>
                  <w:sz w:val="20"/>
                  <w:lang w:val="en-US"/>
                  <w:rPrChange w:id="260" w:author="Author">
                    <w:rPr>
                      <w:lang w:val="en-US"/>
                    </w:rPr>
                  </w:rPrChange>
                </w:rPr>
                <w:br/>
                <w:delText xml:space="preserve">     </w:delText>
              </w:r>
            </w:del>
            <w:r w:rsidRPr="008A3A2B">
              <w:rPr>
                <w:sz w:val="20"/>
                <w:lang w:val="en-US"/>
                <w:rPrChange w:id="261" w:author="Author">
                  <w:rPr>
                    <w:lang w:val="en-US"/>
                  </w:rPr>
                </w:rPrChange>
              </w:rPr>
              <w:t>corresponding to the contract;</w:t>
            </w:r>
            <w:del w:id="262" w:author="Author">
              <w:r w:rsidRPr="008A3A2B" w:rsidDel="00D7489A">
                <w:rPr>
                  <w:sz w:val="20"/>
                  <w:lang w:val="en-US"/>
                  <w:rPrChange w:id="263" w:author="Author">
                    <w:rPr>
                      <w:lang w:val="en-US"/>
                    </w:rPr>
                  </w:rPrChange>
                </w:rPr>
                <w:br/>
              </w:r>
            </w:del>
          </w:p>
          <w:p w:rsidR="00B16F9F" w:rsidRPr="003C022A" w:rsidRDefault="00B16F9F" w:rsidP="008A3A2B">
            <w:pPr>
              <w:pStyle w:val="ListParagraph"/>
              <w:numPr>
                <w:ilvl w:val="0"/>
                <w:numId w:val="3"/>
              </w:numPr>
              <w:ind w:left="497"/>
              <w:rPr>
                <w:sz w:val="20"/>
                <w:lang w:val="en-US"/>
              </w:rPr>
              <w:pPrChange w:id="264" w:author="Author">
                <w:pPr/>
              </w:pPrChange>
            </w:pPr>
            <w:del w:id="265" w:author="Author">
              <w:r w:rsidRPr="003C022A" w:rsidDel="00D7489A">
                <w:rPr>
                  <w:sz w:val="20"/>
                  <w:lang w:val="en-US"/>
                </w:rPr>
                <w:delText xml:space="preserve">  b) </w:delText>
              </w:r>
            </w:del>
            <w:proofErr w:type="gramStart"/>
            <w:r w:rsidRPr="003C022A">
              <w:rPr>
                <w:sz w:val="20"/>
                <w:lang w:val="en-US"/>
              </w:rPr>
              <w:t>the</w:t>
            </w:r>
            <w:proofErr w:type="gramEnd"/>
            <w:r w:rsidRPr="003C022A">
              <w:rPr>
                <w:sz w:val="20"/>
                <w:lang w:val="en-US"/>
              </w:rPr>
              <w:t xml:space="preserve"> benefits are based on a declaration of the insurance or reinsurance </w:t>
            </w:r>
            <w:del w:id="266" w:author="Author">
              <w:r w:rsidRPr="003C022A" w:rsidDel="00D7489A">
                <w:rPr>
                  <w:sz w:val="20"/>
                  <w:lang w:val="en-US"/>
                </w:rPr>
                <w:br/>
                <w:delText xml:space="preserve">  </w:delText>
              </w:r>
            </w:del>
            <w:r w:rsidRPr="003C022A">
              <w:rPr>
                <w:sz w:val="20"/>
                <w:lang w:val="en-US"/>
              </w:rPr>
              <w:t xml:space="preserve">undertaking and the timing or the amount of the benefits is at its full or </w:t>
            </w:r>
            <w:del w:id="267" w:author="Author">
              <w:r w:rsidRPr="003C022A" w:rsidDel="00D7489A">
                <w:rPr>
                  <w:sz w:val="20"/>
                  <w:lang w:val="en-US"/>
                </w:rPr>
                <w:br/>
                <w:delText xml:space="preserve">  </w:delText>
              </w:r>
            </w:del>
            <w:r w:rsidRPr="003C022A">
              <w:rPr>
                <w:sz w:val="20"/>
                <w:lang w:val="en-US"/>
              </w:rPr>
              <w:t>partial discretion.</w:t>
            </w:r>
          </w:p>
        </w:tc>
      </w:tr>
      <w:tr w:rsidR="00B16F9F" w:rsidRPr="003C022A" w:rsidTr="008A3A2B">
        <w:tblPrEx>
          <w:tblW w:w="9869" w:type="dxa"/>
          <w:tblInd w:w="65" w:type="dxa"/>
          <w:tblCellMar>
            <w:left w:w="70" w:type="dxa"/>
            <w:right w:w="70" w:type="dxa"/>
          </w:tblCellMar>
          <w:tblPrExChange w:id="268" w:author="Author">
            <w:tblPrEx>
              <w:tblW w:w="9869" w:type="dxa"/>
              <w:tblInd w:w="65" w:type="dxa"/>
              <w:tblCellMar>
                <w:left w:w="70" w:type="dxa"/>
                <w:right w:w="70" w:type="dxa"/>
              </w:tblCellMar>
            </w:tblPrEx>
          </w:tblPrExChange>
        </w:tblPrEx>
        <w:trPr>
          <w:trHeight w:val="1124"/>
          <w:trPrChange w:id="269" w:author="Author">
            <w:trPr>
              <w:gridAfter w:val="0"/>
              <w:trHeight w:val="1382"/>
            </w:trPr>
          </w:trPrChange>
        </w:trPr>
        <w:tc>
          <w:tcPr>
            <w:tcW w:w="2352" w:type="dxa"/>
            <w:tcBorders>
              <w:top w:val="single" w:sz="4" w:space="0" w:color="auto"/>
              <w:left w:val="single" w:sz="4" w:space="0" w:color="auto"/>
              <w:bottom w:val="single" w:sz="4" w:space="0" w:color="auto"/>
              <w:right w:val="single" w:sz="4" w:space="0" w:color="auto"/>
            </w:tcBorders>
            <w:shd w:val="clear" w:color="000000" w:fill="FFFFFF"/>
            <w:hideMark/>
            <w:tcPrChange w:id="270" w:author="Author">
              <w:tcPr>
                <w:tcW w:w="2352" w:type="dxa"/>
                <w:gridSpan w:val="2"/>
                <w:tcBorders>
                  <w:top w:val="single" w:sz="4" w:space="0" w:color="auto"/>
                  <w:left w:val="single" w:sz="4" w:space="0" w:color="auto"/>
                  <w:bottom w:val="single" w:sz="4" w:space="0" w:color="auto"/>
                  <w:right w:val="single" w:sz="4" w:space="0" w:color="auto"/>
                </w:tcBorders>
                <w:shd w:val="clear" w:color="000000" w:fill="FFFFFF"/>
                <w:hideMark/>
              </w:tcPr>
            </w:tcPrChange>
          </w:tcPr>
          <w:p w:rsidR="00B16F9F" w:rsidRPr="003C022A" w:rsidRDefault="00B16F9F">
            <w:pPr>
              <w:rPr>
                <w:sz w:val="20"/>
              </w:rPr>
            </w:pPr>
            <w:r w:rsidRPr="00440FD2">
              <w:rPr>
                <w:sz w:val="20"/>
              </w:rPr>
              <w:t>C0020</w:t>
            </w:r>
            <w:ins w:id="271" w:author="Author">
              <w:r>
                <w:rPr>
                  <w:sz w:val="20"/>
                </w:rPr>
                <w:t>, C0100</w:t>
              </w:r>
            </w:ins>
            <w:r w:rsidRPr="00440FD2">
              <w:rPr>
                <w:sz w:val="20"/>
              </w:rPr>
              <w:t>/R0</w:t>
            </w:r>
            <w:r w:rsidRPr="003C022A">
              <w:rPr>
                <w:sz w:val="20"/>
              </w:rPr>
              <w:t>24</w:t>
            </w:r>
            <w:r w:rsidRPr="00440FD2">
              <w:rPr>
                <w:sz w:val="20"/>
              </w:rPr>
              <w:t>0</w:t>
            </w:r>
          </w:p>
          <w:p w:rsidR="00B16F9F" w:rsidRPr="00440FD2" w:rsidRDefault="00B16F9F">
            <w:pPr>
              <w:rPr>
                <w:sz w:val="20"/>
              </w:rPr>
            </w:pPr>
            <w:r w:rsidRPr="003C022A">
              <w:rPr>
                <w:sz w:val="20"/>
              </w:rPr>
              <w:t>(BA)</w:t>
            </w:r>
          </w:p>
        </w:tc>
        <w:tc>
          <w:tcPr>
            <w:tcW w:w="2898" w:type="dxa"/>
            <w:tcBorders>
              <w:top w:val="single" w:sz="4" w:space="0" w:color="auto"/>
              <w:left w:val="nil"/>
              <w:bottom w:val="single" w:sz="4" w:space="0" w:color="auto"/>
              <w:right w:val="single" w:sz="4" w:space="0" w:color="auto"/>
            </w:tcBorders>
            <w:shd w:val="clear" w:color="000000" w:fill="FFFFFF"/>
            <w:hideMark/>
            <w:tcPrChange w:id="272" w:author="Author">
              <w:tcPr>
                <w:tcW w:w="2898" w:type="dxa"/>
                <w:gridSpan w:val="2"/>
                <w:tcBorders>
                  <w:top w:val="single" w:sz="4" w:space="0" w:color="auto"/>
                  <w:left w:val="nil"/>
                  <w:bottom w:val="single" w:sz="4" w:space="0" w:color="auto"/>
                  <w:right w:val="single" w:sz="4" w:space="0" w:color="auto"/>
                </w:tcBorders>
                <w:shd w:val="clear" w:color="000000" w:fill="FFFFFF"/>
                <w:hideMark/>
              </w:tcPr>
            </w:tcPrChange>
          </w:tcPr>
          <w:p w:rsidR="00B16F9F" w:rsidRPr="00440FD2" w:rsidRDefault="00B16F9F" w:rsidP="00257187">
            <w:pPr>
              <w:rPr>
                <w:sz w:val="20"/>
                <w:lang w:val="en-US"/>
              </w:rPr>
            </w:pPr>
            <w:r w:rsidRPr="00440FD2">
              <w:rPr>
                <w:sz w:val="20"/>
                <w:lang w:val="en-US"/>
              </w:rPr>
              <w:t>Gross Best Estimate for Cash flow, Cash out-flow, Future guaranteed benefits - Insurance with profit participation</w:t>
            </w:r>
          </w:p>
        </w:tc>
        <w:tc>
          <w:tcPr>
            <w:tcW w:w="4619" w:type="dxa"/>
            <w:gridSpan w:val="2"/>
            <w:tcBorders>
              <w:top w:val="single" w:sz="4" w:space="0" w:color="auto"/>
              <w:left w:val="nil"/>
              <w:bottom w:val="single" w:sz="4" w:space="0" w:color="auto"/>
              <w:right w:val="single" w:sz="4" w:space="0" w:color="auto"/>
            </w:tcBorders>
            <w:shd w:val="clear" w:color="000000" w:fill="FFFFFF"/>
            <w:hideMark/>
            <w:tcPrChange w:id="273" w:author="Author">
              <w:tcPr>
                <w:tcW w:w="4619" w:type="dxa"/>
                <w:gridSpan w:val="3"/>
                <w:tcBorders>
                  <w:top w:val="single" w:sz="4" w:space="0" w:color="auto"/>
                  <w:left w:val="nil"/>
                  <w:bottom w:val="single" w:sz="4" w:space="0" w:color="auto"/>
                  <w:right w:val="single" w:sz="4" w:space="0" w:color="auto"/>
                </w:tcBorders>
                <w:shd w:val="clear" w:color="000000" w:fill="FFFFFF"/>
                <w:hideMark/>
              </w:tcPr>
            </w:tcPrChange>
          </w:tcPr>
          <w:p w:rsidR="00B16F9F" w:rsidRPr="00440FD2" w:rsidRDefault="00B16F9F">
            <w:pPr>
              <w:rPr>
                <w:sz w:val="20"/>
                <w:lang w:val="en-US"/>
              </w:rPr>
            </w:pPr>
            <w:r w:rsidRPr="00440FD2">
              <w:rPr>
                <w:sz w:val="20"/>
                <w:lang w:val="en-US"/>
              </w:rPr>
              <w:t>Amount of discounted Cash out-flows (</w:t>
            </w:r>
            <w:ins w:id="274" w:author="Author">
              <w:r>
                <w:rPr>
                  <w:sz w:val="20"/>
                  <w:lang w:val="en-US"/>
                </w:rPr>
                <w:t>p</w:t>
              </w:r>
            </w:ins>
            <w:del w:id="275" w:author="Author">
              <w:r w:rsidRPr="00440FD2" w:rsidDel="00361508">
                <w:rPr>
                  <w:sz w:val="20"/>
                  <w:lang w:val="en-US"/>
                </w:rPr>
                <w:delText>P</w:delText>
              </w:r>
            </w:del>
            <w:r w:rsidRPr="00440FD2">
              <w:rPr>
                <w:sz w:val="20"/>
                <w:lang w:val="en-US"/>
              </w:rPr>
              <w:t>ayments to policyholders and beneficiaries</w:t>
            </w:r>
            <w:del w:id="276" w:author="Author">
              <w:r w:rsidRPr="00440FD2" w:rsidDel="00361508">
                <w:rPr>
                  <w:sz w:val="20"/>
                  <w:lang w:val="en-US"/>
                </w:rPr>
                <w:delText xml:space="preserve"> other than future discretionary benefits</w:delText>
              </w:r>
            </w:del>
            <w:r w:rsidRPr="00440FD2">
              <w:rPr>
                <w:sz w:val="20"/>
                <w:lang w:val="en-US"/>
              </w:rPr>
              <w:t xml:space="preserve">) for future guaranteed benefits, regarding LoB </w:t>
            </w:r>
            <w:ins w:id="277" w:author="Author">
              <w:r>
                <w:rPr>
                  <w:sz w:val="20"/>
                  <w:lang w:val="en-US"/>
                </w:rPr>
                <w:t>“</w:t>
              </w:r>
            </w:ins>
            <w:r w:rsidRPr="00440FD2">
              <w:rPr>
                <w:sz w:val="20"/>
                <w:lang w:val="en-US"/>
              </w:rPr>
              <w:t>Insurance with profit participation</w:t>
            </w:r>
            <w:ins w:id="278" w:author="Author">
              <w:r>
                <w:rPr>
                  <w:sz w:val="20"/>
                  <w:lang w:val="en-US"/>
                </w:rPr>
                <w:t>”</w:t>
              </w:r>
            </w:ins>
          </w:p>
        </w:tc>
      </w:tr>
      <w:tr w:rsidR="00B16F9F" w:rsidRPr="003C022A" w:rsidTr="00440FD2">
        <w:trPr>
          <w:trHeight w:val="2551"/>
        </w:trPr>
        <w:tc>
          <w:tcPr>
            <w:tcW w:w="2352" w:type="dxa"/>
            <w:tcBorders>
              <w:top w:val="nil"/>
              <w:left w:val="single" w:sz="4" w:space="0" w:color="auto"/>
              <w:bottom w:val="nil"/>
              <w:right w:val="single" w:sz="4" w:space="0" w:color="auto"/>
            </w:tcBorders>
            <w:shd w:val="clear" w:color="000000" w:fill="FFFFFF"/>
            <w:hideMark/>
          </w:tcPr>
          <w:p w:rsidR="00B16F9F" w:rsidRPr="003C022A" w:rsidRDefault="00B16F9F" w:rsidP="00941EAD">
            <w:pPr>
              <w:rPr>
                <w:sz w:val="20"/>
              </w:rPr>
            </w:pPr>
            <w:r w:rsidRPr="00440FD2">
              <w:rPr>
                <w:sz w:val="20"/>
              </w:rPr>
              <w:t>C0020</w:t>
            </w:r>
            <w:ins w:id="279" w:author="Author">
              <w:r>
                <w:rPr>
                  <w:sz w:val="20"/>
                </w:rPr>
                <w:t>, C0100</w:t>
              </w:r>
            </w:ins>
            <w:r w:rsidRPr="00440FD2">
              <w:rPr>
                <w:sz w:val="20"/>
              </w:rPr>
              <w:t>/R0</w:t>
            </w:r>
            <w:r w:rsidRPr="003C022A">
              <w:rPr>
                <w:sz w:val="20"/>
              </w:rPr>
              <w:t>25</w:t>
            </w:r>
            <w:r w:rsidRPr="00440FD2">
              <w:rPr>
                <w:sz w:val="20"/>
              </w:rPr>
              <w:t>0</w:t>
            </w:r>
          </w:p>
          <w:p w:rsidR="00B16F9F" w:rsidRPr="00440FD2" w:rsidRDefault="00B16F9F" w:rsidP="00941EAD">
            <w:pPr>
              <w:rPr>
                <w:sz w:val="20"/>
              </w:rPr>
            </w:pPr>
            <w:r w:rsidRPr="003C022A">
              <w:rPr>
                <w:sz w:val="20"/>
              </w:rPr>
              <w:t>(BB)</w:t>
            </w:r>
          </w:p>
        </w:tc>
        <w:tc>
          <w:tcPr>
            <w:tcW w:w="2898" w:type="dxa"/>
            <w:tcBorders>
              <w:top w:val="nil"/>
              <w:left w:val="nil"/>
              <w:bottom w:val="nil"/>
              <w:right w:val="single" w:sz="4" w:space="0" w:color="auto"/>
            </w:tcBorders>
            <w:shd w:val="clear" w:color="000000" w:fill="FFFFFF"/>
            <w:hideMark/>
          </w:tcPr>
          <w:p w:rsidR="00B16F9F" w:rsidRPr="00440FD2" w:rsidRDefault="00B16F9F" w:rsidP="00257187">
            <w:pPr>
              <w:rPr>
                <w:sz w:val="20"/>
                <w:lang w:val="en-US"/>
              </w:rPr>
            </w:pPr>
            <w:r w:rsidRPr="00440FD2">
              <w:rPr>
                <w:sz w:val="20"/>
                <w:lang w:val="en-US"/>
              </w:rPr>
              <w:t>Gross Best Estimate for Cash flow, Cash out-flows, Future discretionary benefits - Insurance with profit participation</w:t>
            </w:r>
          </w:p>
        </w:tc>
        <w:tc>
          <w:tcPr>
            <w:tcW w:w="4619" w:type="dxa"/>
            <w:gridSpan w:val="2"/>
            <w:tcBorders>
              <w:top w:val="nil"/>
              <w:left w:val="nil"/>
              <w:bottom w:val="nil"/>
              <w:right w:val="single" w:sz="4" w:space="0" w:color="auto"/>
            </w:tcBorders>
            <w:shd w:val="clear" w:color="000000" w:fill="FFFFFF"/>
            <w:hideMark/>
          </w:tcPr>
          <w:p w:rsidR="00B16F9F" w:rsidRDefault="00B16F9F">
            <w:pPr>
              <w:rPr>
                <w:sz w:val="20"/>
                <w:lang w:val="en-US"/>
              </w:rPr>
            </w:pPr>
            <w:r w:rsidRPr="00440FD2">
              <w:rPr>
                <w:sz w:val="20"/>
                <w:lang w:val="en-US"/>
              </w:rPr>
              <w:t>Amount of discounted Cash out-flows (</w:t>
            </w:r>
            <w:ins w:id="280" w:author="Author">
              <w:r>
                <w:rPr>
                  <w:sz w:val="20"/>
                  <w:lang w:val="en-US"/>
                </w:rPr>
                <w:t>p</w:t>
              </w:r>
            </w:ins>
            <w:del w:id="281" w:author="Author">
              <w:r w:rsidRPr="00440FD2" w:rsidDel="00361508">
                <w:rPr>
                  <w:sz w:val="20"/>
                  <w:lang w:val="en-US"/>
                </w:rPr>
                <w:delText>P</w:delText>
              </w:r>
            </w:del>
            <w:r w:rsidRPr="00440FD2">
              <w:rPr>
                <w:sz w:val="20"/>
                <w:lang w:val="en-US"/>
              </w:rPr>
              <w:t xml:space="preserve">ayments to policyholders and beneficiaries) for future </w:t>
            </w:r>
            <w:r w:rsidRPr="003C022A">
              <w:rPr>
                <w:sz w:val="20"/>
                <w:lang w:val="en-US"/>
              </w:rPr>
              <w:t>discretionary</w:t>
            </w:r>
            <w:r w:rsidRPr="00440FD2">
              <w:rPr>
                <w:sz w:val="20"/>
                <w:lang w:val="en-US"/>
              </w:rPr>
              <w:t xml:space="preserve"> benefits</w:t>
            </w:r>
            <w:del w:id="282" w:author="Author">
              <w:r w:rsidRPr="00440FD2" w:rsidDel="00D7489A">
                <w:rPr>
                  <w:sz w:val="20"/>
                  <w:lang w:val="en-US"/>
                </w:rPr>
                <w:delText xml:space="preserve"> (FDB)</w:delText>
              </w:r>
            </w:del>
            <w:r w:rsidRPr="00440FD2">
              <w:rPr>
                <w:sz w:val="20"/>
                <w:lang w:val="en-US"/>
              </w:rPr>
              <w:t xml:space="preserve">, regarding LoB </w:t>
            </w:r>
            <w:ins w:id="283" w:author="Author">
              <w:r>
                <w:rPr>
                  <w:sz w:val="20"/>
                  <w:lang w:val="en-US"/>
                </w:rPr>
                <w:t>“</w:t>
              </w:r>
            </w:ins>
            <w:r w:rsidRPr="00440FD2">
              <w:rPr>
                <w:sz w:val="20"/>
                <w:lang w:val="en-US"/>
              </w:rPr>
              <w:t>Insurance with profit participation</w:t>
            </w:r>
            <w:ins w:id="284" w:author="Author">
              <w:r>
                <w:rPr>
                  <w:sz w:val="20"/>
                  <w:lang w:val="en-US"/>
                </w:rPr>
                <w:t>”</w:t>
              </w:r>
            </w:ins>
            <w:r w:rsidRPr="00440FD2">
              <w:rPr>
                <w:sz w:val="20"/>
                <w:lang w:val="en-US"/>
              </w:rPr>
              <w:t xml:space="preserve">. </w:t>
            </w:r>
          </w:p>
          <w:p w:rsidR="00B16F9F" w:rsidRDefault="00B16F9F">
            <w:pPr>
              <w:rPr>
                <w:sz w:val="20"/>
                <w:lang w:val="en-US"/>
              </w:rPr>
            </w:pPr>
          </w:p>
          <w:p w:rsidR="00B16F9F" w:rsidRDefault="00B16F9F" w:rsidP="00D7489A">
            <w:pPr>
              <w:rPr>
                <w:sz w:val="20"/>
                <w:lang w:val="en-US"/>
              </w:rPr>
            </w:pPr>
            <w:r w:rsidRPr="003C022A">
              <w:rPr>
                <w:sz w:val="20"/>
                <w:lang w:val="en-US"/>
              </w:rPr>
              <w:t>F</w:t>
            </w:r>
            <w:r>
              <w:rPr>
                <w:sz w:val="20"/>
                <w:lang w:val="en-US"/>
              </w:rPr>
              <w:t xml:space="preserve">uture </w:t>
            </w:r>
            <w:r w:rsidRPr="003C022A">
              <w:rPr>
                <w:sz w:val="20"/>
                <w:lang w:val="en-US"/>
              </w:rPr>
              <w:t>D</w:t>
            </w:r>
            <w:r>
              <w:rPr>
                <w:sz w:val="20"/>
                <w:lang w:val="en-US"/>
              </w:rPr>
              <w:t xml:space="preserve">iscretionary </w:t>
            </w:r>
            <w:r w:rsidRPr="003C022A">
              <w:rPr>
                <w:sz w:val="20"/>
                <w:lang w:val="en-US"/>
              </w:rPr>
              <w:t>B</w:t>
            </w:r>
            <w:r>
              <w:rPr>
                <w:sz w:val="20"/>
                <w:lang w:val="en-US"/>
              </w:rPr>
              <w:t>enefits</w:t>
            </w:r>
            <w:r w:rsidRPr="003C022A">
              <w:rPr>
                <w:sz w:val="20"/>
                <w:lang w:val="en-US"/>
              </w:rPr>
              <w:t xml:space="preserve"> means future benefits other than index-linked or unit-linked benefits of insurance or reinsurance contracts which have one of the following characteristics: </w:t>
            </w:r>
          </w:p>
          <w:p w:rsidR="00B16F9F" w:rsidRPr="0089097C" w:rsidRDefault="00B16F9F" w:rsidP="008A3A2B">
            <w:pPr>
              <w:pStyle w:val="ListParagraph"/>
              <w:numPr>
                <w:ilvl w:val="0"/>
                <w:numId w:val="7"/>
              </w:numPr>
              <w:ind w:left="497"/>
              <w:rPr>
                <w:sz w:val="20"/>
                <w:lang w:val="en-US"/>
              </w:rPr>
              <w:pPrChange w:id="285" w:author="Author">
                <w:pPr>
                  <w:pStyle w:val="ListParagraph"/>
                  <w:numPr>
                    <w:numId w:val="3"/>
                  </w:numPr>
                  <w:ind w:hanging="360"/>
                </w:pPr>
              </w:pPrChange>
            </w:pPr>
            <w:r w:rsidRPr="0089097C">
              <w:rPr>
                <w:sz w:val="20"/>
                <w:lang w:val="en-US"/>
              </w:rPr>
              <w:t>The benefits are legally or contractually based on one or several of the following results:</w:t>
            </w:r>
          </w:p>
          <w:p w:rsidR="00B16F9F" w:rsidRPr="0089097C" w:rsidRDefault="00B16F9F" w:rsidP="008A3A2B">
            <w:pPr>
              <w:pStyle w:val="ListParagraph"/>
              <w:numPr>
                <w:ilvl w:val="0"/>
                <w:numId w:val="8"/>
              </w:numPr>
              <w:ind w:left="781" w:hanging="219"/>
              <w:rPr>
                <w:sz w:val="20"/>
                <w:lang w:val="en-US"/>
              </w:rPr>
              <w:pPrChange w:id="286" w:author="Author">
                <w:pPr>
                  <w:pStyle w:val="ListParagraph"/>
                  <w:numPr>
                    <w:numId w:val="5"/>
                  </w:numPr>
                  <w:ind w:hanging="360"/>
                </w:pPr>
              </w:pPrChange>
            </w:pPr>
            <w:r w:rsidRPr="0089097C">
              <w:rPr>
                <w:sz w:val="20"/>
                <w:lang w:val="en-US"/>
              </w:rPr>
              <w:t>the performance of a specified group of contracts or a specified type of contract or a single contract;</w:t>
            </w:r>
          </w:p>
          <w:p w:rsidR="00B16F9F" w:rsidRPr="0089097C" w:rsidRDefault="00B16F9F" w:rsidP="008A3A2B">
            <w:pPr>
              <w:pStyle w:val="ListParagraph"/>
              <w:numPr>
                <w:ilvl w:val="0"/>
                <w:numId w:val="8"/>
              </w:numPr>
              <w:ind w:left="781" w:hanging="142"/>
              <w:rPr>
                <w:sz w:val="20"/>
                <w:lang w:val="en-US"/>
              </w:rPr>
              <w:pPrChange w:id="287" w:author="Author">
                <w:pPr>
                  <w:pStyle w:val="ListParagraph"/>
                  <w:numPr>
                    <w:numId w:val="5"/>
                  </w:numPr>
                  <w:ind w:hanging="360"/>
                </w:pPr>
              </w:pPrChange>
            </w:pPr>
            <w:r w:rsidRPr="0089097C">
              <w:rPr>
                <w:sz w:val="20"/>
                <w:lang w:val="en-US"/>
              </w:rPr>
              <w:t xml:space="preserve">the </w:t>
            </w:r>
            <w:proofErr w:type="spellStart"/>
            <w:r w:rsidRPr="0089097C">
              <w:rPr>
                <w:sz w:val="20"/>
                <w:lang w:val="en-US"/>
              </w:rPr>
              <w:t>realised</w:t>
            </w:r>
            <w:proofErr w:type="spellEnd"/>
            <w:r w:rsidRPr="0089097C">
              <w:rPr>
                <w:sz w:val="20"/>
                <w:lang w:val="en-US"/>
              </w:rPr>
              <w:t xml:space="preserve"> or </w:t>
            </w:r>
            <w:proofErr w:type="spellStart"/>
            <w:r w:rsidRPr="0089097C">
              <w:rPr>
                <w:sz w:val="20"/>
                <w:lang w:val="en-US"/>
              </w:rPr>
              <w:t>unrealised</w:t>
            </w:r>
            <w:proofErr w:type="spellEnd"/>
            <w:r w:rsidRPr="0089097C">
              <w:rPr>
                <w:sz w:val="20"/>
                <w:lang w:val="en-US"/>
              </w:rPr>
              <w:t xml:space="preserve"> investment return on a specified pool of assets held by the insurance or reinsurance undertaking;</w:t>
            </w:r>
          </w:p>
          <w:p w:rsidR="00B16F9F" w:rsidRPr="0089097C" w:rsidRDefault="00B16F9F" w:rsidP="008A3A2B">
            <w:pPr>
              <w:pStyle w:val="ListParagraph"/>
              <w:numPr>
                <w:ilvl w:val="0"/>
                <w:numId w:val="8"/>
              </w:numPr>
              <w:ind w:left="781" w:hanging="142"/>
              <w:rPr>
                <w:sz w:val="20"/>
                <w:lang w:val="en-US"/>
              </w:rPr>
              <w:pPrChange w:id="288" w:author="Author">
                <w:pPr>
                  <w:pStyle w:val="ListParagraph"/>
                  <w:numPr>
                    <w:numId w:val="5"/>
                  </w:numPr>
                  <w:ind w:hanging="360"/>
                </w:pPr>
              </w:pPrChange>
            </w:pPr>
            <w:r w:rsidRPr="0089097C">
              <w:rPr>
                <w:sz w:val="20"/>
                <w:lang w:val="en-US"/>
              </w:rPr>
              <w:t>the profit or loss of the insurance or reinsurance undertaking or fund corresponding to the contract;</w:t>
            </w:r>
          </w:p>
          <w:p w:rsidR="00B16F9F" w:rsidRDefault="00B16F9F" w:rsidP="008A3A2B">
            <w:pPr>
              <w:pStyle w:val="ListParagraph"/>
              <w:numPr>
                <w:ilvl w:val="0"/>
                <w:numId w:val="7"/>
              </w:numPr>
              <w:ind w:left="497"/>
              <w:rPr>
                <w:ins w:id="289" w:author="Author"/>
                <w:sz w:val="20"/>
                <w:lang w:val="en-US"/>
              </w:rPr>
              <w:pPrChange w:id="290" w:author="Author">
                <w:pPr/>
              </w:pPrChange>
            </w:pPr>
            <w:proofErr w:type="gramStart"/>
            <w:r w:rsidRPr="003C022A">
              <w:rPr>
                <w:sz w:val="20"/>
                <w:lang w:val="en-US"/>
              </w:rPr>
              <w:t>the</w:t>
            </w:r>
            <w:proofErr w:type="gramEnd"/>
            <w:r w:rsidRPr="003C022A">
              <w:rPr>
                <w:sz w:val="20"/>
                <w:lang w:val="en-US"/>
              </w:rPr>
              <w:t xml:space="preserve"> benefits are based on a declaration of the insurance or reinsurance undertaking and the timing or the amount of the benefits is at its full or partial discretion.</w:t>
            </w:r>
          </w:p>
          <w:p w:rsidR="00B16F9F" w:rsidRPr="00440FD2" w:rsidRDefault="00B16F9F">
            <w:pPr>
              <w:rPr>
                <w:sz w:val="20"/>
                <w:lang w:val="en-US"/>
              </w:rPr>
            </w:pPr>
          </w:p>
        </w:tc>
      </w:tr>
      <w:tr w:rsidR="00B16F9F" w:rsidRPr="003C022A" w:rsidTr="00440FD2">
        <w:trPr>
          <w:trHeight w:val="1425"/>
        </w:trPr>
        <w:tc>
          <w:tcPr>
            <w:tcW w:w="2352" w:type="dxa"/>
            <w:tcBorders>
              <w:top w:val="single" w:sz="4" w:space="0" w:color="auto"/>
              <w:left w:val="single" w:sz="4" w:space="0" w:color="auto"/>
              <w:bottom w:val="single" w:sz="4" w:space="0" w:color="auto"/>
              <w:right w:val="single" w:sz="4" w:space="0" w:color="auto"/>
            </w:tcBorders>
            <w:shd w:val="clear" w:color="000000" w:fill="FFFFFF"/>
            <w:hideMark/>
          </w:tcPr>
          <w:p w:rsidR="00B16F9F" w:rsidRPr="00440FD2" w:rsidRDefault="00B16F9F">
            <w:pPr>
              <w:rPr>
                <w:sz w:val="20"/>
                <w:lang w:val="pt-PT"/>
              </w:rPr>
            </w:pPr>
            <w:r w:rsidRPr="00440FD2">
              <w:rPr>
                <w:sz w:val="20"/>
                <w:lang w:val="pt-PT"/>
              </w:rPr>
              <w:t>C0020, C0030, C0060, C0090, C0100, C0160, C0190, C0200/R0260</w:t>
            </w:r>
          </w:p>
          <w:p w:rsidR="00B16F9F" w:rsidRPr="00440FD2" w:rsidRDefault="00B16F9F">
            <w:pPr>
              <w:rPr>
                <w:sz w:val="20"/>
                <w:lang w:val="pt-PT"/>
              </w:rPr>
            </w:pPr>
            <w:r w:rsidRPr="00440FD2">
              <w:rPr>
                <w:sz w:val="20"/>
                <w:lang w:val="pt-PT"/>
              </w:rPr>
              <w:t>(BC)</w:t>
            </w:r>
          </w:p>
        </w:tc>
        <w:tc>
          <w:tcPr>
            <w:tcW w:w="2898" w:type="dxa"/>
            <w:tcBorders>
              <w:top w:val="single" w:sz="4" w:space="0" w:color="auto"/>
              <w:left w:val="nil"/>
              <w:bottom w:val="single" w:sz="4" w:space="0" w:color="auto"/>
              <w:right w:val="single" w:sz="4" w:space="0" w:color="auto"/>
            </w:tcBorders>
            <w:shd w:val="clear" w:color="000000" w:fill="FFFFFF"/>
            <w:hideMark/>
          </w:tcPr>
          <w:p w:rsidR="00B16F9F" w:rsidRPr="00440FD2" w:rsidRDefault="00B16F9F" w:rsidP="005C010D">
            <w:pPr>
              <w:rPr>
                <w:sz w:val="20"/>
                <w:lang w:val="en-US"/>
              </w:rPr>
            </w:pPr>
            <w:r w:rsidRPr="00440FD2">
              <w:rPr>
                <w:sz w:val="20"/>
                <w:lang w:val="en-US"/>
              </w:rPr>
              <w:t xml:space="preserve">Gross Best Estimate for Cash flow, Cash out-flow, </w:t>
            </w:r>
            <w:r w:rsidRPr="003C022A">
              <w:rPr>
                <w:sz w:val="20"/>
                <w:lang w:val="en-US"/>
              </w:rPr>
              <w:t>Future expenses and other cash out-flows</w:t>
            </w:r>
          </w:p>
        </w:tc>
        <w:tc>
          <w:tcPr>
            <w:tcW w:w="4619" w:type="dxa"/>
            <w:gridSpan w:val="2"/>
            <w:tcBorders>
              <w:top w:val="single" w:sz="4" w:space="0" w:color="auto"/>
              <w:left w:val="nil"/>
              <w:bottom w:val="single" w:sz="4" w:space="0" w:color="auto"/>
              <w:right w:val="single" w:sz="4" w:space="0" w:color="auto"/>
            </w:tcBorders>
            <w:shd w:val="clear" w:color="000000" w:fill="FFFFFF"/>
            <w:hideMark/>
          </w:tcPr>
          <w:p w:rsidR="00B16F9F" w:rsidRPr="00440FD2" w:rsidRDefault="00B16F9F">
            <w:pPr>
              <w:rPr>
                <w:sz w:val="20"/>
                <w:lang w:val="en-US"/>
              </w:rPr>
            </w:pPr>
            <w:r w:rsidRPr="003C022A">
              <w:rPr>
                <w:sz w:val="20"/>
                <w:lang w:val="en-US"/>
              </w:rPr>
              <w:t>Amount of discounted Cash out-flows for Future expenses and other cash out-flows</w:t>
            </w:r>
            <w:del w:id="291" w:author="Author">
              <w:r w:rsidRPr="003C022A" w:rsidDel="00361508">
                <w:rPr>
                  <w:sz w:val="20"/>
                  <w:lang w:val="en-US"/>
                </w:rPr>
                <w:delText xml:space="preserve"> </w:delText>
              </w:r>
            </w:del>
            <w:ins w:id="292" w:author="Author">
              <w:r w:rsidRPr="003C022A">
                <w:rPr>
                  <w:sz w:val="20"/>
                  <w:lang w:val="en-US"/>
                </w:rPr>
                <w:t xml:space="preserve">, per each LoB </w:t>
              </w:r>
              <w:r>
                <w:rPr>
                  <w:sz w:val="20"/>
                  <w:lang w:val="en-US"/>
                </w:rPr>
                <w:t xml:space="preserve">Should reflect </w:t>
              </w:r>
            </w:ins>
            <w:del w:id="293" w:author="Author">
              <w:r w:rsidRPr="003C022A" w:rsidDel="00361508">
                <w:rPr>
                  <w:sz w:val="20"/>
                  <w:lang w:val="en-US"/>
                </w:rPr>
                <w:delText>(e</w:delText>
              </w:r>
            </w:del>
            <w:ins w:id="294" w:author="Author">
              <w:r>
                <w:rPr>
                  <w:sz w:val="20"/>
                  <w:lang w:val="en-US"/>
                </w:rPr>
                <w:t>e</w:t>
              </w:r>
            </w:ins>
            <w:r w:rsidRPr="003C022A">
              <w:rPr>
                <w:sz w:val="20"/>
                <w:lang w:val="en-US"/>
              </w:rPr>
              <w:t>xpenses that will be incurred in servicing insurance and reinsurance obligations, and other cash-flow items such as taxation payments which are, or are expected to be, charged to policyholders, or are required to settle the insurance or reinsurance obligations</w:t>
            </w:r>
            <w:ins w:id="295" w:author="Author">
              <w:r>
                <w:rPr>
                  <w:sz w:val="20"/>
                  <w:lang w:val="en-US"/>
                </w:rPr>
                <w:t>.</w:t>
              </w:r>
            </w:ins>
            <w:del w:id="296" w:author="Author">
              <w:r w:rsidRPr="003C022A" w:rsidDel="00361508">
                <w:rPr>
                  <w:sz w:val="20"/>
                  <w:lang w:val="en-US"/>
                </w:rPr>
                <w:delText>), per each LoB</w:delText>
              </w:r>
            </w:del>
            <w:r w:rsidRPr="003C022A">
              <w:rPr>
                <w:sz w:val="20"/>
                <w:lang w:val="en-US"/>
              </w:rPr>
              <w:t xml:space="preserve"> </w:t>
            </w:r>
          </w:p>
        </w:tc>
      </w:tr>
      <w:tr w:rsidR="00B16F9F" w:rsidRPr="003C022A" w:rsidTr="00440FD2">
        <w:trPr>
          <w:trHeight w:val="1425"/>
        </w:trPr>
        <w:tc>
          <w:tcPr>
            <w:tcW w:w="2352" w:type="dxa"/>
            <w:tcBorders>
              <w:top w:val="single" w:sz="4" w:space="0" w:color="auto"/>
              <w:left w:val="single" w:sz="4" w:space="0" w:color="auto"/>
              <w:bottom w:val="single" w:sz="4" w:space="0" w:color="auto"/>
              <w:right w:val="single" w:sz="4" w:space="0" w:color="auto"/>
            </w:tcBorders>
            <w:shd w:val="clear" w:color="000000" w:fill="FFFFFF"/>
            <w:hideMark/>
          </w:tcPr>
          <w:p w:rsidR="00B16F9F" w:rsidRPr="003C022A" w:rsidRDefault="00B16F9F" w:rsidP="003D0E82">
            <w:pPr>
              <w:rPr>
                <w:sz w:val="20"/>
              </w:rPr>
            </w:pPr>
            <w:r w:rsidRPr="003C022A">
              <w:rPr>
                <w:sz w:val="20"/>
              </w:rPr>
              <w:t>C0150 /R0260</w:t>
            </w:r>
          </w:p>
          <w:p w:rsidR="00B16F9F" w:rsidRPr="003C022A" w:rsidRDefault="00B16F9F" w:rsidP="003D0E82">
            <w:pPr>
              <w:rPr>
                <w:sz w:val="20"/>
              </w:rPr>
            </w:pPr>
            <w:r w:rsidRPr="003C022A">
              <w:rPr>
                <w:sz w:val="20"/>
              </w:rPr>
              <w:t>(BC9)</w:t>
            </w:r>
          </w:p>
        </w:tc>
        <w:tc>
          <w:tcPr>
            <w:tcW w:w="2898" w:type="dxa"/>
            <w:tcBorders>
              <w:top w:val="single" w:sz="4" w:space="0" w:color="auto"/>
              <w:left w:val="nil"/>
              <w:bottom w:val="single" w:sz="4" w:space="0" w:color="auto"/>
              <w:right w:val="single" w:sz="4" w:space="0" w:color="auto"/>
            </w:tcBorders>
            <w:shd w:val="clear" w:color="000000" w:fill="FFFFFF"/>
            <w:hideMark/>
          </w:tcPr>
          <w:p w:rsidR="00B16F9F" w:rsidRPr="003C022A" w:rsidRDefault="00B16F9F" w:rsidP="003D0E82">
            <w:pPr>
              <w:rPr>
                <w:sz w:val="20"/>
                <w:lang w:val="en-US"/>
              </w:rPr>
            </w:pPr>
            <w:r w:rsidRPr="003C022A">
              <w:rPr>
                <w:sz w:val="20"/>
                <w:lang w:val="en-US"/>
              </w:rPr>
              <w:t xml:space="preserve">Gross Best Estimate for Cash flow, Cash out-flow, Future expenses and other cash out-flows - Total (Life other than health insurance, </w:t>
            </w:r>
            <w:del w:id="297" w:author="Author">
              <w:r w:rsidRPr="003C022A" w:rsidDel="00D7489A">
                <w:rPr>
                  <w:sz w:val="20"/>
                  <w:lang w:val="en-US"/>
                </w:rPr>
                <w:delText>incl.</w:delText>
              </w:r>
            </w:del>
            <w:ins w:id="298" w:author="Author">
              <w:r>
                <w:rPr>
                  <w:sz w:val="20"/>
                  <w:lang w:val="en-US"/>
                </w:rPr>
                <w:t>including</w:t>
              </w:r>
            </w:ins>
            <w:r w:rsidRPr="003C022A">
              <w:rPr>
                <w:sz w:val="20"/>
                <w:lang w:val="en-US"/>
              </w:rPr>
              <w:t xml:space="preserve"> </w:t>
            </w:r>
            <w:r w:rsidRPr="003C022A">
              <w:rPr>
                <w:sz w:val="20"/>
              </w:rPr>
              <w:t>Unit-Linked)</w:t>
            </w:r>
          </w:p>
        </w:tc>
        <w:tc>
          <w:tcPr>
            <w:tcW w:w="4619" w:type="dxa"/>
            <w:gridSpan w:val="2"/>
            <w:tcBorders>
              <w:top w:val="single" w:sz="4" w:space="0" w:color="auto"/>
              <w:left w:val="nil"/>
              <w:bottom w:val="single" w:sz="4" w:space="0" w:color="auto"/>
              <w:right w:val="single" w:sz="4" w:space="0" w:color="auto"/>
            </w:tcBorders>
            <w:shd w:val="clear" w:color="000000" w:fill="FFFFFF"/>
            <w:hideMark/>
          </w:tcPr>
          <w:p w:rsidR="00B16F9F" w:rsidRDefault="00B16F9F">
            <w:pPr>
              <w:rPr>
                <w:ins w:id="299" w:author="Author"/>
                <w:sz w:val="20"/>
                <w:lang w:val="en-US"/>
              </w:rPr>
            </w:pPr>
            <w:r>
              <w:rPr>
                <w:sz w:val="20"/>
                <w:lang w:val="en-US"/>
              </w:rPr>
              <w:t>Total a</w:t>
            </w:r>
            <w:r w:rsidRPr="003C022A">
              <w:rPr>
                <w:sz w:val="20"/>
                <w:lang w:val="en-US"/>
              </w:rPr>
              <w:t>mount of discounted Cash out-flows for Future expenses and other cash out-flows</w:t>
            </w:r>
            <w:ins w:id="300" w:author="Author">
              <w:r w:rsidRPr="003C022A">
                <w:rPr>
                  <w:sz w:val="20"/>
                  <w:lang w:val="en-US"/>
                </w:rPr>
                <w:t xml:space="preserve">, for Life other than health insurance, </w:t>
              </w:r>
              <w:r>
                <w:rPr>
                  <w:sz w:val="20"/>
                  <w:lang w:val="en-US"/>
                </w:rPr>
                <w:t>including</w:t>
              </w:r>
              <w:r w:rsidRPr="003C022A">
                <w:rPr>
                  <w:sz w:val="20"/>
                  <w:lang w:val="en-US"/>
                </w:rPr>
                <w:t xml:space="preserve"> </w:t>
              </w:r>
              <w:r w:rsidRPr="003C022A">
                <w:rPr>
                  <w:sz w:val="20"/>
                </w:rPr>
                <w:t>Unit-Linked</w:t>
              </w:r>
            </w:ins>
            <w:r w:rsidRPr="003C022A">
              <w:rPr>
                <w:sz w:val="20"/>
                <w:lang w:val="en-US"/>
              </w:rPr>
              <w:t xml:space="preserve"> </w:t>
            </w:r>
          </w:p>
          <w:p w:rsidR="00B16F9F" w:rsidRPr="008A3A2B" w:rsidRDefault="00B16F9F">
            <w:pPr>
              <w:rPr>
                <w:sz w:val="20"/>
                <w:lang w:val="en-GB"/>
                <w:rPrChange w:id="301" w:author="Author">
                  <w:rPr>
                    <w:sz w:val="20"/>
                    <w:lang w:val="pt-PT"/>
                  </w:rPr>
                </w:rPrChange>
              </w:rPr>
            </w:pPr>
            <w:ins w:id="302" w:author="Author">
              <w:r>
                <w:rPr>
                  <w:sz w:val="20"/>
                  <w:lang w:val="en-US"/>
                </w:rPr>
                <w:t xml:space="preserve">Should reflect </w:t>
              </w:r>
            </w:ins>
            <w:del w:id="303" w:author="Author">
              <w:r w:rsidRPr="003C022A" w:rsidDel="00361508">
                <w:rPr>
                  <w:sz w:val="20"/>
                  <w:lang w:val="en-US"/>
                </w:rPr>
                <w:delText>(</w:delText>
              </w:r>
            </w:del>
            <w:r w:rsidRPr="003C022A">
              <w:rPr>
                <w:sz w:val="20"/>
                <w:lang w:val="en-US"/>
              </w:rPr>
              <w:t>expenses that will be incurred in servicing insurance and reinsurance obligations, and other cash-flow items such as taxation payments which are, or are expected to be, charged to policyholders, or are required to settle the insurance or reinsurance obligations</w:t>
            </w:r>
            <w:del w:id="304" w:author="Author">
              <w:r w:rsidRPr="003C022A" w:rsidDel="00361508">
                <w:rPr>
                  <w:sz w:val="20"/>
                  <w:lang w:val="en-US"/>
                </w:rPr>
                <w:delText xml:space="preserve">), for Life other than health insurance, </w:delText>
              </w:r>
              <w:r w:rsidRPr="003C022A" w:rsidDel="00D7489A">
                <w:rPr>
                  <w:sz w:val="20"/>
                  <w:lang w:val="en-US"/>
                </w:rPr>
                <w:delText>incl.</w:delText>
              </w:r>
              <w:r w:rsidRPr="003C022A" w:rsidDel="00361508">
                <w:rPr>
                  <w:sz w:val="20"/>
                  <w:lang w:val="en-US"/>
                </w:rPr>
                <w:delText xml:space="preserve"> </w:delText>
              </w:r>
              <w:r w:rsidRPr="003C022A" w:rsidDel="00361508">
                <w:rPr>
                  <w:sz w:val="20"/>
                </w:rPr>
                <w:delText>Unit-Linked</w:delText>
              </w:r>
            </w:del>
            <w:r>
              <w:rPr>
                <w:sz w:val="20"/>
              </w:rPr>
              <w:t>.</w:t>
            </w:r>
          </w:p>
        </w:tc>
      </w:tr>
      <w:tr w:rsidR="00B16F9F" w:rsidRPr="003C022A" w:rsidTr="00440FD2">
        <w:trPr>
          <w:trHeight w:val="1425"/>
        </w:trPr>
        <w:tc>
          <w:tcPr>
            <w:tcW w:w="2352" w:type="dxa"/>
            <w:tcBorders>
              <w:top w:val="single" w:sz="4" w:space="0" w:color="auto"/>
              <w:left w:val="single" w:sz="4" w:space="0" w:color="auto"/>
              <w:bottom w:val="single" w:sz="4" w:space="0" w:color="auto"/>
              <w:right w:val="single" w:sz="4" w:space="0" w:color="auto"/>
            </w:tcBorders>
            <w:shd w:val="clear" w:color="000000" w:fill="FFFFFF"/>
            <w:hideMark/>
          </w:tcPr>
          <w:p w:rsidR="00B16F9F" w:rsidRPr="003C022A" w:rsidRDefault="00B16F9F" w:rsidP="003D0E82">
            <w:pPr>
              <w:rPr>
                <w:sz w:val="20"/>
              </w:rPr>
            </w:pPr>
            <w:r w:rsidRPr="003C022A">
              <w:rPr>
                <w:sz w:val="20"/>
              </w:rPr>
              <w:t>C0210/R0260</w:t>
            </w:r>
          </w:p>
          <w:p w:rsidR="00B16F9F" w:rsidRPr="003C022A" w:rsidRDefault="00B16F9F" w:rsidP="003D0E82">
            <w:pPr>
              <w:rPr>
                <w:sz w:val="20"/>
              </w:rPr>
            </w:pPr>
            <w:r w:rsidRPr="003C022A">
              <w:rPr>
                <w:sz w:val="20"/>
              </w:rPr>
              <w:t>(BC14)</w:t>
            </w:r>
          </w:p>
        </w:tc>
        <w:tc>
          <w:tcPr>
            <w:tcW w:w="2898" w:type="dxa"/>
            <w:tcBorders>
              <w:top w:val="single" w:sz="4" w:space="0" w:color="auto"/>
              <w:left w:val="nil"/>
              <w:bottom w:val="single" w:sz="4" w:space="0" w:color="auto"/>
              <w:right w:val="single" w:sz="4" w:space="0" w:color="auto"/>
            </w:tcBorders>
            <w:shd w:val="clear" w:color="000000" w:fill="FFFFFF"/>
            <w:hideMark/>
          </w:tcPr>
          <w:p w:rsidR="00B16F9F" w:rsidRPr="003C022A" w:rsidRDefault="00B16F9F" w:rsidP="003D0E82">
            <w:pPr>
              <w:rPr>
                <w:sz w:val="20"/>
                <w:lang w:val="en-US"/>
              </w:rPr>
            </w:pPr>
            <w:r w:rsidRPr="003C022A">
              <w:rPr>
                <w:sz w:val="20"/>
                <w:lang w:val="en-US"/>
              </w:rPr>
              <w:t>Gross Best Estimate for Cash flow, Cash out-flow, Future expenses and other cash out-flows - Total (Health similar to life insurance)</w:t>
            </w:r>
          </w:p>
        </w:tc>
        <w:tc>
          <w:tcPr>
            <w:tcW w:w="4619" w:type="dxa"/>
            <w:gridSpan w:val="2"/>
            <w:tcBorders>
              <w:top w:val="single" w:sz="4" w:space="0" w:color="auto"/>
              <w:left w:val="nil"/>
              <w:bottom w:val="single" w:sz="4" w:space="0" w:color="auto"/>
              <w:right w:val="single" w:sz="4" w:space="0" w:color="auto"/>
            </w:tcBorders>
            <w:shd w:val="clear" w:color="000000" w:fill="FFFFFF"/>
            <w:hideMark/>
          </w:tcPr>
          <w:p w:rsidR="00B16F9F" w:rsidRDefault="00B16F9F">
            <w:pPr>
              <w:rPr>
                <w:ins w:id="305" w:author="Author"/>
                <w:sz w:val="20"/>
                <w:lang w:val="en-US"/>
              </w:rPr>
            </w:pPr>
            <w:r>
              <w:rPr>
                <w:sz w:val="20"/>
                <w:lang w:val="en-US"/>
              </w:rPr>
              <w:t>Total a</w:t>
            </w:r>
            <w:r w:rsidRPr="003C022A">
              <w:rPr>
                <w:sz w:val="20"/>
                <w:lang w:val="en-US"/>
              </w:rPr>
              <w:t>mount of discounted Cash out-flows for Future expenses and other cash out-flows</w:t>
            </w:r>
            <w:del w:id="306" w:author="Author">
              <w:r w:rsidRPr="003C022A" w:rsidDel="00361508">
                <w:rPr>
                  <w:sz w:val="20"/>
                  <w:lang w:val="en-US"/>
                </w:rPr>
                <w:delText xml:space="preserve"> </w:delText>
              </w:r>
            </w:del>
            <w:ins w:id="307" w:author="Author">
              <w:r w:rsidRPr="003C022A">
                <w:rPr>
                  <w:sz w:val="20"/>
                  <w:lang w:val="en-US"/>
                </w:rPr>
                <w:t>, for Health similar to life insurance</w:t>
              </w:r>
              <w:r>
                <w:rPr>
                  <w:sz w:val="20"/>
                  <w:lang w:val="en-US"/>
                </w:rPr>
                <w:t>.</w:t>
              </w:r>
            </w:ins>
          </w:p>
          <w:p w:rsidR="00B16F9F" w:rsidRPr="00440FD2" w:rsidRDefault="00B16F9F">
            <w:pPr>
              <w:rPr>
                <w:sz w:val="20"/>
                <w:lang w:val="en-GB"/>
              </w:rPr>
            </w:pPr>
            <w:ins w:id="308" w:author="Author">
              <w:r>
                <w:rPr>
                  <w:sz w:val="20"/>
                  <w:lang w:val="en-US"/>
                </w:rPr>
                <w:t>Should reflect</w:t>
              </w:r>
            </w:ins>
            <w:del w:id="309" w:author="Author">
              <w:r w:rsidRPr="003C022A" w:rsidDel="00361508">
                <w:rPr>
                  <w:sz w:val="20"/>
                  <w:lang w:val="en-US"/>
                </w:rPr>
                <w:delText>(</w:delText>
              </w:r>
            </w:del>
            <w:ins w:id="310" w:author="Author">
              <w:r>
                <w:rPr>
                  <w:sz w:val="20"/>
                  <w:lang w:val="en-US"/>
                </w:rPr>
                <w:t xml:space="preserve"> </w:t>
              </w:r>
            </w:ins>
            <w:r w:rsidRPr="003C022A">
              <w:rPr>
                <w:sz w:val="20"/>
                <w:lang w:val="en-US"/>
              </w:rPr>
              <w:t>expenses that will be incurred in servicing insurance and reinsurance obligations, and other cash-flow items such as taxation payments which are, or are expected to be, charged to policyholders, or are required to settle the insurance or reinsurance obligations</w:t>
            </w:r>
            <w:del w:id="311" w:author="Author">
              <w:r w:rsidRPr="003C022A" w:rsidDel="00361508">
                <w:rPr>
                  <w:sz w:val="20"/>
                  <w:lang w:val="en-US"/>
                </w:rPr>
                <w:delText>), for Health similar to life insurance</w:delText>
              </w:r>
            </w:del>
            <w:r>
              <w:rPr>
                <w:sz w:val="20"/>
                <w:lang w:val="en-US"/>
              </w:rPr>
              <w:t>.</w:t>
            </w:r>
          </w:p>
        </w:tc>
      </w:tr>
      <w:tr w:rsidR="00B16F9F" w:rsidRPr="003C022A" w:rsidTr="005236A5">
        <w:trPr>
          <w:trHeight w:val="947"/>
        </w:trPr>
        <w:tc>
          <w:tcPr>
            <w:tcW w:w="2352" w:type="dxa"/>
            <w:tcBorders>
              <w:top w:val="nil"/>
              <w:left w:val="single" w:sz="4" w:space="0" w:color="auto"/>
              <w:bottom w:val="single" w:sz="4" w:space="0" w:color="auto"/>
              <w:right w:val="single" w:sz="4" w:space="0" w:color="auto"/>
            </w:tcBorders>
            <w:shd w:val="clear" w:color="000000" w:fill="FFFFFF"/>
            <w:hideMark/>
          </w:tcPr>
          <w:p w:rsidR="00B16F9F" w:rsidRPr="003C022A" w:rsidRDefault="00B16F9F" w:rsidP="00BF3DBF">
            <w:pPr>
              <w:rPr>
                <w:sz w:val="20"/>
              </w:rPr>
            </w:pPr>
            <w:r w:rsidRPr="003C022A">
              <w:rPr>
                <w:sz w:val="20"/>
              </w:rPr>
              <w:t>C0020, C0030, C0060, C0090, C0100, C0160, C0190, C0200/R0270</w:t>
            </w:r>
          </w:p>
          <w:p w:rsidR="00B16F9F" w:rsidRPr="00440FD2" w:rsidRDefault="00B16F9F" w:rsidP="00BF3DBF">
            <w:pPr>
              <w:rPr>
                <w:sz w:val="20"/>
              </w:rPr>
            </w:pPr>
            <w:r w:rsidRPr="003C022A">
              <w:rPr>
                <w:sz w:val="20"/>
              </w:rPr>
              <w:t>(BD)</w:t>
            </w:r>
          </w:p>
        </w:tc>
        <w:tc>
          <w:tcPr>
            <w:tcW w:w="2898" w:type="dxa"/>
            <w:tcBorders>
              <w:top w:val="nil"/>
              <w:left w:val="nil"/>
              <w:bottom w:val="single" w:sz="4" w:space="0" w:color="auto"/>
              <w:right w:val="single" w:sz="4" w:space="0" w:color="auto"/>
            </w:tcBorders>
            <w:shd w:val="clear" w:color="000000" w:fill="FFFFFF"/>
            <w:hideMark/>
          </w:tcPr>
          <w:p w:rsidR="00B16F9F" w:rsidRPr="00440FD2" w:rsidRDefault="00B16F9F">
            <w:pPr>
              <w:rPr>
                <w:sz w:val="20"/>
                <w:lang w:val="en-US"/>
              </w:rPr>
            </w:pPr>
            <w:r w:rsidRPr="00440FD2">
              <w:rPr>
                <w:sz w:val="20"/>
                <w:lang w:val="en-US"/>
              </w:rPr>
              <w:t xml:space="preserve">Gross Best Estimate for Cash flow, Cash in-flows, Future premiums </w:t>
            </w:r>
          </w:p>
        </w:tc>
        <w:tc>
          <w:tcPr>
            <w:tcW w:w="4619" w:type="dxa"/>
            <w:gridSpan w:val="2"/>
            <w:tcBorders>
              <w:top w:val="nil"/>
              <w:left w:val="nil"/>
              <w:bottom w:val="single" w:sz="4" w:space="0" w:color="auto"/>
              <w:right w:val="single" w:sz="4" w:space="0" w:color="auto"/>
            </w:tcBorders>
            <w:shd w:val="clear" w:color="000000" w:fill="FFFFFF"/>
            <w:hideMark/>
          </w:tcPr>
          <w:p w:rsidR="00B16F9F" w:rsidRPr="00440FD2" w:rsidRDefault="00B16F9F">
            <w:pPr>
              <w:rPr>
                <w:sz w:val="20"/>
                <w:lang w:val="en-US"/>
              </w:rPr>
            </w:pPr>
            <w:r w:rsidRPr="00440FD2">
              <w:rPr>
                <w:sz w:val="20"/>
                <w:lang w:val="en-US"/>
              </w:rPr>
              <w:t xml:space="preserve">Amount of discounted Cash in-flows from future premiums and any additional cash-flows that results from those premiums, including </w:t>
            </w:r>
            <w:ins w:id="312" w:author="Author">
              <w:r>
                <w:rPr>
                  <w:sz w:val="20"/>
                  <w:lang w:val="en-US"/>
                </w:rPr>
                <w:t xml:space="preserve">accepted </w:t>
              </w:r>
            </w:ins>
            <w:r w:rsidRPr="00440FD2">
              <w:rPr>
                <w:sz w:val="20"/>
                <w:lang w:val="en-US"/>
              </w:rPr>
              <w:t xml:space="preserve">reinsurance premiums, </w:t>
            </w:r>
            <w:r w:rsidRPr="003C022A">
              <w:rPr>
                <w:sz w:val="20"/>
                <w:lang w:val="en-US"/>
              </w:rPr>
              <w:t>per each</w:t>
            </w:r>
            <w:r w:rsidRPr="00440FD2">
              <w:rPr>
                <w:sz w:val="20"/>
                <w:lang w:val="en-US"/>
              </w:rPr>
              <w:t xml:space="preserve"> LoB </w:t>
            </w:r>
          </w:p>
        </w:tc>
      </w:tr>
      <w:tr w:rsidR="00B16F9F" w:rsidRPr="003C022A" w:rsidTr="005236A5">
        <w:trPr>
          <w:trHeight w:val="1218"/>
        </w:trPr>
        <w:tc>
          <w:tcPr>
            <w:tcW w:w="2352" w:type="dxa"/>
            <w:tcBorders>
              <w:top w:val="nil"/>
              <w:left w:val="single" w:sz="4" w:space="0" w:color="auto"/>
              <w:bottom w:val="single" w:sz="4" w:space="0" w:color="auto"/>
              <w:right w:val="single" w:sz="4" w:space="0" w:color="auto"/>
            </w:tcBorders>
            <w:shd w:val="clear" w:color="000000" w:fill="FFFFFF"/>
            <w:hideMark/>
          </w:tcPr>
          <w:p w:rsidR="00B16F9F" w:rsidRPr="003C022A" w:rsidRDefault="00B16F9F" w:rsidP="00090243">
            <w:pPr>
              <w:rPr>
                <w:sz w:val="20"/>
              </w:rPr>
            </w:pPr>
            <w:r w:rsidRPr="003C022A">
              <w:rPr>
                <w:sz w:val="20"/>
              </w:rPr>
              <w:t>C0150/R0270</w:t>
            </w:r>
          </w:p>
          <w:p w:rsidR="00B16F9F" w:rsidRPr="00440FD2" w:rsidRDefault="00B16F9F" w:rsidP="00090243">
            <w:pPr>
              <w:rPr>
                <w:sz w:val="20"/>
              </w:rPr>
            </w:pPr>
            <w:r w:rsidRPr="003C022A">
              <w:rPr>
                <w:sz w:val="20"/>
              </w:rPr>
              <w:t>(BD9)</w:t>
            </w:r>
          </w:p>
        </w:tc>
        <w:tc>
          <w:tcPr>
            <w:tcW w:w="2898" w:type="dxa"/>
            <w:tcBorders>
              <w:top w:val="nil"/>
              <w:left w:val="nil"/>
              <w:bottom w:val="single" w:sz="4" w:space="0" w:color="auto"/>
              <w:right w:val="single" w:sz="4" w:space="0" w:color="auto"/>
            </w:tcBorders>
            <w:shd w:val="clear" w:color="000000" w:fill="FFFFFF"/>
            <w:hideMark/>
          </w:tcPr>
          <w:p w:rsidR="00B16F9F" w:rsidRPr="00440FD2" w:rsidRDefault="00B16F9F" w:rsidP="00257187">
            <w:pPr>
              <w:rPr>
                <w:sz w:val="20"/>
              </w:rPr>
            </w:pPr>
            <w:r w:rsidRPr="00440FD2">
              <w:rPr>
                <w:sz w:val="20"/>
                <w:lang w:val="en-US"/>
              </w:rPr>
              <w:t xml:space="preserve">Gross Best Estimate for Cash flow, Cash in-flows, Future premiums - Total (Life other than health insurance, </w:t>
            </w:r>
            <w:del w:id="313" w:author="Author">
              <w:r w:rsidRPr="00440FD2" w:rsidDel="00D7489A">
                <w:rPr>
                  <w:sz w:val="20"/>
                  <w:lang w:val="en-US"/>
                </w:rPr>
                <w:delText>incl.</w:delText>
              </w:r>
            </w:del>
            <w:ins w:id="314" w:author="Author">
              <w:r>
                <w:rPr>
                  <w:sz w:val="20"/>
                  <w:lang w:val="en-US"/>
                </w:rPr>
                <w:t>including</w:t>
              </w:r>
            </w:ins>
            <w:r w:rsidRPr="00440FD2">
              <w:rPr>
                <w:sz w:val="20"/>
                <w:lang w:val="en-US"/>
              </w:rPr>
              <w:t xml:space="preserve"> </w:t>
            </w:r>
            <w:r w:rsidRPr="00440FD2">
              <w:rPr>
                <w:sz w:val="20"/>
              </w:rPr>
              <w:t>Unit-Linked)</w:t>
            </w:r>
          </w:p>
        </w:tc>
        <w:tc>
          <w:tcPr>
            <w:tcW w:w="4619" w:type="dxa"/>
            <w:gridSpan w:val="2"/>
            <w:tcBorders>
              <w:top w:val="nil"/>
              <w:left w:val="nil"/>
              <w:bottom w:val="single" w:sz="4" w:space="0" w:color="auto"/>
              <w:right w:val="single" w:sz="4" w:space="0" w:color="auto"/>
            </w:tcBorders>
            <w:shd w:val="clear" w:color="000000" w:fill="FFFFFF"/>
            <w:hideMark/>
          </w:tcPr>
          <w:p w:rsidR="00B16F9F" w:rsidRPr="00440FD2" w:rsidRDefault="00B16F9F">
            <w:pPr>
              <w:rPr>
                <w:sz w:val="20"/>
              </w:rPr>
            </w:pPr>
            <w:ins w:id="315" w:author="Author">
              <w:r w:rsidRPr="00440FD2">
                <w:rPr>
                  <w:sz w:val="20"/>
                  <w:lang w:val="en-US"/>
                </w:rPr>
                <w:t xml:space="preserve">Amount of discounted Cash in-flows from future premiums and any additional cash-flows </w:t>
              </w:r>
              <w:proofErr w:type="gramStart"/>
              <w:r w:rsidRPr="00440FD2">
                <w:rPr>
                  <w:sz w:val="20"/>
                  <w:lang w:val="en-US"/>
                </w:rPr>
                <w:t>that results</w:t>
              </w:r>
              <w:proofErr w:type="gramEnd"/>
              <w:r w:rsidRPr="00440FD2">
                <w:rPr>
                  <w:sz w:val="20"/>
                  <w:lang w:val="en-US"/>
                </w:rPr>
                <w:t xml:space="preserve"> from those premiums, including </w:t>
              </w:r>
              <w:r>
                <w:rPr>
                  <w:sz w:val="20"/>
                  <w:lang w:val="en-US"/>
                </w:rPr>
                <w:t xml:space="preserve">accepted </w:t>
              </w:r>
              <w:r w:rsidRPr="00440FD2">
                <w:rPr>
                  <w:sz w:val="20"/>
                  <w:lang w:val="en-US"/>
                </w:rPr>
                <w:t xml:space="preserve">reinsurance premiums, </w:t>
              </w:r>
            </w:ins>
            <w:del w:id="316" w:author="Author">
              <w:r w:rsidRPr="003C022A" w:rsidDel="00545C13">
                <w:rPr>
                  <w:sz w:val="20"/>
                  <w:lang w:val="en-US"/>
                </w:rPr>
                <w:delText xml:space="preserve">Total amount of Gross Best Estimate for Cash flow, Cash in-flows, Future premiums </w:delText>
              </w:r>
            </w:del>
            <w:r w:rsidRPr="003C022A">
              <w:rPr>
                <w:sz w:val="20"/>
                <w:lang w:val="en-US"/>
              </w:rPr>
              <w:t xml:space="preserve">for Life other than health insurance, </w:t>
            </w:r>
            <w:del w:id="317" w:author="Author">
              <w:r w:rsidRPr="003C022A" w:rsidDel="00D7489A">
                <w:rPr>
                  <w:sz w:val="20"/>
                  <w:lang w:val="en-US"/>
                </w:rPr>
                <w:delText>incl.</w:delText>
              </w:r>
            </w:del>
            <w:ins w:id="318" w:author="Author">
              <w:r>
                <w:rPr>
                  <w:sz w:val="20"/>
                  <w:lang w:val="en-US"/>
                </w:rPr>
                <w:t>including</w:t>
              </w:r>
            </w:ins>
            <w:r w:rsidRPr="003C022A">
              <w:rPr>
                <w:sz w:val="20"/>
                <w:lang w:val="en-US"/>
              </w:rPr>
              <w:t xml:space="preserve"> </w:t>
            </w:r>
            <w:r w:rsidRPr="003C022A">
              <w:rPr>
                <w:sz w:val="20"/>
              </w:rPr>
              <w:t>Unit-Linked</w:t>
            </w:r>
            <w:r>
              <w:rPr>
                <w:sz w:val="20"/>
              </w:rPr>
              <w:t>.</w:t>
            </w:r>
          </w:p>
        </w:tc>
      </w:tr>
      <w:tr w:rsidR="00B16F9F" w:rsidRPr="003C022A" w:rsidTr="005236A5">
        <w:trPr>
          <w:trHeight w:val="1055"/>
        </w:trPr>
        <w:tc>
          <w:tcPr>
            <w:tcW w:w="2352" w:type="dxa"/>
            <w:tcBorders>
              <w:top w:val="nil"/>
              <w:left w:val="single" w:sz="4" w:space="0" w:color="auto"/>
              <w:bottom w:val="single" w:sz="4" w:space="0" w:color="auto"/>
              <w:right w:val="single" w:sz="4" w:space="0" w:color="auto"/>
            </w:tcBorders>
            <w:shd w:val="clear" w:color="000000" w:fill="FFFFFF"/>
            <w:hideMark/>
          </w:tcPr>
          <w:p w:rsidR="00B16F9F" w:rsidRPr="003C022A" w:rsidRDefault="00B16F9F" w:rsidP="00090243">
            <w:pPr>
              <w:rPr>
                <w:sz w:val="20"/>
              </w:rPr>
            </w:pPr>
            <w:r w:rsidRPr="003C022A">
              <w:rPr>
                <w:sz w:val="20"/>
              </w:rPr>
              <w:t>C0210/R0270</w:t>
            </w:r>
          </w:p>
          <w:p w:rsidR="00B16F9F" w:rsidRPr="00440FD2" w:rsidRDefault="00B16F9F" w:rsidP="00090243">
            <w:pPr>
              <w:rPr>
                <w:sz w:val="20"/>
              </w:rPr>
            </w:pPr>
            <w:r w:rsidRPr="003C022A">
              <w:rPr>
                <w:sz w:val="20"/>
              </w:rPr>
              <w:t>(BD14)</w:t>
            </w:r>
          </w:p>
        </w:tc>
        <w:tc>
          <w:tcPr>
            <w:tcW w:w="2898" w:type="dxa"/>
            <w:tcBorders>
              <w:top w:val="nil"/>
              <w:left w:val="nil"/>
              <w:bottom w:val="single" w:sz="4" w:space="0" w:color="auto"/>
              <w:right w:val="single" w:sz="4" w:space="0" w:color="auto"/>
            </w:tcBorders>
            <w:shd w:val="clear" w:color="000000" w:fill="FFFFFF"/>
            <w:hideMark/>
          </w:tcPr>
          <w:p w:rsidR="00B16F9F" w:rsidRPr="00440FD2" w:rsidRDefault="00B16F9F" w:rsidP="00257187">
            <w:pPr>
              <w:rPr>
                <w:sz w:val="20"/>
                <w:lang w:val="en-US"/>
              </w:rPr>
            </w:pPr>
            <w:r w:rsidRPr="00440FD2">
              <w:rPr>
                <w:sz w:val="20"/>
                <w:lang w:val="en-US"/>
              </w:rPr>
              <w:t>Gross Best Estimate for Cash flow, Cash in-flows, Future premiums - Total (Health similar to life insurance)</w:t>
            </w:r>
          </w:p>
        </w:tc>
        <w:tc>
          <w:tcPr>
            <w:tcW w:w="4619" w:type="dxa"/>
            <w:gridSpan w:val="2"/>
            <w:tcBorders>
              <w:top w:val="nil"/>
              <w:left w:val="nil"/>
              <w:bottom w:val="single" w:sz="4" w:space="0" w:color="auto"/>
              <w:right w:val="single" w:sz="4" w:space="0" w:color="auto"/>
            </w:tcBorders>
            <w:shd w:val="clear" w:color="000000" w:fill="FFFFFF"/>
            <w:hideMark/>
          </w:tcPr>
          <w:p w:rsidR="00B16F9F" w:rsidRPr="00440FD2" w:rsidRDefault="00B16F9F" w:rsidP="00BB453D">
            <w:pPr>
              <w:rPr>
                <w:sz w:val="20"/>
              </w:rPr>
            </w:pPr>
            <w:ins w:id="319" w:author="Author">
              <w:r w:rsidRPr="00440FD2">
                <w:rPr>
                  <w:sz w:val="20"/>
                  <w:lang w:val="en-US"/>
                </w:rPr>
                <w:t xml:space="preserve">Amount of discounted Cash in-flows from future premiums and any additional cash-flows </w:t>
              </w:r>
              <w:proofErr w:type="gramStart"/>
              <w:r w:rsidRPr="00440FD2">
                <w:rPr>
                  <w:sz w:val="20"/>
                  <w:lang w:val="en-US"/>
                </w:rPr>
                <w:t>that results</w:t>
              </w:r>
              <w:proofErr w:type="gramEnd"/>
              <w:r w:rsidRPr="00440FD2">
                <w:rPr>
                  <w:sz w:val="20"/>
                  <w:lang w:val="en-US"/>
                </w:rPr>
                <w:t xml:space="preserve"> from those premiums, including </w:t>
              </w:r>
              <w:r>
                <w:rPr>
                  <w:sz w:val="20"/>
                  <w:lang w:val="en-US"/>
                </w:rPr>
                <w:t xml:space="preserve">accepted </w:t>
              </w:r>
              <w:r w:rsidRPr="00440FD2">
                <w:rPr>
                  <w:sz w:val="20"/>
                  <w:lang w:val="en-US"/>
                </w:rPr>
                <w:t xml:space="preserve">reinsurance premiums, </w:t>
              </w:r>
            </w:ins>
            <w:del w:id="320" w:author="Author">
              <w:r w:rsidRPr="003C022A" w:rsidDel="00545C13">
                <w:rPr>
                  <w:sz w:val="20"/>
                  <w:lang w:val="en-US"/>
                </w:rPr>
                <w:delText xml:space="preserve">Total amount of Gross Best Estimate for Cash flow, Cash in-flows, Future premiums </w:delText>
              </w:r>
            </w:del>
            <w:r w:rsidRPr="003C022A">
              <w:rPr>
                <w:sz w:val="20"/>
                <w:lang w:val="en-US"/>
              </w:rPr>
              <w:t>for Health similar to life insurance</w:t>
            </w:r>
            <w:r>
              <w:rPr>
                <w:sz w:val="20"/>
                <w:lang w:val="en-US"/>
              </w:rPr>
              <w:t>.</w:t>
            </w:r>
          </w:p>
        </w:tc>
      </w:tr>
      <w:tr w:rsidR="00B16F9F" w:rsidRPr="003C022A" w:rsidTr="005236A5">
        <w:trPr>
          <w:trHeight w:val="904"/>
        </w:trPr>
        <w:tc>
          <w:tcPr>
            <w:tcW w:w="2352" w:type="dxa"/>
            <w:tcBorders>
              <w:top w:val="nil"/>
              <w:left w:val="single" w:sz="4" w:space="0" w:color="auto"/>
              <w:bottom w:val="single" w:sz="4" w:space="0" w:color="auto"/>
              <w:right w:val="single" w:sz="4" w:space="0" w:color="auto"/>
            </w:tcBorders>
            <w:shd w:val="clear" w:color="000000" w:fill="FFFFFF"/>
            <w:hideMark/>
          </w:tcPr>
          <w:p w:rsidR="00B16F9F" w:rsidRPr="00440FD2" w:rsidRDefault="00B16F9F" w:rsidP="003E2FC3">
            <w:pPr>
              <w:rPr>
                <w:sz w:val="20"/>
                <w:lang w:val="pt-PT"/>
              </w:rPr>
            </w:pPr>
            <w:r w:rsidRPr="00440FD2">
              <w:rPr>
                <w:sz w:val="20"/>
                <w:lang w:val="pt-PT"/>
              </w:rPr>
              <w:t>C0020, C0030, C0060, C0090, C0100, C0160, C0190, C0200/R0280</w:t>
            </w:r>
          </w:p>
          <w:p w:rsidR="00B16F9F" w:rsidRPr="00440FD2" w:rsidRDefault="00B16F9F" w:rsidP="003E2FC3">
            <w:pPr>
              <w:rPr>
                <w:sz w:val="20"/>
                <w:lang w:val="pt-PT"/>
              </w:rPr>
            </w:pPr>
            <w:r w:rsidRPr="00440FD2">
              <w:rPr>
                <w:sz w:val="20"/>
                <w:lang w:val="pt-PT"/>
              </w:rPr>
              <w:t>(BF)</w:t>
            </w:r>
          </w:p>
        </w:tc>
        <w:tc>
          <w:tcPr>
            <w:tcW w:w="2898" w:type="dxa"/>
            <w:tcBorders>
              <w:top w:val="nil"/>
              <w:left w:val="nil"/>
              <w:bottom w:val="single" w:sz="4" w:space="0" w:color="auto"/>
              <w:right w:val="single" w:sz="4" w:space="0" w:color="auto"/>
            </w:tcBorders>
            <w:shd w:val="clear" w:color="000000" w:fill="FFFFFF"/>
            <w:hideMark/>
          </w:tcPr>
          <w:p w:rsidR="00B16F9F" w:rsidRPr="00440FD2" w:rsidRDefault="00B16F9F">
            <w:pPr>
              <w:rPr>
                <w:sz w:val="20"/>
                <w:lang w:val="en-US"/>
              </w:rPr>
            </w:pPr>
            <w:r w:rsidRPr="00440FD2">
              <w:rPr>
                <w:sz w:val="20"/>
                <w:lang w:val="en-US"/>
              </w:rPr>
              <w:t xml:space="preserve">Gross Best Estimate for Cash flow, Cash in-flows, Other cash in-flows </w:t>
            </w:r>
          </w:p>
        </w:tc>
        <w:tc>
          <w:tcPr>
            <w:tcW w:w="4619" w:type="dxa"/>
            <w:gridSpan w:val="2"/>
            <w:tcBorders>
              <w:top w:val="nil"/>
              <w:left w:val="nil"/>
              <w:bottom w:val="single" w:sz="4" w:space="0" w:color="auto"/>
              <w:right w:val="single" w:sz="4" w:space="0" w:color="auto"/>
            </w:tcBorders>
            <w:shd w:val="clear" w:color="000000" w:fill="FFFFFF"/>
            <w:hideMark/>
          </w:tcPr>
          <w:p w:rsidR="00B16F9F" w:rsidRPr="00440FD2" w:rsidRDefault="00B16F9F">
            <w:pPr>
              <w:rPr>
                <w:sz w:val="20"/>
                <w:lang w:val="en-US"/>
              </w:rPr>
            </w:pPr>
            <w:r w:rsidRPr="00440FD2">
              <w:rPr>
                <w:sz w:val="20"/>
                <w:lang w:val="en-US"/>
              </w:rPr>
              <w:t xml:space="preserve">Amount of </w:t>
            </w:r>
            <w:r>
              <w:rPr>
                <w:sz w:val="20"/>
                <w:lang w:val="en-US"/>
              </w:rPr>
              <w:t xml:space="preserve">any other </w:t>
            </w:r>
            <w:r w:rsidRPr="00440FD2">
              <w:rPr>
                <w:sz w:val="20"/>
                <w:lang w:val="en-US"/>
              </w:rPr>
              <w:t xml:space="preserve">discounted cash in-flows not included in Future premiums and not including investment returns, </w:t>
            </w:r>
            <w:r w:rsidRPr="003C022A">
              <w:rPr>
                <w:sz w:val="20"/>
                <w:lang w:val="en-US"/>
              </w:rPr>
              <w:t>per each</w:t>
            </w:r>
            <w:r w:rsidRPr="00440FD2">
              <w:rPr>
                <w:sz w:val="20"/>
                <w:lang w:val="en-US"/>
              </w:rPr>
              <w:t xml:space="preserve"> LoB </w:t>
            </w:r>
          </w:p>
        </w:tc>
      </w:tr>
      <w:tr w:rsidR="00B16F9F" w:rsidRPr="003C022A" w:rsidTr="005236A5">
        <w:trPr>
          <w:trHeight w:val="1204"/>
        </w:trPr>
        <w:tc>
          <w:tcPr>
            <w:tcW w:w="2352" w:type="dxa"/>
            <w:tcBorders>
              <w:top w:val="nil"/>
              <w:left w:val="single" w:sz="4" w:space="0" w:color="auto"/>
              <w:bottom w:val="single" w:sz="4" w:space="0" w:color="auto"/>
              <w:right w:val="single" w:sz="4" w:space="0" w:color="auto"/>
            </w:tcBorders>
            <w:shd w:val="clear" w:color="000000" w:fill="FFFFFF"/>
            <w:hideMark/>
          </w:tcPr>
          <w:p w:rsidR="00B16F9F" w:rsidRPr="003C022A" w:rsidRDefault="00B16F9F" w:rsidP="000E55D6">
            <w:pPr>
              <w:rPr>
                <w:sz w:val="20"/>
              </w:rPr>
            </w:pPr>
            <w:r w:rsidRPr="003C022A">
              <w:rPr>
                <w:sz w:val="20"/>
              </w:rPr>
              <w:t>C0150 /R0280</w:t>
            </w:r>
          </w:p>
          <w:p w:rsidR="00B16F9F" w:rsidRPr="00440FD2" w:rsidRDefault="00B16F9F">
            <w:pPr>
              <w:rPr>
                <w:sz w:val="20"/>
              </w:rPr>
            </w:pPr>
            <w:r w:rsidRPr="003C022A">
              <w:rPr>
                <w:sz w:val="20"/>
              </w:rPr>
              <w:t>(BF9)</w:t>
            </w:r>
          </w:p>
        </w:tc>
        <w:tc>
          <w:tcPr>
            <w:tcW w:w="2898" w:type="dxa"/>
            <w:tcBorders>
              <w:top w:val="nil"/>
              <w:left w:val="nil"/>
              <w:bottom w:val="single" w:sz="4" w:space="0" w:color="auto"/>
              <w:right w:val="single" w:sz="4" w:space="0" w:color="auto"/>
            </w:tcBorders>
            <w:shd w:val="clear" w:color="000000" w:fill="FFFFFF"/>
            <w:hideMark/>
          </w:tcPr>
          <w:p w:rsidR="00B16F9F" w:rsidRPr="00440FD2" w:rsidRDefault="00B16F9F" w:rsidP="00257187">
            <w:pPr>
              <w:rPr>
                <w:sz w:val="20"/>
              </w:rPr>
            </w:pPr>
            <w:r w:rsidRPr="00440FD2">
              <w:rPr>
                <w:sz w:val="20"/>
                <w:lang w:val="en-US"/>
              </w:rPr>
              <w:t xml:space="preserve">Gross Best Estimate for Cash flow, Cash in-flows, Other cash in-flows - Total (Life other than health insurance, </w:t>
            </w:r>
            <w:del w:id="321" w:author="Author">
              <w:r w:rsidRPr="00440FD2" w:rsidDel="00D7489A">
                <w:rPr>
                  <w:sz w:val="20"/>
                  <w:lang w:val="en-US"/>
                </w:rPr>
                <w:delText>incl.</w:delText>
              </w:r>
            </w:del>
            <w:ins w:id="322" w:author="Author">
              <w:r>
                <w:rPr>
                  <w:sz w:val="20"/>
                  <w:lang w:val="en-US"/>
                </w:rPr>
                <w:t>including</w:t>
              </w:r>
            </w:ins>
            <w:r w:rsidRPr="00440FD2">
              <w:rPr>
                <w:sz w:val="20"/>
                <w:lang w:val="en-US"/>
              </w:rPr>
              <w:t xml:space="preserve"> </w:t>
            </w:r>
            <w:r w:rsidRPr="00440FD2">
              <w:rPr>
                <w:sz w:val="20"/>
              </w:rPr>
              <w:t>Unit-Linked)</w:t>
            </w:r>
          </w:p>
        </w:tc>
        <w:tc>
          <w:tcPr>
            <w:tcW w:w="4619" w:type="dxa"/>
            <w:gridSpan w:val="2"/>
            <w:tcBorders>
              <w:top w:val="nil"/>
              <w:left w:val="nil"/>
              <w:bottom w:val="single" w:sz="4" w:space="0" w:color="auto"/>
              <w:right w:val="single" w:sz="4" w:space="0" w:color="auto"/>
            </w:tcBorders>
            <w:shd w:val="clear" w:color="000000" w:fill="FFFFFF"/>
            <w:hideMark/>
          </w:tcPr>
          <w:p w:rsidR="00B16F9F" w:rsidRPr="00440FD2" w:rsidRDefault="00B16F9F">
            <w:pPr>
              <w:rPr>
                <w:sz w:val="20"/>
              </w:rPr>
            </w:pPr>
            <w:ins w:id="323" w:author="Author">
              <w:r w:rsidRPr="00440FD2">
                <w:rPr>
                  <w:sz w:val="20"/>
                  <w:lang w:val="en-US"/>
                </w:rPr>
                <w:t xml:space="preserve">Amount of </w:t>
              </w:r>
              <w:r>
                <w:rPr>
                  <w:sz w:val="20"/>
                  <w:lang w:val="en-US"/>
                </w:rPr>
                <w:t xml:space="preserve">any other </w:t>
              </w:r>
              <w:r w:rsidRPr="00440FD2">
                <w:rPr>
                  <w:sz w:val="20"/>
                  <w:lang w:val="en-US"/>
                </w:rPr>
                <w:t>discounted cash in-flows not included in Future premiums and not including investment returns,</w:t>
              </w:r>
            </w:ins>
            <w:del w:id="324" w:author="Author">
              <w:r w:rsidRPr="003C022A" w:rsidDel="00545C13">
                <w:rPr>
                  <w:sz w:val="20"/>
                  <w:lang w:val="en-US"/>
                </w:rPr>
                <w:delText>Total a</w:delText>
              </w:r>
              <w:r w:rsidDel="00545C13">
                <w:rPr>
                  <w:sz w:val="20"/>
                  <w:lang w:val="en-US"/>
                </w:rPr>
                <w:delText>m</w:delText>
              </w:r>
              <w:r w:rsidRPr="003C022A" w:rsidDel="00545C13">
                <w:rPr>
                  <w:sz w:val="20"/>
                  <w:lang w:val="en-US"/>
                </w:rPr>
                <w:delText>ount of Gross Best Estimate for Cash flow, Cash in-flows, Other cash in-flows</w:delText>
              </w:r>
            </w:del>
            <w:r w:rsidRPr="003C022A">
              <w:rPr>
                <w:sz w:val="20"/>
                <w:lang w:val="en-US"/>
              </w:rPr>
              <w:t xml:space="preserve"> for Life other than health insurance, </w:t>
            </w:r>
            <w:del w:id="325" w:author="Author">
              <w:r w:rsidRPr="003C022A" w:rsidDel="00D7489A">
                <w:rPr>
                  <w:sz w:val="20"/>
                  <w:lang w:val="en-US"/>
                </w:rPr>
                <w:delText>incl.</w:delText>
              </w:r>
            </w:del>
            <w:ins w:id="326" w:author="Author">
              <w:r>
                <w:rPr>
                  <w:sz w:val="20"/>
                  <w:lang w:val="en-US"/>
                </w:rPr>
                <w:t>including</w:t>
              </w:r>
            </w:ins>
            <w:r w:rsidRPr="003C022A">
              <w:rPr>
                <w:sz w:val="20"/>
                <w:lang w:val="en-US"/>
              </w:rPr>
              <w:t xml:space="preserve"> </w:t>
            </w:r>
            <w:r w:rsidRPr="003C022A">
              <w:rPr>
                <w:sz w:val="20"/>
              </w:rPr>
              <w:t>Unit-Linked</w:t>
            </w:r>
            <w:r>
              <w:rPr>
                <w:sz w:val="20"/>
              </w:rPr>
              <w:t>.</w:t>
            </w:r>
          </w:p>
        </w:tc>
      </w:tr>
      <w:tr w:rsidR="00B16F9F" w:rsidRPr="003C022A" w:rsidTr="00440FD2">
        <w:trPr>
          <w:trHeight w:val="988"/>
        </w:trPr>
        <w:tc>
          <w:tcPr>
            <w:tcW w:w="2352" w:type="dxa"/>
            <w:tcBorders>
              <w:top w:val="nil"/>
              <w:left w:val="single" w:sz="4" w:space="0" w:color="auto"/>
              <w:bottom w:val="single" w:sz="4" w:space="0" w:color="auto"/>
              <w:right w:val="single" w:sz="4" w:space="0" w:color="auto"/>
            </w:tcBorders>
            <w:shd w:val="clear" w:color="000000" w:fill="FFFFFF"/>
            <w:hideMark/>
          </w:tcPr>
          <w:p w:rsidR="00B16F9F" w:rsidRPr="003C022A" w:rsidRDefault="00B16F9F" w:rsidP="000E55D6">
            <w:pPr>
              <w:rPr>
                <w:sz w:val="20"/>
              </w:rPr>
            </w:pPr>
            <w:r w:rsidRPr="003C022A">
              <w:rPr>
                <w:sz w:val="20"/>
              </w:rPr>
              <w:t>C0210/R0280</w:t>
            </w:r>
          </w:p>
          <w:p w:rsidR="00B16F9F" w:rsidRPr="00440FD2" w:rsidRDefault="00B16F9F" w:rsidP="000E55D6">
            <w:pPr>
              <w:rPr>
                <w:sz w:val="20"/>
              </w:rPr>
            </w:pPr>
            <w:r w:rsidRPr="003C022A">
              <w:rPr>
                <w:sz w:val="20"/>
              </w:rPr>
              <w:t>(BF14)</w:t>
            </w:r>
          </w:p>
        </w:tc>
        <w:tc>
          <w:tcPr>
            <w:tcW w:w="2898" w:type="dxa"/>
            <w:tcBorders>
              <w:top w:val="nil"/>
              <w:left w:val="nil"/>
              <w:bottom w:val="single" w:sz="4" w:space="0" w:color="auto"/>
              <w:right w:val="single" w:sz="4" w:space="0" w:color="auto"/>
            </w:tcBorders>
            <w:shd w:val="clear" w:color="000000" w:fill="FFFFFF"/>
            <w:hideMark/>
          </w:tcPr>
          <w:p w:rsidR="00B16F9F" w:rsidRPr="00440FD2" w:rsidRDefault="00B16F9F" w:rsidP="00257187">
            <w:pPr>
              <w:rPr>
                <w:sz w:val="20"/>
                <w:lang w:val="en-US"/>
              </w:rPr>
            </w:pPr>
            <w:r w:rsidRPr="00440FD2">
              <w:rPr>
                <w:sz w:val="20"/>
                <w:lang w:val="en-US"/>
              </w:rPr>
              <w:t>Gross Best Estimate for Cash flow, Cash in-flows, Other cash in-flows - Total (Health similar to life insurance)</w:t>
            </w:r>
          </w:p>
        </w:tc>
        <w:tc>
          <w:tcPr>
            <w:tcW w:w="4619" w:type="dxa"/>
            <w:gridSpan w:val="2"/>
            <w:tcBorders>
              <w:top w:val="nil"/>
              <w:left w:val="nil"/>
              <w:bottom w:val="single" w:sz="4" w:space="0" w:color="auto"/>
              <w:right w:val="single" w:sz="4" w:space="0" w:color="auto"/>
            </w:tcBorders>
            <w:shd w:val="clear" w:color="000000" w:fill="FFFFFF"/>
            <w:hideMark/>
          </w:tcPr>
          <w:p w:rsidR="00B16F9F" w:rsidRPr="00440FD2" w:rsidRDefault="00B16F9F">
            <w:pPr>
              <w:rPr>
                <w:sz w:val="20"/>
              </w:rPr>
            </w:pPr>
            <w:ins w:id="327" w:author="Author">
              <w:r w:rsidRPr="00440FD2">
                <w:rPr>
                  <w:sz w:val="20"/>
                  <w:lang w:val="en-US"/>
                </w:rPr>
                <w:t xml:space="preserve">Amount of </w:t>
              </w:r>
              <w:r>
                <w:rPr>
                  <w:sz w:val="20"/>
                  <w:lang w:val="en-US"/>
                </w:rPr>
                <w:t xml:space="preserve">any other </w:t>
              </w:r>
              <w:r w:rsidRPr="00440FD2">
                <w:rPr>
                  <w:sz w:val="20"/>
                  <w:lang w:val="en-US"/>
                </w:rPr>
                <w:t xml:space="preserve">discounted cash in-flows not included in Future premiums and not including investment returns, </w:t>
              </w:r>
            </w:ins>
            <w:del w:id="328" w:author="Author">
              <w:r w:rsidRPr="003C022A" w:rsidDel="00545C13">
                <w:rPr>
                  <w:sz w:val="20"/>
                  <w:lang w:val="en-US"/>
                </w:rPr>
                <w:delText xml:space="preserve">Total amount of Gross Best Estimate for Cash flow, Cash in-flows, Other cash in-flows </w:delText>
              </w:r>
            </w:del>
            <w:r w:rsidRPr="003C022A">
              <w:rPr>
                <w:sz w:val="20"/>
                <w:lang w:val="en-US"/>
              </w:rPr>
              <w:t xml:space="preserve">for </w:t>
            </w:r>
            <w:del w:id="329" w:author="Author">
              <w:r w:rsidRPr="003C022A" w:rsidDel="00D7489A">
                <w:rPr>
                  <w:sz w:val="20"/>
                  <w:lang w:val="en-US"/>
                </w:rPr>
                <w:delText xml:space="preserve"> </w:delText>
              </w:r>
            </w:del>
            <w:r w:rsidRPr="003C022A">
              <w:rPr>
                <w:sz w:val="20"/>
                <w:lang w:val="en-US"/>
              </w:rPr>
              <w:t>Health similar to life insurance</w:t>
            </w:r>
            <w:r>
              <w:rPr>
                <w:sz w:val="20"/>
                <w:lang w:val="en-US"/>
              </w:rPr>
              <w:t>.</w:t>
            </w:r>
          </w:p>
        </w:tc>
      </w:tr>
      <w:tr w:rsidR="00B16F9F" w:rsidRPr="003C022A" w:rsidTr="005236A5">
        <w:trPr>
          <w:trHeight w:val="982"/>
        </w:trPr>
        <w:tc>
          <w:tcPr>
            <w:tcW w:w="2352" w:type="dxa"/>
            <w:tcBorders>
              <w:top w:val="single" w:sz="4" w:space="0" w:color="auto"/>
              <w:left w:val="single" w:sz="4" w:space="0" w:color="auto"/>
              <w:bottom w:val="single" w:sz="4" w:space="0" w:color="auto"/>
              <w:right w:val="single" w:sz="4" w:space="0" w:color="auto"/>
            </w:tcBorders>
            <w:shd w:val="clear" w:color="000000" w:fill="FFFFFF"/>
            <w:hideMark/>
          </w:tcPr>
          <w:p w:rsidR="00B16F9F" w:rsidRPr="00440FD2" w:rsidRDefault="00B16F9F">
            <w:pPr>
              <w:rPr>
                <w:sz w:val="20"/>
              </w:rPr>
            </w:pPr>
            <w:r w:rsidRPr="003C022A">
              <w:rPr>
                <w:sz w:val="20"/>
              </w:rPr>
              <w:t>C0020, C0030, C0060, C0090, C0100, C0160, C0190, C0200</w:t>
            </w:r>
            <w:r w:rsidRPr="00440FD2">
              <w:rPr>
                <w:sz w:val="20"/>
              </w:rPr>
              <w:t>/R0</w:t>
            </w:r>
            <w:r w:rsidRPr="003C022A">
              <w:rPr>
                <w:sz w:val="20"/>
              </w:rPr>
              <w:t>29</w:t>
            </w:r>
            <w:r w:rsidRPr="00440FD2">
              <w:rPr>
                <w:sz w:val="20"/>
              </w:rPr>
              <w:t>0</w:t>
            </w:r>
          </w:p>
        </w:tc>
        <w:tc>
          <w:tcPr>
            <w:tcW w:w="2898" w:type="dxa"/>
            <w:tcBorders>
              <w:top w:val="single" w:sz="4" w:space="0" w:color="auto"/>
              <w:left w:val="single" w:sz="4" w:space="0" w:color="auto"/>
              <w:bottom w:val="single" w:sz="4" w:space="0" w:color="auto"/>
              <w:right w:val="single" w:sz="4" w:space="0" w:color="auto"/>
            </w:tcBorders>
            <w:shd w:val="clear" w:color="000000" w:fill="FFFFFF"/>
            <w:hideMark/>
          </w:tcPr>
          <w:p w:rsidR="00B16F9F" w:rsidRPr="00440FD2" w:rsidRDefault="00B16F9F">
            <w:pPr>
              <w:rPr>
                <w:sz w:val="20"/>
                <w:lang w:val="en-US"/>
              </w:rPr>
            </w:pPr>
            <w:r w:rsidRPr="00440FD2">
              <w:rPr>
                <w:sz w:val="20"/>
                <w:lang w:val="en-US"/>
              </w:rPr>
              <w:t xml:space="preserve">Percentage of gross </w:t>
            </w:r>
            <w:del w:id="330" w:author="Author">
              <w:r w:rsidRPr="00440FD2" w:rsidDel="00E14AAD">
                <w:rPr>
                  <w:sz w:val="20"/>
                  <w:lang w:val="en-US"/>
                </w:rPr>
                <w:delText xml:space="preserve">TP </w:delText>
              </w:r>
            </w:del>
            <w:ins w:id="331" w:author="Author">
              <w:r>
                <w:rPr>
                  <w:sz w:val="20"/>
                  <w:lang w:val="en-US"/>
                </w:rPr>
                <w:t>Best Estimate</w:t>
              </w:r>
              <w:r w:rsidRPr="00440FD2">
                <w:rPr>
                  <w:sz w:val="20"/>
                  <w:lang w:val="en-US"/>
                </w:rPr>
                <w:t xml:space="preserve"> </w:t>
              </w:r>
            </w:ins>
            <w:r w:rsidRPr="00440FD2">
              <w:rPr>
                <w:sz w:val="20"/>
                <w:lang w:val="en-US"/>
              </w:rPr>
              <w:t xml:space="preserve">calculated using </w:t>
            </w:r>
            <w:r>
              <w:rPr>
                <w:sz w:val="20"/>
                <w:lang w:val="en-US"/>
              </w:rPr>
              <w:t>approximations</w:t>
            </w:r>
          </w:p>
        </w:tc>
        <w:tc>
          <w:tcPr>
            <w:tcW w:w="4619"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B16F9F" w:rsidRDefault="00B16F9F">
            <w:pPr>
              <w:rPr>
                <w:ins w:id="332" w:author="Author"/>
                <w:sz w:val="20"/>
                <w:lang w:val="en-US"/>
              </w:rPr>
            </w:pPr>
            <w:r w:rsidRPr="00440FD2">
              <w:rPr>
                <w:sz w:val="20"/>
                <w:lang w:val="en-US"/>
              </w:rPr>
              <w:t xml:space="preserve">Indicate the percentage of gross </w:t>
            </w:r>
            <w:ins w:id="333" w:author="Author">
              <w:r>
                <w:rPr>
                  <w:sz w:val="20"/>
                </w:rPr>
                <w:t>best estimate included in Gross Best Estimate</w:t>
              </w:r>
            </w:ins>
            <w:del w:id="334" w:author="Author">
              <w:r w:rsidRPr="00440FD2" w:rsidDel="00E14AAD">
                <w:rPr>
                  <w:sz w:val="20"/>
                  <w:lang w:val="en-US"/>
                </w:rPr>
                <w:delText>T</w:delText>
              </w:r>
              <w:r w:rsidDel="00E14AAD">
                <w:rPr>
                  <w:sz w:val="20"/>
                  <w:lang w:val="en-US"/>
                </w:rPr>
                <w:delText xml:space="preserve">echnical </w:delText>
              </w:r>
              <w:r w:rsidRPr="00440FD2" w:rsidDel="00E14AAD">
                <w:rPr>
                  <w:sz w:val="20"/>
                  <w:lang w:val="en-US"/>
                </w:rPr>
                <w:delText>P</w:delText>
              </w:r>
              <w:r w:rsidDel="00E14AAD">
                <w:rPr>
                  <w:sz w:val="20"/>
                  <w:lang w:val="en-US"/>
                </w:rPr>
                <w:delText>rovisions</w:delText>
              </w:r>
            </w:del>
            <w:r>
              <w:rPr>
                <w:sz w:val="20"/>
                <w:lang w:val="en-US"/>
              </w:rPr>
              <w:t xml:space="preserve"> (R0</w:t>
            </w:r>
            <w:del w:id="335" w:author="Author">
              <w:r w:rsidDel="00E14AAD">
                <w:rPr>
                  <w:sz w:val="20"/>
                  <w:lang w:val="en-US"/>
                </w:rPr>
                <w:delText>2</w:delText>
              </w:r>
            </w:del>
            <w:r>
              <w:rPr>
                <w:sz w:val="20"/>
                <w:lang w:val="en-US"/>
              </w:rPr>
              <w:t>0</w:t>
            </w:r>
            <w:ins w:id="336" w:author="Author">
              <w:r>
                <w:rPr>
                  <w:sz w:val="20"/>
                  <w:lang w:val="en-US"/>
                </w:rPr>
                <w:t>3</w:t>
              </w:r>
            </w:ins>
            <w:r>
              <w:rPr>
                <w:sz w:val="20"/>
                <w:lang w:val="en-US"/>
              </w:rPr>
              <w:t>0)</w:t>
            </w:r>
            <w:r w:rsidRPr="00440FD2">
              <w:rPr>
                <w:sz w:val="20"/>
                <w:lang w:val="en-US"/>
              </w:rPr>
              <w:t xml:space="preserve"> calculated using </w:t>
            </w:r>
            <w:r>
              <w:rPr>
                <w:sz w:val="20"/>
                <w:lang w:val="en-US"/>
              </w:rPr>
              <w:t>approximation</w:t>
            </w:r>
            <w:r w:rsidRPr="00440FD2">
              <w:rPr>
                <w:sz w:val="20"/>
                <w:lang w:val="en-US"/>
              </w:rPr>
              <w:t>s</w:t>
            </w:r>
            <w:r>
              <w:rPr>
                <w:sz w:val="20"/>
                <w:lang w:val="en-US"/>
              </w:rPr>
              <w:t xml:space="preserve"> as established in article 21 of </w:t>
            </w:r>
            <w:del w:id="337" w:author="Author">
              <w:r w:rsidDel="00E14AAD">
                <w:rPr>
                  <w:sz w:val="20"/>
                  <w:lang w:val="en-GB" w:eastAsia="es-ES"/>
                </w:rPr>
                <w:delText>Implementing measures</w:delText>
              </w:r>
            </w:del>
            <w:ins w:id="338" w:author="Author">
              <w:r>
                <w:rPr>
                  <w:sz w:val="20"/>
                  <w:lang w:val="en-GB" w:eastAsia="es-ES"/>
                </w:rPr>
                <w:t>Delegated Regulation 2015/35</w:t>
              </w:r>
            </w:ins>
            <w:r w:rsidRPr="00440FD2">
              <w:rPr>
                <w:sz w:val="20"/>
                <w:lang w:val="en-US"/>
              </w:rPr>
              <w:t>,</w:t>
            </w:r>
            <w:r>
              <w:rPr>
                <w:sz w:val="20"/>
                <w:lang w:val="en-US"/>
              </w:rPr>
              <w:t xml:space="preserve"> per Line of Business.</w:t>
            </w:r>
          </w:p>
          <w:p w:rsidR="00B16F9F" w:rsidRPr="00440FD2" w:rsidRDefault="00B16F9F">
            <w:pPr>
              <w:rPr>
                <w:sz w:val="20"/>
                <w:lang w:val="en-US"/>
              </w:rPr>
            </w:pPr>
            <w:ins w:id="339" w:author="Author">
              <w:r w:rsidRPr="005A6F5F">
                <w:rPr>
                  <w:sz w:val="20"/>
                </w:rPr>
                <w:t>.</w:t>
              </w:r>
            </w:ins>
          </w:p>
        </w:tc>
      </w:tr>
      <w:tr w:rsidR="00B16F9F" w:rsidRPr="003C022A" w:rsidTr="005236A5">
        <w:trPr>
          <w:trHeight w:val="1976"/>
        </w:trPr>
        <w:tc>
          <w:tcPr>
            <w:tcW w:w="2352" w:type="dxa"/>
            <w:tcBorders>
              <w:top w:val="single" w:sz="4" w:space="0" w:color="auto"/>
              <w:left w:val="single" w:sz="4" w:space="0" w:color="auto"/>
              <w:bottom w:val="nil"/>
              <w:right w:val="single" w:sz="4" w:space="0" w:color="auto"/>
            </w:tcBorders>
            <w:shd w:val="clear" w:color="000000" w:fill="FFFFFF"/>
            <w:hideMark/>
          </w:tcPr>
          <w:p w:rsidR="00B16F9F" w:rsidRPr="00440FD2" w:rsidRDefault="00B16F9F">
            <w:pPr>
              <w:rPr>
                <w:sz w:val="20"/>
              </w:rPr>
            </w:pPr>
            <w:r w:rsidRPr="003C022A">
              <w:rPr>
                <w:sz w:val="20"/>
              </w:rPr>
              <w:t>C0020, C0030, C0060, C0090, C0100, C0160, C0190, C0200</w:t>
            </w:r>
            <w:r w:rsidRPr="00440FD2">
              <w:rPr>
                <w:sz w:val="20"/>
              </w:rPr>
              <w:t>/R0</w:t>
            </w:r>
            <w:r w:rsidRPr="003C022A">
              <w:rPr>
                <w:sz w:val="20"/>
              </w:rPr>
              <w:t>30</w:t>
            </w:r>
            <w:r w:rsidRPr="00440FD2">
              <w:rPr>
                <w:sz w:val="20"/>
              </w:rPr>
              <w:t>0</w:t>
            </w:r>
          </w:p>
        </w:tc>
        <w:tc>
          <w:tcPr>
            <w:tcW w:w="2898" w:type="dxa"/>
            <w:tcBorders>
              <w:top w:val="single" w:sz="4" w:space="0" w:color="auto"/>
              <w:left w:val="nil"/>
              <w:bottom w:val="nil"/>
              <w:right w:val="single" w:sz="4" w:space="0" w:color="auto"/>
            </w:tcBorders>
            <w:shd w:val="clear" w:color="000000" w:fill="FFFFFF"/>
            <w:hideMark/>
          </w:tcPr>
          <w:p w:rsidR="00B16F9F" w:rsidRPr="00440FD2" w:rsidRDefault="00B16F9F" w:rsidP="00257187">
            <w:pPr>
              <w:rPr>
                <w:sz w:val="20"/>
              </w:rPr>
            </w:pPr>
            <w:r w:rsidRPr="00440FD2">
              <w:rPr>
                <w:sz w:val="20"/>
              </w:rPr>
              <w:t>Surrender value</w:t>
            </w:r>
          </w:p>
        </w:tc>
        <w:tc>
          <w:tcPr>
            <w:tcW w:w="4619" w:type="dxa"/>
            <w:gridSpan w:val="2"/>
            <w:tcBorders>
              <w:top w:val="single" w:sz="4" w:space="0" w:color="auto"/>
              <w:left w:val="nil"/>
              <w:bottom w:val="nil"/>
              <w:right w:val="single" w:sz="4" w:space="0" w:color="auto"/>
            </w:tcBorders>
            <w:shd w:val="clear" w:color="000000" w:fill="FFFFFF"/>
            <w:hideMark/>
          </w:tcPr>
          <w:p w:rsidR="00B16F9F" w:rsidRDefault="00B16F9F">
            <w:pPr>
              <w:rPr>
                <w:ins w:id="340" w:author="Author"/>
                <w:sz w:val="20"/>
                <w:lang w:val="en-US"/>
              </w:rPr>
            </w:pPr>
            <w:r w:rsidRPr="00440FD2">
              <w:rPr>
                <w:sz w:val="20"/>
                <w:lang w:val="en-US"/>
              </w:rPr>
              <w:t>Indicate the amount of surrender value,</w:t>
            </w:r>
            <w:r>
              <w:rPr>
                <w:sz w:val="20"/>
                <w:lang w:val="en-US"/>
              </w:rPr>
              <w:t xml:space="preserve"> per each LoB,</w:t>
            </w:r>
            <w:r w:rsidRPr="00440FD2">
              <w:rPr>
                <w:sz w:val="20"/>
                <w:lang w:val="en-US"/>
              </w:rPr>
              <w:t xml:space="preserve"> as mentioned in art</w:t>
            </w:r>
            <w:ins w:id="341" w:author="Author">
              <w:r>
                <w:rPr>
                  <w:sz w:val="20"/>
                  <w:lang w:val="en-US"/>
                </w:rPr>
                <w:t>icle</w:t>
              </w:r>
            </w:ins>
            <w:del w:id="342" w:author="Author">
              <w:r w:rsidRPr="00440FD2" w:rsidDel="00E14AAD">
                <w:rPr>
                  <w:sz w:val="20"/>
                  <w:lang w:val="en-US"/>
                </w:rPr>
                <w:delText>.</w:delText>
              </w:r>
            </w:del>
            <w:r w:rsidRPr="00440FD2">
              <w:rPr>
                <w:sz w:val="20"/>
                <w:lang w:val="en-US"/>
              </w:rPr>
              <w:t xml:space="preserve"> 185 (3) (f) of Directive 2009/138/EC, net of taxes</w:t>
            </w:r>
            <w:ins w:id="343" w:author="Author">
              <w:r>
                <w:rPr>
                  <w:sz w:val="20"/>
                  <w:lang w:val="en-US"/>
                </w:rPr>
                <w:t>.</w:t>
              </w:r>
            </w:ins>
          </w:p>
          <w:p w:rsidR="00B16F9F" w:rsidRPr="00440FD2" w:rsidRDefault="00B16F9F">
            <w:pPr>
              <w:rPr>
                <w:sz w:val="20"/>
                <w:lang w:val="en-US"/>
              </w:rPr>
            </w:pPr>
            <w:del w:id="344" w:author="Author">
              <w:r w:rsidRPr="00440FD2" w:rsidDel="00E14AAD">
                <w:rPr>
                  <w:sz w:val="20"/>
                  <w:lang w:val="en-US"/>
                </w:rPr>
                <w:delText>: a</w:delText>
              </w:r>
            </w:del>
            <w:ins w:id="345" w:author="Author">
              <w:r>
                <w:rPr>
                  <w:sz w:val="20"/>
                  <w:lang w:val="en-US"/>
                </w:rPr>
                <w:t>Should reflect the a</w:t>
              </w:r>
            </w:ins>
            <w:r w:rsidRPr="00440FD2">
              <w:rPr>
                <w:sz w:val="20"/>
                <w:lang w:val="en-US"/>
              </w:rPr>
              <w:t>mount</w:t>
            </w:r>
            <w:ins w:id="346" w:author="Author">
              <w:r>
                <w:rPr>
                  <w:sz w:val="20"/>
                  <w:lang w:val="en-US"/>
                </w:rPr>
                <w:t>,</w:t>
              </w:r>
            </w:ins>
            <w:r w:rsidRPr="00440FD2">
              <w:rPr>
                <w:sz w:val="20"/>
                <w:lang w:val="en-US"/>
              </w:rPr>
              <w:t xml:space="preserve"> </w:t>
            </w:r>
            <w:ins w:id="347" w:author="Author">
              <w:r>
                <w:rPr>
                  <w:sz w:val="20"/>
                  <w:lang w:val="en-US"/>
                </w:rPr>
                <w:t>defined contractually,</w:t>
              </w:r>
              <w:r w:rsidRPr="00440FD2">
                <w:rPr>
                  <w:sz w:val="20"/>
                  <w:lang w:val="en-US"/>
                </w:rPr>
                <w:t xml:space="preserve"> </w:t>
              </w:r>
            </w:ins>
            <w:r w:rsidRPr="00440FD2">
              <w:rPr>
                <w:sz w:val="20"/>
                <w:lang w:val="en-US"/>
              </w:rPr>
              <w:t>to be paid to the policyholder in case of early termination of the contract (i.e. before it becomes payable by maturity or occurrence of the insured event, such as death), net of charges and policy loans</w:t>
            </w:r>
            <w:del w:id="348" w:author="Author">
              <w:r w:rsidRPr="00440FD2" w:rsidDel="00E14AAD">
                <w:rPr>
                  <w:sz w:val="20"/>
                  <w:lang w:val="en-US"/>
                </w:rPr>
                <w:delText>; does not concern contracts without options, given that surrender value is an option</w:delText>
              </w:r>
            </w:del>
            <w:r w:rsidRPr="00440FD2">
              <w:rPr>
                <w:sz w:val="20"/>
                <w:lang w:val="en-US"/>
              </w:rPr>
              <w:t>.</w:t>
            </w:r>
            <w:ins w:id="349" w:author="Author">
              <w:r>
                <w:rPr>
                  <w:sz w:val="20"/>
                  <w:lang w:val="en-US"/>
                </w:rPr>
                <w:t xml:space="preserve"> It includes surrender values </w:t>
              </w:r>
              <w:proofErr w:type="spellStart"/>
              <w:r>
                <w:rPr>
                  <w:sz w:val="20"/>
                  <w:lang w:val="en-US"/>
                </w:rPr>
                <w:t>gauanteed</w:t>
              </w:r>
              <w:proofErr w:type="spellEnd"/>
              <w:r>
                <w:rPr>
                  <w:sz w:val="20"/>
                  <w:lang w:val="en-US"/>
                </w:rPr>
                <w:t xml:space="preserve"> and not guaranteed. </w:t>
              </w:r>
            </w:ins>
          </w:p>
        </w:tc>
      </w:tr>
      <w:tr w:rsidR="00B16F9F" w:rsidRPr="003C022A" w:rsidTr="00440FD2">
        <w:trPr>
          <w:trHeight w:val="855"/>
        </w:trPr>
        <w:tc>
          <w:tcPr>
            <w:tcW w:w="2352" w:type="dxa"/>
            <w:tcBorders>
              <w:top w:val="single" w:sz="4" w:space="0" w:color="auto"/>
              <w:left w:val="single" w:sz="4" w:space="0" w:color="auto"/>
              <w:bottom w:val="single" w:sz="4" w:space="0" w:color="auto"/>
              <w:right w:val="single" w:sz="4" w:space="0" w:color="auto"/>
            </w:tcBorders>
            <w:shd w:val="clear" w:color="000000" w:fill="FFFFFF"/>
            <w:hideMark/>
          </w:tcPr>
          <w:p w:rsidR="00B16F9F" w:rsidRPr="00440FD2" w:rsidRDefault="00B16F9F">
            <w:pPr>
              <w:rPr>
                <w:sz w:val="20"/>
              </w:rPr>
            </w:pPr>
            <w:r w:rsidRPr="00440FD2">
              <w:rPr>
                <w:sz w:val="20"/>
              </w:rPr>
              <w:t>C01</w:t>
            </w:r>
            <w:r w:rsidRPr="003C022A">
              <w:rPr>
                <w:sz w:val="20"/>
              </w:rPr>
              <w:t>5</w:t>
            </w:r>
            <w:r w:rsidRPr="00440FD2">
              <w:rPr>
                <w:sz w:val="20"/>
              </w:rPr>
              <w:t>0/R0</w:t>
            </w:r>
            <w:r w:rsidRPr="003C022A">
              <w:rPr>
                <w:sz w:val="20"/>
              </w:rPr>
              <w:t>30</w:t>
            </w:r>
            <w:r w:rsidRPr="00440FD2">
              <w:rPr>
                <w:sz w:val="20"/>
              </w:rPr>
              <w:t>0</w:t>
            </w:r>
          </w:p>
        </w:tc>
        <w:tc>
          <w:tcPr>
            <w:tcW w:w="2898" w:type="dxa"/>
            <w:tcBorders>
              <w:top w:val="single" w:sz="4" w:space="0" w:color="auto"/>
              <w:left w:val="nil"/>
              <w:bottom w:val="single" w:sz="4" w:space="0" w:color="auto"/>
              <w:right w:val="single" w:sz="4" w:space="0" w:color="auto"/>
            </w:tcBorders>
            <w:shd w:val="clear" w:color="000000" w:fill="FFFFFF"/>
            <w:hideMark/>
          </w:tcPr>
          <w:p w:rsidR="00B16F9F" w:rsidRPr="00440FD2" w:rsidRDefault="00B16F9F" w:rsidP="00257187">
            <w:pPr>
              <w:rPr>
                <w:sz w:val="20"/>
              </w:rPr>
            </w:pPr>
            <w:r w:rsidRPr="00440FD2">
              <w:rPr>
                <w:sz w:val="20"/>
                <w:lang w:val="en-US"/>
              </w:rPr>
              <w:t xml:space="preserve">Surrender value, Total (Life other than health insurance, </w:t>
            </w:r>
            <w:del w:id="350" w:author="Author">
              <w:r w:rsidRPr="00440FD2" w:rsidDel="00D7489A">
                <w:rPr>
                  <w:sz w:val="20"/>
                  <w:lang w:val="en-US"/>
                </w:rPr>
                <w:delText>incl.</w:delText>
              </w:r>
            </w:del>
            <w:ins w:id="351" w:author="Author">
              <w:r>
                <w:rPr>
                  <w:sz w:val="20"/>
                  <w:lang w:val="en-US"/>
                </w:rPr>
                <w:t>including</w:t>
              </w:r>
            </w:ins>
            <w:r w:rsidRPr="00440FD2">
              <w:rPr>
                <w:sz w:val="20"/>
                <w:lang w:val="en-US"/>
              </w:rPr>
              <w:t xml:space="preserve"> </w:t>
            </w:r>
            <w:r w:rsidRPr="00440FD2">
              <w:rPr>
                <w:sz w:val="20"/>
              </w:rPr>
              <w:t>Unit-Linked)</w:t>
            </w:r>
          </w:p>
        </w:tc>
        <w:tc>
          <w:tcPr>
            <w:tcW w:w="4619" w:type="dxa"/>
            <w:gridSpan w:val="2"/>
            <w:tcBorders>
              <w:top w:val="single" w:sz="4" w:space="0" w:color="auto"/>
              <w:left w:val="nil"/>
              <w:bottom w:val="single" w:sz="4" w:space="0" w:color="auto"/>
              <w:right w:val="single" w:sz="4" w:space="0" w:color="auto"/>
            </w:tcBorders>
            <w:shd w:val="clear" w:color="000000" w:fill="FFFFFF"/>
            <w:hideMark/>
          </w:tcPr>
          <w:p w:rsidR="00B16F9F" w:rsidRPr="005236A5" w:rsidRDefault="00B16F9F">
            <w:pPr>
              <w:rPr>
                <w:sz w:val="20"/>
                <w:highlight w:val="cyan"/>
              </w:rPr>
            </w:pPr>
            <w:r w:rsidRPr="003C022A">
              <w:rPr>
                <w:sz w:val="20"/>
                <w:lang w:val="en-US"/>
              </w:rPr>
              <w:t xml:space="preserve">Total surrender value for </w:t>
            </w:r>
            <w:del w:id="352" w:author="Author">
              <w:r w:rsidRPr="003C022A" w:rsidDel="00E14AAD">
                <w:rPr>
                  <w:sz w:val="20"/>
                  <w:lang w:val="en-US"/>
                </w:rPr>
                <w:delText xml:space="preserve"> </w:delText>
              </w:r>
            </w:del>
            <w:r w:rsidRPr="003C022A">
              <w:rPr>
                <w:sz w:val="20"/>
                <w:lang w:val="en-US"/>
              </w:rPr>
              <w:t xml:space="preserve">Life other than health insurance, </w:t>
            </w:r>
            <w:del w:id="353" w:author="Author">
              <w:r w:rsidRPr="003C022A" w:rsidDel="00D7489A">
                <w:rPr>
                  <w:sz w:val="20"/>
                  <w:lang w:val="en-US"/>
                </w:rPr>
                <w:delText>incl.</w:delText>
              </w:r>
            </w:del>
            <w:ins w:id="354" w:author="Author">
              <w:r>
                <w:rPr>
                  <w:sz w:val="20"/>
                  <w:lang w:val="en-US"/>
                </w:rPr>
                <w:t>including</w:t>
              </w:r>
            </w:ins>
            <w:r w:rsidRPr="003C022A">
              <w:rPr>
                <w:sz w:val="20"/>
                <w:lang w:val="en-US"/>
              </w:rPr>
              <w:t xml:space="preserve"> </w:t>
            </w:r>
            <w:r w:rsidRPr="003C022A">
              <w:rPr>
                <w:sz w:val="20"/>
              </w:rPr>
              <w:t>Unit-Linked</w:t>
            </w:r>
            <w:r>
              <w:rPr>
                <w:sz w:val="20"/>
              </w:rPr>
              <w:t>.</w:t>
            </w:r>
          </w:p>
        </w:tc>
      </w:tr>
      <w:tr w:rsidR="00B16F9F" w:rsidRPr="003C022A" w:rsidTr="005236A5">
        <w:trPr>
          <w:trHeight w:val="545"/>
        </w:trPr>
        <w:tc>
          <w:tcPr>
            <w:tcW w:w="2352" w:type="dxa"/>
            <w:tcBorders>
              <w:top w:val="nil"/>
              <w:left w:val="single" w:sz="4" w:space="0" w:color="auto"/>
              <w:bottom w:val="single" w:sz="4" w:space="0" w:color="auto"/>
              <w:right w:val="single" w:sz="4" w:space="0" w:color="auto"/>
            </w:tcBorders>
            <w:shd w:val="clear" w:color="000000" w:fill="FFFFFF"/>
            <w:hideMark/>
          </w:tcPr>
          <w:p w:rsidR="00B16F9F" w:rsidRPr="00440FD2" w:rsidRDefault="00B16F9F">
            <w:pPr>
              <w:rPr>
                <w:sz w:val="20"/>
              </w:rPr>
            </w:pPr>
            <w:r w:rsidRPr="00440FD2">
              <w:rPr>
                <w:sz w:val="20"/>
              </w:rPr>
              <w:t>C0</w:t>
            </w:r>
            <w:r w:rsidRPr="003C022A">
              <w:rPr>
                <w:sz w:val="20"/>
              </w:rPr>
              <w:t>21</w:t>
            </w:r>
            <w:r w:rsidRPr="00440FD2">
              <w:rPr>
                <w:sz w:val="20"/>
              </w:rPr>
              <w:t>0/R0</w:t>
            </w:r>
            <w:r w:rsidRPr="003C022A">
              <w:rPr>
                <w:sz w:val="20"/>
              </w:rPr>
              <w:t>30</w:t>
            </w:r>
            <w:r w:rsidRPr="00440FD2">
              <w:rPr>
                <w:sz w:val="20"/>
              </w:rPr>
              <w:t>0</w:t>
            </w:r>
          </w:p>
        </w:tc>
        <w:tc>
          <w:tcPr>
            <w:tcW w:w="2898" w:type="dxa"/>
            <w:tcBorders>
              <w:top w:val="nil"/>
              <w:left w:val="nil"/>
              <w:bottom w:val="single" w:sz="4" w:space="0" w:color="auto"/>
              <w:right w:val="single" w:sz="4" w:space="0" w:color="auto"/>
            </w:tcBorders>
            <w:shd w:val="clear" w:color="000000" w:fill="FFFFFF"/>
            <w:hideMark/>
          </w:tcPr>
          <w:p w:rsidR="00B16F9F" w:rsidRPr="00440FD2" w:rsidRDefault="00B16F9F" w:rsidP="00257187">
            <w:pPr>
              <w:rPr>
                <w:sz w:val="20"/>
                <w:lang w:val="en-US"/>
              </w:rPr>
            </w:pPr>
            <w:r w:rsidRPr="00440FD2">
              <w:rPr>
                <w:sz w:val="20"/>
                <w:lang w:val="en-US"/>
              </w:rPr>
              <w:t>Surrender value, Total (Health similar to life insurance)</w:t>
            </w:r>
          </w:p>
        </w:tc>
        <w:tc>
          <w:tcPr>
            <w:tcW w:w="4619" w:type="dxa"/>
            <w:gridSpan w:val="2"/>
            <w:tcBorders>
              <w:top w:val="nil"/>
              <w:left w:val="nil"/>
              <w:bottom w:val="single" w:sz="4" w:space="0" w:color="auto"/>
              <w:right w:val="single" w:sz="4" w:space="0" w:color="auto"/>
            </w:tcBorders>
            <w:shd w:val="clear" w:color="000000" w:fill="FFFFFF"/>
            <w:hideMark/>
          </w:tcPr>
          <w:p w:rsidR="00B16F9F" w:rsidRPr="00440FD2" w:rsidRDefault="00B16F9F">
            <w:pPr>
              <w:rPr>
                <w:sz w:val="20"/>
              </w:rPr>
            </w:pPr>
            <w:r w:rsidRPr="003C022A">
              <w:rPr>
                <w:sz w:val="20"/>
                <w:lang w:val="en-US"/>
              </w:rPr>
              <w:t>Total surrender value for Health similar to life insurance.</w:t>
            </w:r>
          </w:p>
        </w:tc>
      </w:tr>
      <w:tr w:rsidR="00B16F9F" w:rsidRPr="003C022A" w:rsidTr="00440FD2">
        <w:trPr>
          <w:trHeight w:val="959"/>
        </w:trPr>
        <w:tc>
          <w:tcPr>
            <w:tcW w:w="2352" w:type="dxa"/>
            <w:tcBorders>
              <w:top w:val="single" w:sz="4" w:space="0" w:color="auto"/>
              <w:left w:val="single" w:sz="4" w:space="0" w:color="auto"/>
              <w:bottom w:val="nil"/>
              <w:right w:val="single" w:sz="4" w:space="0" w:color="auto"/>
            </w:tcBorders>
            <w:shd w:val="clear" w:color="000000" w:fill="FFFFFF"/>
          </w:tcPr>
          <w:p w:rsidR="00B16F9F" w:rsidRPr="003C022A" w:rsidRDefault="00B16F9F" w:rsidP="00D35D05">
            <w:pPr>
              <w:rPr>
                <w:sz w:val="20"/>
              </w:rPr>
            </w:pPr>
            <w:r w:rsidRPr="003C022A">
              <w:rPr>
                <w:sz w:val="20"/>
              </w:rPr>
              <w:t>C0020, C0030, C0060 , C0090, C0100, C0160, C0190, C0200/R0310</w:t>
            </w:r>
          </w:p>
        </w:tc>
        <w:tc>
          <w:tcPr>
            <w:tcW w:w="2898" w:type="dxa"/>
            <w:tcBorders>
              <w:top w:val="single" w:sz="4" w:space="0" w:color="auto"/>
              <w:left w:val="nil"/>
              <w:bottom w:val="nil"/>
              <w:right w:val="single" w:sz="4" w:space="0" w:color="auto"/>
            </w:tcBorders>
            <w:shd w:val="clear" w:color="000000" w:fill="FFFFFF"/>
          </w:tcPr>
          <w:p w:rsidR="00B16F9F" w:rsidRPr="003C022A" w:rsidDel="001F1BFA" w:rsidRDefault="00B16F9F" w:rsidP="007A4E47">
            <w:pPr>
              <w:rPr>
                <w:sz w:val="20"/>
                <w:lang w:val="en-US"/>
              </w:rPr>
            </w:pPr>
            <w:del w:id="355" w:author="Author">
              <w:r w:rsidRPr="003C022A" w:rsidDel="00E1638A">
                <w:rPr>
                  <w:sz w:val="20"/>
                  <w:lang w:val="en-US"/>
                </w:rPr>
                <w:delText>T</w:delText>
              </w:r>
              <w:r w:rsidRPr="003C022A" w:rsidDel="00EB3FDF">
                <w:rPr>
                  <w:sz w:val="20"/>
                  <w:lang w:val="en-US"/>
                </w:rPr>
                <w:delText>P</w:delText>
              </w:r>
            </w:del>
            <w:ins w:id="356" w:author="Author">
              <w:r w:rsidR="00E1638A">
                <w:rPr>
                  <w:sz w:val="20"/>
                  <w:lang w:val="en-US"/>
                </w:rPr>
                <w:t>Best estimate</w:t>
              </w:r>
            </w:ins>
            <w:r w:rsidRPr="003C022A">
              <w:rPr>
                <w:sz w:val="20"/>
                <w:lang w:val="en-US"/>
              </w:rPr>
              <w:t xml:space="preserve"> subject to transitional of the </w:t>
            </w:r>
            <w:ins w:id="357" w:author="Author">
              <w:r w:rsidR="007A4E47">
                <w:rPr>
                  <w:sz w:val="20"/>
                  <w:lang w:val="en-US"/>
                </w:rPr>
                <w:t>interest rate</w:t>
              </w:r>
            </w:ins>
            <w:del w:id="358" w:author="Author">
              <w:r w:rsidRPr="003C022A" w:rsidDel="007A4E47">
                <w:rPr>
                  <w:sz w:val="20"/>
                  <w:lang w:val="en-US"/>
                </w:rPr>
                <w:delText>RFR</w:delText>
              </w:r>
            </w:del>
          </w:p>
        </w:tc>
        <w:tc>
          <w:tcPr>
            <w:tcW w:w="4619" w:type="dxa"/>
            <w:gridSpan w:val="2"/>
            <w:tcBorders>
              <w:top w:val="single" w:sz="4" w:space="0" w:color="auto"/>
              <w:left w:val="nil"/>
              <w:bottom w:val="nil"/>
              <w:right w:val="single" w:sz="4" w:space="0" w:color="auto"/>
            </w:tcBorders>
            <w:shd w:val="clear" w:color="000000" w:fill="FFFFFF"/>
          </w:tcPr>
          <w:p w:rsidR="00B16F9F" w:rsidRPr="003C022A" w:rsidRDefault="00B16F9F">
            <w:pPr>
              <w:rPr>
                <w:sz w:val="20"/>
                <w:lang w:val="en-US"/>
              </w:rPr>
            </w:pPr>
            <w:r w:rsidRPr="003C022A">
              <w:rPr>
                <w:sz w:val="20"/>
                <w:lang w:val="en-US"/>
              </w:rPr>
              <w:t>Indicate the amount of</w:t>
            </w:r>
            <w:r>
              <w:rPr>
                <w:sz w:val="20"/>
                <w:lang w:val="en-US"/>
              </w:rPr>
              <w:t xml:space="preserve"> gross</w:t>
            </w:r>
            <w:r w:rsidRPr="003C022A">
              <w:rPr>
                <w:sz w:val="20"/>
                <w:lang w:val="en-US"/>
              </w:rPr>
              <w:t xml:space="preserve"> </w:t>
            </w:r>
            <w:ins w:id="359" w:author="Author">
              <w:r w:rsidR="00E1638A">
                <w:rPr>
                  <w:sz w:val="20"/>
                  <w:lang w:val="en-US"/>
                </w:rPr>
                <w:t>best estimate</w:t>
              </w:r>
              <w:r w:rsidR="00E1638A" w:rsidRPr="003C022A">
                <w:rPr>
                  <w:sz w:val="20"/>
                  <w:lang w:val="en-US"/>
                </w:rPr>
                <w:t xml:space="preserve"> </w:t>
              </w:r>
            </w:ins>
            <w:del w:id="360" w:author="Author">
              <w:r w:rsidDel="00E1638A">
                <w:rPr>
                  <w:sz w:val="20"/>
                  <w:lang w:val="en-US"/>
                </w:rPr>
                <w:delText>T</w:delText>
              </w:r>
              <w:r w:rsidRPr="003C022A" w:rsidDel="00E1638A">
                <w:rPr>
                  <w:sz w:val="20"/>
                  <w:lang w:val="en-US"/>
                </w:rPr>
                <w:delText xml:space="preserve">echnical </w:delText>
              </w:r>
              <w:r w:rsidDel="00E1638A">
                <w:rPr>
                  <w:sz w:val="20"/>
                  <w:lang w:val="en-US"/>
                </w:rPr>
                <w:delText>P</w:delText>
              </w:r>
              <w:r w:rsidRPr="003C022A" w:rsidDel="00E1638A">
                <w:rPr>
                  <w:sz w:val="20"/>
                  <w:lang w:val="en-US"/>
                </w:rPr>
                <w:delText>rovision</w:delText>
              </w:r>
              <w:r w:rsidDel="00E1638A">
                <w:rPr>
                  <w:sz w:val="20"/>
                  <w:lang w:val="en-US"/>
                </w:rPr>
                <w:delText>s</w:delText>
              </w:r>
              <w:r w:rsidRPr="003C022A" w:rsidDel="00E1638A">
                <w:rPr>
                  <w:sz w:val="20"/>
                  <w:lang w:val="en-US"/>
                </w:rPr>
                <w:delText xml:space="preserve"> </w:delText>
              </w:r>
            </w:del>
            <w:r>
              <w:rPr>
                <w:sz w:val="20"/>
                <w:lang w:val="en-US"/>
              </w:rPr>
              <w:t>(</w:t>
            </w:r>
            <w:r w:rsidRPr="003C022A">
              <w:rPr>
                <w:sz w:val="20"/>
                <w:lang w:val="en-US"/>
              </w:rPr>
              <w:t>R0</w:t>
            </w:r>
            <w:del w:id="361" w:author="Author">
              <w:r w:rsidRPr="003C022A" w:rsidDel="00E1638A">
                <w:rPr>
                  <w:sz w:val="20"/>
                  <w:lang w:val="en-US"/>
                </w:rPr>
                <w:delText>2</w:delText>
              </w:r>
            </w:del>
            <w:r w:rsidRPr="003C022A">
              <w:rPr>
                <w:sz w:val="20"/>
                <w:lang w:val="en-US"/>
              </w:rPr>
              <w:t>0</w:t>
            </w:r>
            <w:ins w:id="362" w:author="Author">
              <w:r w:rsidR="00E1638A">
                <w:rPr>
                  <w:sz w:val="20"/>
                  <w:lang w:val="en-US"/>
                </w:rPr>
                <w:t>3</w:t>
              </w:r>
            </w:ins>
            <w:r w:rsidRPr="003C022A">
              <w:rPr>
                <w:sz w:val="20"/>
                <w:lang w:val="en-US"/>
              </w:rPr>
              <w:t>0</w:t>
            </w:r>
            <w:r>
              <w:rPr>
                <w:sz w:val="20"/>
                <w:lang w:val="en-US"/>
              </w:rPr>
              <w:t>)</w:t>
            </w:r>
            <w:r w:rsidRPr="003C022A">
              <w:rPr>
                <w:sz w:val="20"/>
                <w:lang w:val="en-US"/>
              </w:rPr>
              <w:t xml:space="preserve"> subject to</w:t>
            </w:r>
            <w:r>
              <w:rPr>
                <w:sz w:val="20"/>
                <w:lang w:val="en-US"/>
              </w:rPr>
              <w:t xml:space="preserve"> the</w:t>
            </w:r>
            <w:r w:rsidRPr="003C022A">
              <w:rPr>
                <w:sz w:val="20"/>
                <w:lang w:val="en-US"/>
              </w:rPr>
              <w:t xml:space="preserve"> transitional of the risk free rate, for each LoB </w:t>
            </w:r>
          </w:p>
        </w:tc>
      </w:tr>
      <w:tr w:rsidR="00B16F9F" w:rsidRPr="003C022A" w:rsidTr="00440FD2">
        <w:trPr>
          <w:trHeight w:val="1116"/>
        </w:trPr>
        <w:tc>
          <w:tcPr>
            <w:tcW w:w="2352" w:type="dxa"/>
            <w:tcBorders>
              <w:top w:val="single" w:sz="4" w:space="0" w:color="auto"/>
              <w:left w:val="single" w:sz="4" w:space="0" w:color="auto"/>
              <w:bottom w:val="nil"/>
              <w:right w:val="single" w:sz="4" w:space="0" w:color="auto"/>
            </w:tcBorders>
            <w:shd w:val="clear" w:color="000000" w:fill="FFFFFF"/>
          </w:tcPr>
          <w:p w:rsidR="00B16F9F" w:rsidRPr="003C022A" w:rsidRDefault="00B16F9F" w:rsidP="003D0E82">
            <w:pPr>
              <w:rPr>
                <w:sz w:val="20"/>
              </w:rPr>
            </w:pPr>
            <w:r w:rsidRPr="003C022A">
              <w:rPr>
                <w:sz w:val="20"/>
              </w:rPr>
              <w:t>C0150/R0310</w:t>
            </w:r>
          </w:p>
        </w:tc>
        <w:tc>
          <w:tcPr>
            <w:tcW w:w="2898" w:type="dxa"/>
            <w:tcBorders>
              <w:top w:val="single" w:sz="4" w:space="0" w:color="auto"/>
              <w:left w:val="nil"/>
              <w:bottom w:val="nil"/>
              <w:right w:val="single" w:sz="4" w:space="0" w:color="auto"/>
            </w:tcBorders>
            <w:shd w:val="clear" w:color="000000" w:fill="FFFFFF"/>
          </w:tcPr>
          <w:p w:rsidR="00B16F9F" w:rsidRPr="003C022A" w:rsidDel="001F1BFA" w:rsidRDefault="00E1638A">
            <w:pPr>
              <w:rPr>
                <w:sz w:val="20"/>
                <w:lang w:val="en-US"/>
              </w:rPr>
            </w:pPr>
            <w:ins w:id="363" w:author="Author">
              <w:r>
                <w:rPr>
                  <w:sz w:val="20"/>
                  <w:lang w:val="en-US"/>
                </w:rPr>
                <w:t>Best estimate</w:t>
              </w:r>
              <w:r w:rsidRPr="003C022A">
                <w:rPr>
                  <w:sz w:val="20"/>
                  <w:lang w:val="en-US"/>
                </w:rPr>
                <w:t xml:space="preserve"> </w:t>
              </w:r>
            </w:ins>
            <w:del w:id="364" w:author="Author">
              <w:r w:rsidR="00B16F9F" w:rsidRPr="003C022A" w:rsidDel="00E1638A">
                <w:rPr>
                  <w:sz w:val="20"/>
                  <w:lang w:val="en-US"/>
                </w:rPr>
                <w:delText>T</w:delText>
              </w:r>
              <w:r w:rsidR="00B16F9F" w:rsidRPr="003C022A" w:rsidDel="00EB3FDF">
                <w:rPr>
                  <w:sz w:val="20"/>
                  <w:lang w:val="en-US"/>
                </w:rPr>
                <w:delText>P</w:delText>
              </w:r>
              <w:r w:rsidR="00B16F9F" w:rsidRPr="003C022A" w:rsidDel="00E1638A">
                <w:rPr>
                  <w:sz w:val="20"/>
                  <w:lang w:val="en-US"/>
                </w:rPr>
                <w:delText xml:space="preserve"> </w:delText>
              </w:r>
            </w:del>
            <w:r w:rsidR="00B16F9F" w:rsidRPr="003C022A">
              <w:rPr>
                <w:sz w:val="20"/>
                <w:lang w:val="en-US"/>
              </w:rPr>
              <w:t xml:space="preserve">subject to transitional of the </w:t>
            </w:r>
            <w:del w:id="365" w:author="Author">
              <w:r w:rsidR="00B16F9F" w:rsidRPr="003C022A" w:rsidDel="00B43FFA">
                <w:rPr>
                  <w:sz w:val="20"/>
                  <w:lang w:val="en-US"/>
                </w:rPr>
                <w:delText>RFR</w:delText>
              </w:r>
            </w:del>
            <w:ins w:id="366" w:author="Author">
              <w:r w:rsidR="00B16F9F">
                <w:rPr>
                  <w:sz w:val="20"/>
                  <w:lang w:val="en-US"/>
                </w:rPr>
                <w:t>interest rate</w:t>
              </w:r>
            </w:ins>
            <w:r w:rsidR="00B16F9F" w:rsidRPr="003C022A">
              <w:rPr>
                <w:sz w:val="20"/>
                <w:lang w:val="en-US"/>
              </w:rPr>
              <w:t xml:space="preserve"> -  Total (Life other than health insurance, </w:t>
            </w:r>
            <w:del w:id="367" w:author="Author">
              <w:r w:rsidR="00B16F9F" w:rsidRPr="003C022A" w:rsidDel="00D7489A">
                <w:rPr>
                  <w:sz w:val="20"/>
                  <w:lang w:val="en-US"/>
                </w:rPr>
                <w:delText>incl.</w:delText>
              </w:r>
            </w:del>
            <w:ins w:id="368" w:author="Author">
              <w:r w:rsidR="00B16F9F">
                <w:rPr>
                  <w:sz w:val="20"/>
                  <w:lang w:val="en-US"/>
                </w:rPr>
                <w:t>including</w:t>
              </w:r>
            </w:ins>
            <w:r w:rsidR="00B16F9F" w:rsidRPr="003C022A">
              <w:rPr>
                <w:sz w:val="20"/>
                <w:lang w:val="en-US"/>
              </w:rPr>
              <w:t xml:space="preserve"> Unit-Linked)</w:t>
            </w:r>
          </w:p>
        </w:tc>
        <w:tc>
          <w:tcPr>
            <w:tcW w:w="4619" w:type="dxa"/>
            <w:gridSpan w:val="2"/>
            <w:tcBorders>
              <w:top w:val="single" w:sz="4" w:space="0" w:color="auto"/>
              <w:left w:val="nil"/>
              <w:bottom w:val="nil"/>
              <w:right w:val="single" w:sz="4" w:space="0" w:color="auto"/>
            </w:tcBorders>
            <w:shd w:val="clear" w:color="000000" w:fill="FFFFFF"/>
          </w:tcPr>
          <w:p w:rsidR="00B16F9F" w:rsidRPr="003C022A" w:rsidRDefault="00B16F9F">
            <w:pPr>
              <w:rPr>
                <w:sz w:val="20"/>
              </w:rPr>
            </w:pPr>
            <w:r>
              <w:rPr>
                <w:sz w:val="20"/>
                <w:lang w:val="en-US"/>
              </w:rPr>
              <w:t xml:space="preserve">Total </w:t>
            </w:r>
            <w:r w:rsidRPr="003C022A">
              <w:rPr>
                <w:sz w:val="20"/>
                <w:lang w:val="en-US"/>
              </w:rPr>
              <w:t xml:space="preserve">amount of </w:t>
            </w:r>
            <w:r>
              <w:rPr>
                <w:sz w:val="20"/>
                <w:lang w:val="en-US"/>
              </w:rPr>
              <w:t xml:space="preserve">gross </w:t>
            </w:r>
            <w:ins w:id="369" w:author="Author">
              <w:r w:rsidR="00E1638A">
                <w:rPr>
                  <w:sz w:val="20"/>
                  <w:lang w:val="en-US"/>
                </w:rPr>
                <w:t>best estimate</w:t>
              </w:r>
              <w:r w:rsidR="00E1638A" w:rsidRPr="003C022A">
                <w:rPr>
                  <w:sz w:val="20"/>
                  <w:lang w:val="en-US"/>
                </w:rPr>
                <w:t xml:space="preserve"> </w:t>
              </w:r>
            </w:ins>
            <w:del w:id="370" w:author="Author">
              <w:r w:rsidDel="00E1638A">
                <w:rPr>
                  <w:sz w:val="20"/>
                  <w:lang w:val="en-US"/>
                </w:rPr>
                <w:delText>T</w:delText>
              </w:r>
              <w:r w:rsidRPr="003C022A" w:rsidDel="00E1638A">
                <w:rPr>
                  <w:sz w:val="20"/>
                  <w:lang w:val="en-US"/>
                </w:rPr>
                <w:delText xml:space="preserve">echnical </w:delText>
              </w:r>
              <w:r w:rsidDel="00E1638A">
                <w:rPr>
                  <w:sz w:val="20"/>
                  <w:lang w:val="en-US"/>
                </w:rPr>
                <w:delText>P</w:delText>
              </w:r>
              <w:r w:rsidRPr="003C022A" w:rsidDel="00E1638A">
                <w:rPr>
                  <w:sz w:val="20"/>
                  <w:lang w:val="en-US"/>
                </w:rPr>
                <w:delText>rovision</w:delText>
              </w:r>
              <w:r w:rsidDel="00E1638A">
                <w:rPr>
                  <w:sz w:val="20"/>
                  <w:lang w:val="en-US"/>
                </w:rPr>
                <w:delText>s</w:delText>
              </w:r>
              <w:r w:rsidRPr="003C022A" w:rsidDel="00E1638A">
                <w:rPr>
                  <w:sz w:val="20"/>
                  <w:lang w:val="en-US"/>
                </w:rPr>
                <w:delText xml:space="preserve"> </w:delText>
              </w:r>
            </w:del>
            <w:r>
              <w:rPr>
                <w:sz w:val="20"/>
                <w:lang w:val="en-US"/>
              </w:rPr>
              <w:t>(</w:t>
            </w:r>
            <w:r w:rsidRPr="003C022A">
              <w:rPr>
                <w:sz w:val="20"/>
                <w:lang w:val="en-US"/>
              </w:rPr>
              <w:t>R0</w:t>
            </w:r>
            <w:del w:id="371" w:author="Author">
              <w:r w:rsidRPr="003C022A" w:rsidDel="00E1638A">
                <w:rPr>
                  <w:sz w:val="20"/>
                  <w:lang w:val="en-US"/>
                </w:rPr>
                <w:delText>2</w:delText>
              </w:r>
            </w:del>
            <w:r w:rsidRPr="003C022A">
              <w:rPr>
                <w:sz w:val="20"/>
                <w:lang w:val="en-US"/>
              </w:rPr>
              <w:t>0</w:t>
            </w:r>
            <w:ins w:id="372" w:author="Author">
              <w:r w:rsidR="00E1638A">
                <w:rPr>
                  <w:sz w:val="20"/>
                  <w:lang w:val="en-US"/>
                </w:rPr>
                <w:t>3</w:t>
              </w:r>
            </w:ins>
            <w:r w:rsidRPr="003C022A">
              <w:rPr>
                <w:sz w:val="20"/>
                <w:lang w:val="en-US"/>
              </w:rPr>
              <w:t>0</w:t>
            </w:r>
            <w:r>
              <w:rPr>
                <w:sz w:val="20"/>
                <w:lang w:val="en-US"/>
              </w:rPr>
              <w:t>)</w:t>
            </w:r>
            <w:r w:rsidRPr="003C022A">
              <w:rPr>
                <w:sz w:val="20"/>
                <w:lang w:val="en-US"/>
              </w:rPr>
              <w:t xml:space="preserve"> subject to </w:t>
            </w:r>
            <w:r>
              <w:rPr>
                <w:sz w:val="20"/>
                <w:lang w:val="en-US"/>
              </w:rPr>
              <w:t xml:space="preserve">the </w:t>
            </w:r>
            <w:r w:rsidRPr="003C022A">
              <w:rPr>
                <w:sz w:val="20"/>
                <w:lang w:val="en-US"/>
              </w:rPr>
              <w:t xml:space="preserve">transitional of the risk free rate, for Life other than health insurance, </w:t>
            </w:r>
            <w:del w:id="373" w:author="Author">
              <w:r w:rsidRPr="003C022A" w:rsidDel="00D7489A">
                <w:rPr>
                  <w:sz w:val="20"/>
                  <w:lang w:val="en-US"/>
                </w:rPr>
                <w:delText>incl.</w:delText>
              </w:r>
            </w:del>
            <w:ins w:id="374" w:author="Author">
              <w:r>
                <w:rPr>
                  <w:sz w:val="20"/>
                  <w:lang w:val="en-US"/>
                </w:rPr>
                <w:t>including</w:t>
              </w:r>
            </w:ins>
            <w:r w:rsidRPr="003C022A">
              <w:rPr>
                <w:sz w:val="20"/>
                <w:lang w:val="en-US"/>
              </w:rPr>
              <w:t xml:space="preserve"> </w:t>
            </w:r>
            <w:r w:rsidRPr="008A3A2B">
              <w:rPr>
                <w:sz w:val="20"/>
                <w:lang w:val="en-GB"/>
                <w:rPrChange w:id="375" w:author="Author">
                  <w:rPr>
                    <w:sz w:val="20"/>
                    <w:lang w:val="pt-PT"/>
                  </w:rPr>
                </w:rPrChange>
              </w:rPr>
              <w:t>Unit-Linked.</w:t>
            </w:r>
          </w:p>
        </w:tc>
      </w:tr>
      <w:tr w:rsidR="00B16F9F" w:rsidRPr="003C022A" w:rsidTr="00440FD2">
        <w:trPr>
          <w:trHeight w:val="976"/>
        </w:trPr>
        <w:tc>
          <w:tcPr>
            <w:tcW w:w="2352" w:type="dxa"/>
            <w:tcBorders>
              <w:top w:val="single" w:sz="4" w:space="0" w:color="auto"/>
              <w:left w:val="single" w:sz="4" w:space="0" w:color="auto"/>
              <w:bottom w:val="nil"/>
              <w:right w:val="single" w:sz="4" w:space="0" w:color="auto"/>
            </w:tcBorders>
            <w:shd w:val="clear" w:color="000000" w:fill="FFFFFF"/>
          </w:tcPr>
          <w:p w:rsidR="00B16F9F" w:rsidRPr="003C022A" w:rsidDel="00350C22" w:rsidRDefault="00B16F9F" w:rsidP="003D0E82">
            <w:pPr>
              <w:rPr>
                <w:sz w:val="20"/>
              </w:rPr>
            </w:pPr>
            <w:r w:rsidRPr="003C022A">
              <w:rPr>
                <w:sz w:val="20"/>
              </w:rPr>
              <w:t>C0210/R0310</w:t>
            </w:r>
          </w:p>
        </w:tc>
        <w:tc>
          <w:tcPr>
            <w:tcW w:w="2898" w:type="dxa"/>
            <w:tcBorders>
              <w:top w:val="single" w:sz="4" w:space="0" w:color="auto"/>
              <w:left w:val="nil"/>
              <w:bottom w:val="nil"/>
              <w:right w:val="single" w:sz="4" w:space="0" w:color="auto"/>
            </w:tcBorders>
            <w:shd w:val="clear" w:color="000000" w:fill="FFFFFF"/>
          </w:tcPr>
          <w:p w:rsidR="00B16F9F" w:rsidRPr="003C022A" w:rsidDel="001F1BFA" w:rsidRDefault="00E1638A">
            <w:pPr>
              <w:rPr>
                <w:sz w:val="20"/>
                <w:lang w:val="en-US"/>
              </w:rPr>
            </w:pPr>
            <w:ins w:id="376" w:author="Author">
              <w:r>
                <w:rPr>
                  <w:sz w:val="20"/>
                  <w:lang w:val="en-US"/>
                </w:rPr>
                <w:t>Best estimate</w:t>
              </w:r>
              <w:r w:rsidRPr="003C022A">
                <w:rPr>
                  <w:sz w:val="20"/>
                  <w:lang w:val="en-US"/>
                </w:rPr>
                <w:t xml:space="preserve"> </w:t>
              </w:r>
            </w:ins>
            <w:del w:id="377" w:author="Author">
              <w:r w:rsidR="00B16F9F" w:rsidRPr="003C022A" w:rsidDel="00EB3FDF">
                <w:rPr>
                  <w:sz w:val="20"/>
                  <w:lang w:val="en-US"/>
                </w:rPr>
                <w:delText>TP</w:delText>
              </w:r>
              <w:r w:rsidR="00B16F9F" w:rsidRPr="003C022A" w:rsidDel="00E1638A">
                <w:rPr>
                  <w:sz w:val="20"/>
                  <w:lang w:val="en-US"/>
                </w:rPr>
                <w:delText xml:space="preserve"> </w:delText>
              </w:r>
            </w:del>
            <w:r w:rsidR="00B16F9F" w:rsidRPr="003C022A">
              <w:rPr>
                <w:sz w:val="20"/>
                <w:lang w:val="en-US"/>
              </w:rPr>
              <w:t xml:space="preserve">subject to transitional of the </w:t>
            </w:r>
            <w:del w:id="378" w:author="Author">
              <w:r w:rsidR="00B16F9F" w:rsidRPr="003C022A" w:rsidDel="00B43FFA">
                <w:rPr>
                  <w:sz w:val="20"/>
                  <w:lang w:val="en-US"/>
                </w:rPr>
                <w:delText>RFR</w:delText>
              </w:r>
            </w:del>
            <w:ins w:id="379" w:author="Author">
              <w:r w:rsidR="00B16F9F">
                <w:rPr>
                  <w:sz w:val="20"/>
                  <w:lang w:val="en-US"/>
                </w:rPr>
                <w:t>interest rate</w:t>
              </w:r>
            </w:ins>
            <w:r w:rsidR="00B16F9F" w:rsidRPr="003C022A">
              <w:rPr>
                <w:sz w:val="20"/>
                <w:lang w:val="en-US"/>
              </w:rPr>
              <w:t xml:space="preserve"> - </w:t>
            </w:r>
            <w:r w:rsidR="00B16F9F" w:rsidRPr="003C022A" w:rsidDel="00AF1D04">
              <w:rPr>
                <w:sz w:val="20"/>
                <w:lang w:val="en-US"/>
              </w:rPr>
              <w:t xml:space="preserve"> Total (Health similar to life insurance)</w:t>
            </w:r>
          </w:p>
        </w:tc>
        <w:tc>
          <w:tcPr>
            <w:tcW w:w="4619" w:type="dxa"/>
            <w:gridSpan w:val="2"/>
            <w:tcBorders>
              <w:top w:val="single" w:sz="4" w:space="0" w:color="auto"/>
              <w:left w:val="nil"/>
              <w:bottom w:val="nil"/>
              <w:right w:val="single" w:sz="4" w:space="0" w:color="auto"/>
            </w:tcBorders>
            <w:shd w:val="clear" w:color="000000" w:fill="FFFFFF"/>
          </w:tcPr>
          <w:p w:rsidR="00B16F9F" w:rsidRPr="003C022A" w:rsidDel="00AF1D04" w:rsidRDefault="00B16F9F">
            <w:pPr>
              <w:rPr>
                <w:sz w:val="20"/>
              </w:rPr>
            </w:pPr>
            <w:r>
              <w:rPr>
                <w:sz w:val="20"/>
                <w:lang w:val="en-US"/>
              </w:rPr>
              <w:t xml:space="preserve">Total </w:t>
            </w:r>
            <w:r w:rsidRPr="003C022A">
              <w:rPr>
                <w:sz w:val="20"/>
                <w:lang w:val="en-US"/>
              </w:rPr>
              <w:t>amount of</w:t>
            </w:r>
            <w:r>
              <w:rPr>
                <w:sz w:val="20"/>
                <w:lang w:val="en-US"/>
              </w:rPr>
              <w:t xml:space="preserve"> gross</w:t>
            </w:r>
            <w:r w:rsidRPr="003C022A">
              <w:rPr>
                <w:sz w:val="20"/>
                <w:lang w:val="en-US"/>
              </w:rPr>
              <w:t xml:space="preserve"> </w:t>
            </w:r>
            <w:ins w:id="380" w:author="Author">
              <w:r w:rsidR="00E1638A">
                <w:rPr>
                  <w:sz w:val="20"/>
                  <w:lang w:val="en-US"/>
                </w:rPr>
                <w:t>best estimate</w:t>
              </w:r>
              <w:r w:rsidR="00E1638A" w:rsidRPr="003C022A">
                <w:rPr>
                  <w:sz w:val="20"/>
                  <w:lang w:val="en-US"/>
                </w:rPr>
                <w:t xml:space="preserve"> </w:t>
              </w:r>
            </w:ins>
            <w:del w:id="381" w:author="Author">
              <w:r w:rsidDel="00E1638A">
                <w:rPr>
                  <w:sz w:val="20"/>
                  <w:lang w:val="en-US"/>
                </w:rPr>
                <w:delText>T</w:delText>
              </w:r>
              <w:r w:rsidRPr="003C022A" w:rsidDel="00E1638A">
                <w:rPr>
                  <w:sz w:val="20"/>
                  <w:lang w:val="en-US"/>
                </w:rPr>
                <w:delText xml:space="preserve">echnical </w:delText>
              </w:r>
              <w:r w:rsidDel="00E1638A">
                <w:rPr>
                  <w:sz w:val="20"/>
                  <w:lang w:val="en-US"/>
                </w:rPr>
                <w:delText>P</w:delText>
              </w:r>
              <w:r w:rsidRPr="003C022A" w:rsidDel="00E1638A">
                <w:rPr>
                  <w:sz w:val="20"/>
                  <w:lang w:val="en-US"/>
                </w:rPr>
                <w:delText>rovision</w:delText>
              </w:r>
              <w:r w:rsidDel="00E1638A">
                <w:rPr>
                  <w:sz w:val="20"/>
                  <w:lang w:val="en-US"/>
                </w:rPr>
                <w:delText>s</w:delText>
              </w:r>
              <w:r w:rsidRPr="003C022A" w:rsidDel="00E1638A">
                <w:rPr>
                  <w:sz w:val="20"/>
                  <w:lang w:val="en-US"/>
                </w:rPr>
                <w:delText xml:space="preserve"> </w:delText>
              </w:r>
            </w:del>
            <w:r>
              <w:rPr>
                <w:sz w:val="20"/>
                <w:lang w:val="en-US"/>
              </w:rPr>
              <w:t>(</w:t>
            </w:r>
            <w:r w:rsidRPr="003C022A">
              <w:rPr>
                <w:sz w:val="20"/>
                <w:lang w:val="en-US"/>
              </w:rPr>
              <w:t>R0</w:t>
            </w:r>
            <w:del w:id="382" w:author="Author">
              <w:r w:rsidRPr="003C022A" w:rsidDel="00E1638A">
                <w:rPr>
                  <w:sz w:val="20"/>
                  <w:lang w:val="en-US"/>
                </w:rPr>
                <w:delText>2</w:delText>
              </w:r>
            </w:del>
            <w:r w:rsidRPr="003C022A">
              <w:rPr>
                <w:sz w:val="20"/>
                <w:lang w:val="en-US"/>
              </w:rPr>
              <w:t>0</w:t>
            </w:r>
            <w:ins w:id="383" w:author="Author">
              <w:r w:rsidR="00E1638A">
                <w:rPr>
                  <w:sz w:val="20"/>
                  <w:lang w:val="en-US"/>
                </w:rPr>
                <w:t>3</w:t>
              </w:r>
            </w:ins>
            <w:r w:rsidRPr="003C022A">
              <w:rPr>
                <w:sz w:val="20"/>
                <w:lang w:val="en-US"/>
              </w:rPr>
              <w:t>0</w:t>
            </w:r>
            <w:r>
              <w:rPr>
                <w:sz w:val="20"/>
                <w:lang w:val="en-US"/>
              </w:rPr>
              <w:t>)</w:t>
            </w:r>
            <w:r w:rsidRPr="003C022A">
              <w:rPr>
                <w:sz w:val="20"/>
                <w:lang w:val="en-US"/>
              </w:rPr>
              <w:t xml:space="preserve"> subject to transitional of the risk free rate, for </w:t>
            </w:r>
            <w:r w:rsidRPr="003C022A" w:rsidDel="00AF1D04">
              <w:rPr>
                <w:sz w:val="20"/>
                <w:lang w:val="en-US"/>
              </w:rPr>
              <w:t>H</w:t>
            </w:r>
            <w:r w:rsidRPr="003C022A">
              <w:rPr>
                <w:sz w:val="20"/>
                <w:lang w:val="en-US"/>
              </w:rPr>
              <w:t>ealth similar to life insurance</w:t>
            </w:r>
            <w:r>
              <w:rPr>
                <w:sz w:val="20"/>
                <w:lang w:val="en-US"/>
              </w:rPr>
              <w:t>.</w:t>
            </w:r>
          </w:p>
        </w:tc>
      </w:tr>
      <w:tr w:rsidR="00B16F9F" w:rsidRPr="003C022A" w:rsidTr="00440FD2">
        <w:trPr>
          <w:trHeight w:val="959"/>
        </w:trPr>
        <w:tc>
          <w:tcPr>
            <w:tcW w:w="2352" w:type="dxa"/>
            <w:tcBorders>
              <w:top w:val="single" w:sz="4" w:space="0" w:color="auto"/>
              <w:left w:val="single" w:sz="4" w:space="0" w:color="auto"/>
              <w:bottom w:val="nil"/>
              <w:right w:val="single" w:sz="4" w:space="0" w:color="auto"/>
            </w:tcBorders>
            <w:shd w:val="clear" w:color="000000" w:fill="FFFFFF"/>
          </w:tcPr>
          <w:p w:rsidR="00B16F9F" w:rsidRPr="003C022A" w:rsidRDefault="00B16F9F" w:rsidP="00D35D05">
            <w:pPr>
              <w:rPr>
                <w:sz w:val="20"/>
              </w:rPr>
            </w:pPr>
            <w:r w:rsidRPr="003C022A">
              <w:rPr>
                <w:sz w:val="20"/>
              </w:rPr>
              <w:t>C0020, C0030, C0060, C0090, C0100, C0160, C0190, C0200/R0320</w:t>
            </w:r>
          </w:p>
        </w:tc>
        <w:tc>
          <w:tcPr>
            <w:tcW w:w="2898" w:type="dxa"/>
            <w:tcBorders>
              <w:top w:val="single" w:sz="4" w:space="0" w:color="auto"/>
              <w:left w:val="nil"/>
              <w:bottom w:val="nil"/>
              <w:right w:val="single" w:sz="4" w:space="0" w:color="auto"/>
            </w:tcBorders>
            <w:shd w:val="clear" w:color="000000" w:fill="FFFFFF"/>
          </w:tcPr>
          <w:p w:rsidR="00B16F9F" w:rsidRPr="003C022A" w:rsidDel="001F1BFA" w:rsidRDefault="00B16F9F" w:rsidP="003D0E82">
            <w:pPr>
              <w:rPr>
                <w:sz w:val="20"/>
                <w:lang w:val="en-US"/>
              </w:rPr>
            </w:pPr>
            <w:ins w:id="384" w:author="Author">
              <w:r w:rsidRPr="00EB3FDF">
                <w:rPr>
                  <w:sz w:val="20"/>
                  <w:lang w:val="en-US"/>
                </w:rPr>
                <w:t xml:space="preserve">Technical provisions without </w:t>
              </w:r>
              <w:r w:rsidRPr="00634CF3">
                <w:rPr>
                  <w:sz w:val="20"/>
                  <w:lang w:val="en-US"/>
                </w:rPr>
                <w:t>transitional on interest rate</w:t>
              </w:r>
              <w:r w:rsidRPr="00634CF3" w:rsidDel="00EB3FDF">
                <w:rPr>
                  <w:sz w:val="20"/>
                  <w:lang w:val="en-US"/>
                </w:rPr>
                <w:t xml:space="preserve"> </w:t>
              </w:r>
            </w:ins>
            <w:del w:id="385" w:author="Author">
              <w:r w:rsidRPr="003C022A" w:rsidDel="00EB3FDF">
                <w:rPr>
                  <w:sz w:val="20"/>
                  <w:lang w:val="en-US"/>
                </w:rPr>
                <w:delText>Best Estimate without transitional of the RFR</w:delText>
              </w:r>
            </w:del>
          </w:p>
        </w:tc>
        <w:tc>
          <w:tcPr>
            <w:tcW w:w="4619" w:type="dxa"/>
            <w:gridSpan w:val="2"/>
            <w:tcBorders>
              <w:top w:val="single" w:sz="4" w:space="0" w:color="auto"/>
              <w:left w:val="nil"/>
              <w:bottom w:val="nil"/>
              <w:right w:val="single" w:sz="4" w:space="0" w:color="auto"/>
            </w:tcBorders>
            <w:shd w:val="clear" w:color="000000" w:fill="FFFFFF"/>
          </w:tcPr>
          <w:p w:rsidR="00B16F9F" w:rsidRDefault="00B16F9F">
            <w:pPr>
              <w:rPr>
                <w:sz w:val="20"/>
                <w:lang w:val="en-GB"/>
              </w:rPr>
            </w:pPr>
            <w:r>
              <w:rPr>
                <w:sz w:val="20"/>
                <w:lang w:val="en-US"/>
              </w:rPr>
              <w:t>A</w:t>
            </w:r>
            <w:r w:rsidRPr="003C022A">
              <w:rPr>
                <w:sz w:val="20"/>
                <w:lang w:val="en-US"/>
              </w:rPr>
              <w:t xml:space="preserve">mount of </w:t>
            </w:r>
            <w:del w:id="386" w:author="Author">
              <w:r w:rsidRPr="003C022A" w:rsidDel="00EB3FDF">
                <w:rPr>
                  <w:sz w:val="20"/>
                  <w:lang w:val="en-US"/>
                </w:rPr>
                <w:delText>the best estimate</w:delText>
              </w:r>
            </w:del>
            <w:ins w:id="387" w:author="Author">
              <w:r>
                <w:rPr>
                  <w:sz w:val="20"/>
                  <w:lang w:val="en-US"/>
                </w:rPr>
                <w:t>technical provisions</w:t>
              </w:r>
            </w:ins>
            <w:r w:rsidRPr="003C022A">
              <w:rPr>
                <w:sz w:val="20"/>
                <w:lang w:val="en-US"/>
              </w:rPr>
              <w:t xml:space="preserve"> </w:t>
            </w:r>
            <w:r w:rsidRPr="003C022A">
              <w:rPr>
                <w:sz w:val="20"/>
                <w:lang w:val="en-GB"/>
              </w:rPr>
              <w:t>where the transitional on interest rate has been applied calculated without the transitional on interest rate, for each LoB.</w:t>
            </w:r>
          </w:p>
          <w:p w:rsidR="00B16F9F" w:rsidRPr="003C022A" w:rsidRDefault="00B16F9F">
            <w:pPr>
              <w:rPr>
                <w:sz w:val="20"/>
                <w:lang w:val="en-GB"/>
              </w:rPr>
            </w:pPr>
          </w:p>
          <w:p w:rsidR="00B16F9F" w:rsidRPr="005236A5" w:rsidRDefault="00B16F9F">
            <w:pPr>
              <w:rPr>
                <w:sz w:val="20"/>
                <w:lang w:val="en-GB"/>
              </w:rPr>
            </w:pPr>
            <w:r w:rsidRPr="003C022A">
              <w:rPr>
                <w:sz w:val="20"/>
                <w:lang w:val="en-GB"/>
              </w:rPr>
              <w:t>In the cases where the same best estimates were also subject to the volatility adjustment, the amount reported in this item shall reflect the value without the transitional on interest rate but with the volatility adjustment.</w:t>
            </w:r>
          </w:p>
        </w:tc>
      </w:tr>
      <w:tr w:rsidR="00B16F9F" w:rsidRPr="003C022A" w:rsidTr="00440FD2">
        <w:trPr>
          <w:trHeight w:val="978"/>
        </w:trPr>
        <w:tc>
          <w:tcPr>
            <w:tcW w:w="2352" w:type="dxa"/>
            <w:tcBorders>
              <w:top w:val="single" w:sz="4" w:space="0" w:color="auto"/>
              <w:left w:val="single" w:sz="4" w:space="0" w:color="auto"/>
              <w:bottom w:val="nil"/>
              <w:right w:val="single" w:sz="4" w:space="0" w:color="auto"/>
            </w:tcBorders>
            <w:shd w:val="clear" w:color="000000" w:fill="FFFFFF"/>
          </w:tcPr>
          <w:p w:rsidR="00B16F9F" w:rsidRPr="003C022A" w:rsidRDefault="00B16F9F" w:rsidP="003D0E82">
            <w:pPr>
              <w:rPr>
                <w:sz w:val="20"/>
              </w:rPr>
            </w:pPr>
            <w:r w:rsidRPr="003C022A">
              <w:rPr>
                <w:sz w:val="20"/>
              </w:rPr>
              <w:t>C0150/R0320</w:t>
            </w:r>
          </w:p>
        </w:tc>
        <w:tc>
          <w:tcPr>
            <w:tcW w:w="2898" w:type="dxa"/>
            <w:tcBorders>
              <w:top w:val="single" w:sz="4" w:space="0" w:color="auto"/>
              <w:left w:val="nil"/>
              <w:bottom w:val="nil"/>
              <w:right w:val="single" w:sz="4" w:space="0" w:color="auto"/>
            </w:tcBorders>
            <w:shd w:val="clear" w:color="000000" w:fill="FFFFFF"/>
          </w:tcPr>
          <w:p w:rsidR="00B16F9F" w:rsidRPr="003C022A" w:rsidDel="001F1BFA" w:rsidRDefault="00B16F9F" w:rsidP="00EB3FDF">
            <w:pPr>
              <w:rPr>
                <w:sz w:val="20"/>
                <w:lang w:val="en-US"/>
              </w:rPr>
            </w:pPr>
            <w:ins w:id="388" w:author="Author">
              <w:r w:rsidRPr="00EB3FDF">
                <w:rPr>
                  <w:sz w:val="20"/>
                  <w:lang w:val="en-US"/>
                </w:rPr>
                <w:t xml:space="preserve">Technical provisions without </w:t>
              </w:r>
              <w:r w:rsidRPr="00634CF3">
                <w:rPr>
                  <w:sz w:val="20"/>
                  <w:lang w:val="en-US"/>
                </w:rPr>
                <w:t>transitional on interest rate</w:t>
              </w:r>
              <w:r w:rsidRPr="00634CF3" w:rsidDel="00EB3FDF">
                <w:rPr>
                  <w:sz w:val="20"/>
                  <w:lang w:val="en-US"/>
                </w:rPr>
                <w:t xml:space="preserve"> </w:t>
              </w:r>
            </w:ins>
            <w:del w:id="389" w:author="Author">
              <w:r w:rsidRPr="003C022A" w:rsidDel="00EB3FDF">
                <w:rPr>
                  <w:sz w:val="20"/>
                  <w:lang w:val="en-US"/>
                </w:rPr>
                <w:delText>Best Estimate without transitional of the RFR -  Total (Life other than health insurance, incl. Unit-Linked)</w:delText>
              </w:r>
            </w:del>
          </w:p>
        </w:tc>
        <w:tc>
          <w:tcPr>
            <w:tcW w:w="4619" w:type="dxa"/>
            <w:gridSpan w:val="2"/>
            <w:tcBorders>
              <w:top w:val="single" w:sz="4" w:space="0" w:color="auto"/>
              <w:left w:val="nil"/>
              <w:bottom w:val="nil"/>
              <w:right w:val="single" w:sz="4" w:space="0" w:color="auto"/>
            </w:tcBorders>
            <w:shd w:val="clear" w:color="000000" w:fill="FFFFFF"/>
          </w:tcPr>
          <w:p w:rsidR="00B16F9F" w:rsidRPr="003C022A" w:rsidRDefault="00B16F9F" w:rsidP="006953D1">
            <w:pPr>
              <w:rPr>
                <w:sz w:val="20"/>
                <w:lang w:val="en-GB"/>
              </w:rPr>
            </w:pPr>
            <w:r>
              <w:rPr>
                <w:sz w:val="20"/>
                <w:lang w:val="en-US"/>
              </w:rPr>
              <w:t>Total</w:t>
            </w:r>
            <w:r w:rsidRPr="003C022A">
              <w:rPr>
                <w:sz w:val="20"/>
                <w:lang w:val="en-US"/>
              </w:rPr>
              <w:t xml:space="preserve"> amount of </w:t>
            </w:r>
            <w:del w:id="390" w:author="Author">
              <w:r w:rsidRPr="003C022A" w:rsidDel="000665D2">
                <w:rPr>
                  <w:sz w:val="20"/>
                  <w:lang w:val="en-US"/>
                </w:rPr>
                <w:delText>the best estimate</w:delText>
              </w:r>
            </w:del>
            <w:ins w:id="391" w:author="Author">
              <w:r>
                <w:rPr>
                  <w:sz w:val="20"/>
                  <w:lang w:val="en-US"/>
                </w:rPr>
                <w:t>technical provisions</w:t>
              </w:r>
            </w:ins>
            <w:r w:rsidRPr="003C022A">
              <w:rPr>
                <w:sz w:val="20"/>
                <w:lang w:val="en-US"/>
              </w:rPr>
              <w:t xml:space="preserve"> </w:t>
            </w:r>
            <w:r w:rsidRPr="003C022A">
              <w:rPr>
                <w:sz w:val="20"/>
                <w:lang w:val="en-GB"/>
              </w:rPr>
              <w:t xml:space="preserve">where the transitional on interest rate has been applied calculated without the transitional on interest rate, for </w:t>
            </w:r>
            <w:r w:rsidRPr="003C022A">
              <w:rPr>
                <w:sz w:val="20"/>
                <w:lang w:val="en-US"/>
              </w:rPr>
              <w:t xml:space="preserve">Life other than health insurance, </w:t>
            </w:r>
            <w:del w:id="392" w:author="Author">
              <w:r w:rsidRPr="003C022A" w:rsidDel="00D7489A">
                <w:rPr>
                  <w:sz w:val="20"/>
                  <w:lang w:val="en-US"/>
                </w:rPr>
                <w:delText>incl.</w:delText>
              </w:r>
            </w:del>
            <w:ins w:id="393" w:author="Author">
              <w:r>
                <w:rPr>
                  <w:sz w:val="20"/>
                  <w:lang w:val="en-US"/>
                </w:rPr>
                <w:t>including</w:t>
              </w:r>
            </w:ins>
            <w:r w:rsidRPr="003C022A">
              <w:rPr>
                <w:sz w:val="20"/>
                <w:lang w:val="en-US"/>
              </w:rPr>
              <w:t xml:space="preserve"> </w:t>
            </w:r>
            <w:r w:rsidRPr="003C022A">
              <w:rPr>
                <w:sz w:val="20"/>
                <w:lang w:val="en-GB"/>
              </w:rPr>
              <w:t>Unit-Linked.</w:t>
            </w:r>
          </w:p>
          <w:p w:rsidR="00B16F9F" w:rsidRPr="003C022A" w:rsidRDefault="00B16F9F" w:rsidP="006953D1">
            <w:pPr>
              <w:rPr>
                <w:sz w:val="20"/>
                <w:lang w:val="en-GB"/>
              </w:rPr>
            </w:pPr>
          </w:p>
          <w:p w:rsidR="00B16F9F" w:rsidRPr="003C022A" w:rsidRDefault="00B16F9F">
            <w:pPr>
              <w:rPr>
                <w:sz w:val="20"/>
              </w:rPr>
            </w:pPr>
            <w:r w:rsidRPr="003C022A">
              <w:rPr>
                <w:sz w:val="20"/>
                <w:lang w:val="en-GB"/>
              </w:rPr>
              <w:t>In the cases where the same best estimates were also subject to the volatility adjustment, the amount reported in this item shall reflect the value without the transitional on interest rate but with the volatility adjustment.</w:t>
            </w:r>
            <w:r w:rsidRPr="003C022A" w:rsidDel="00065E3D">
              <w:rPr>
                <w:sz w:val="20"/>
                <w:lang w:val="en-US"/>
              </w:rPr>
              <w:t xml:space="preserve"> </w:t>
            </w:r>
          </w:p>
        </w:tc>
      </w:tr>
      <w:tr w:rsidR="00B16F9F" w:rsidRPr="003C022A" w:rsidTr="00440FD2">
        <w:trPr>
          <w:trHeight w:val="1425"/>
        </w:trPr>
        <w:tc>
          <w:tcPr>
            <w:tcW w:w="2352" w:type="dxa"/>
            <w:tcBorders>
              <w:top w:val="single" w:sz="4" w:space="0" w:color="auto"/>
              <w:left w:val="single" w:sz="4" w:space="0" w:color="auto"/>
              <w:bottom w:val="nil"/>
              <w:right w:val="single" w:sz="4" w:space="0" w:color="auto"/>
            </w:tcBorders>
            <w:shd w:val="clear" w:color="000000" w:fill="FFFFFF"/>
          </w:tcPr>
          <w:p w:rsidR="00B16F9F" w:rsidRPr="003C022A" w:rsidDel="00350C22" w:rsidRDefault="00B16F9F" w:rsidP="003D0E82">
            <w:pPr>
              <w:rPr>
                <w:sz w:val="20"/>
              </w:rPr>
            </w:pPr>
            <w:r w:rsidRPr="003C022A">
              <w:rPr>
                <w:sz w:val="20"/>
              </w:rPr>
              <w:t>C0210/R0320</w:t>
            </w:r>
          </w:p>
        </w:tc>
        <w:tc>
          <w:tcPr>
            <w:tcW w:w="2898" w:type="dxa"/>
            <w:tcBorders>
              <w:top w:val="single" w:sz="4" w:space="0" w:color="auto"/>
              <w:left w:val="nil"/>
              <w:bottom w:val="nil"/>
              <w:right w:val="single" w:sz="4" w:space="0" w:color="auto"/>
            </w:tcBorders>
            <w:shd w:val="clear" w:color="000000" w:fill="FFFFFF"/>
          </w:tcPr>
          <w:p w:rsidR="00B16F9F" w:rsidRPr="003C022A" w:rsidDel="001F1BFA" w:rsidRDefault="00B16F9F" w:rsidP="003D0E82">
            <w:pPr>
              <w:rPr>
                <w:sz w:val="20"/>
                <w:lang w:val="en-US"/>
              </w:rPr>
            </w:pPr>
            <w:ins w:id="394" w:author="Author">
              <w:r w:rsidRPr="00EB3FDF">
                <w:rPr>
                  <w:sz w:val="20"/>
                  <w:lang w:val="en-US"/>
                </w:rPr>
                <w:t xml:space="preserve">Technical provisions without </w:t>
              </w:r>
              <w:r w:rsidRPr="00634CF3">
                <w:rPr>
                  <w:sz w:val="20"/>
                  <w:lang w:val="en-US"/>
                </w:rPr>
                <w:t>transitional on interest rate</w:t>
              </w:r>
              <w:r w:rsidRPr="00634CF3" w:rsidDel="00EB3FDF">
                <w:rPr>
                  <w:sz w:val="20"/>
                  <w:lang w:val="en-US"/>
                </w:rPr>
                <w:t xml:space="preserve"> </w:t>
              </w:r>
            </w:ins>
            <w:del w:id="395" w:author="Author">
              <w:r w:rsidRPr="003C022A" w:rsidDel="00EB3FDF">
                <w:rPr>
                  <w:sz w:val="20"/>
                  <w:lang w:val="en-US"/>
                </w:rPr>
                <w:delText>Best Estimate without transitional of the RFR -  Total (Health similar to life insurance)</w:delText>
              </w:r>
            </w:del>
          </w:p>
        </w:tc>
        <w:tc>
          <w:tcPr>
            <w:tcW w:w="4619" w:type="dxa"/>
            <w:gridSpan w:val="2"/>
            <w:tcBorders>
              <w:top w:val="single" w:sz="4" w:space="0" w:color="auto"/>
              <w:left w:val="nil"/>
              <w:bottom w:val="nil"/>
              <w:right w:val="single" w:sz="4" w:space="0" w:color="auto"/>
            </w:tcBorders>
            <w:shd w:val="clear" w:color="000000" w:fill="FFFFFF"/>
          </w:tcPr>
          <w:p w:rsidR="00B16F9F" w:rsidRPr="003C022A" w:rsidRDefault="00B16F9F" w:rsidP="006953D1">
            <w:pPr>
              <w:rPr>
                <w:sz w:val="20"/>
                <w:lang w:val="en-GB"/>
              </w:rPr>
            </w:pPr>
            <w:r>
              <w:rPr>
                <w:sz w:val="20"/>
                <w:lang w:val="en-US"/>
              </w:rPr>
              <w:t>Total</w:t>
            </w:r>
            <w:r w:rsidRPr="003C022A">
              <w:rPr>
                <w:sz w:val="20"/>
                <w:lang w:val="en-US"/>
              </w:rPr>
              <w:t xml:space="preserve"> amount of </w:t>
            </w:r>
            <w:ins w:id="396" w:author="Author">
              <w:r>
                <w:rPr>
                  <w:sz w:val="20"/>
                  <w:lang w:val="en-US"/>
                </w:rPr>
                <w:t>technical provisions</w:t>
              </w:r>
              <w:r w:rsidRPr="003C022A">
                <w:rPr>
                  <w:sz w:val="20"/>
                  <w:lang w:val="en-US"/>
                </w:rPr>
                <w:t xml:space="preserve"> </w:t>
              </w:r>
            </w:ins>
            <w:del w:id="397" w:author="Author">
              <w:r w:rsidRPr="003C022A" w:rsidDel="000665D2">
                <w:rPr>
                  <w:sz w:val="20"/>
                  <w:lang w:val="en-US"/>
                </w:rPr>
                <w:delText xml:space="preserve">the best estimate </w:delText>
              </w:r>
            </w:del>
            <w:r w:rsidRPr="003C022A">
              <w:rPr>
                <w:sz w:val="20"/>
                <w:lang w:val="en-GB"/>
              </w:rPr>
              <w:t xml:space="preserve">where the transitional on interest rate has been applied calculated without the transitional on interest rate, for </w:t>
            </w:r>
            <w:r w:rsidRPr="003C022A" w:rsidDel="00AF1D04">
              <w:rPr>
                <w:sz w:val="20"/>
                <w:lang w:val="en-US"/>
              </w:rPr>
              <w:t>H</w:t>
            </w:r>
            <w:r w:rsidRPr="003C022A">
              <w:rPr>
                <w:sz w:val="20"/>
                <w:lang w:val="en-US"/>
              </w:rPr>
              <w:t>ealth similar to life insurance</w:t>
            </w:r>
            <w:r w:rsidRPr="003C022A">
              <w:rPr>
                <w:sz w:val="20"/>
                <w:lang w:val="en-GB"/>
              </w:rPr>
              <w:t>.</w:t>
            </w:r>
          </w:p>
          <w:p w:rsidR="00B16F9F" w:rsidRPr="003C022A" w:rsidRDefault="00B16F9F" w:rsidP="006953D1">
            <w:pPr>
              <w:rPr>
                <w:sz w:val="20"/>
                <w:lang w:val="en-GB"/>
              </w:rPr>
            </w:pPr>
          </w:p>
          <w:p w:rsidR="00B16F9F" w:rsidRPr="003C022A" w:rsidDel="00AF1D04" w:rsidRDefault="00B16F9F">
            <w:pPr>
              <w:rPr>
                <w:sz w:val="20"/>
              </w:rPr>
            </w:pPr>
            <w:r w:rsidRPr="003C022A">
              <w:rPr>
                <w:sz w:val="20"/>
                <w:lang w:val="en-GB"/>
              </w:rPr>
              <w:t>In the cases where the same best estimates were also subject to the volatility adjustment, the amount reported in this item shall reflect the value without the transitional on interest rate but with the volatility adjustment.</w:t>
            </w:r>
            <w:r w:rsidRPr="003C022A" w:rsidDel="00065E3D">
              <w:rPr>
                <w:sz w:val="20"/>
                <w:lang w:val="en-US"/>
              </w:rPr>
              <w:t xml:space="preserve"> </w:t>
            </w:r>
          </w:p>
        </w:tc>
      </w:tr>
      <w:tr w:rsidR="00B16F9F" w:rsidRPr="003C022A" w:rsidTr="00440FD2">
        <w:trPr>
          <w:trHeight w:val="959"/>
        </w:trPr>
        <w:tc>
          <w:tcPr>
            <w:tcW w:w="2352" w:type="dxa"/>
            <w:tcBorders>
              <w:top w:val="single" w:sz="4" w:space="0" w:color="auto"/>
              <w:left w:val="single" w:sz="4" w:space="0" w:color="auto"/>
              <w:bottom w:val="nil"/>
              <w:right w:val="single" w:sz="4" w:space="0" w:color="auto"/>
            </w:tcBorders>
            <w:shd w:val="clear" w:color="000000" w:fill="FFFFFF"/>
          </w:tcPr>
          <w:p w:rsidR="00B16F9F" w:rsidRPr="003C022A" w:rsidRDefault="00B16F9F" w:rsidP="00D35D05">
            <w:pPr>
              <w:rPr>
                <w:sz w:val="20"/>
              </w:rPr>
            </w:pPr>
            <w:del w:id="398" w:author="Author">
              <w:r w:rsidRPr="003C022A" w:rsidDel="00634CF3">
                <w:rPr>
                  <w:sz w:val="20"/>
                </w:rPr>
                <w:delText>C0020, C0030, C0060, C0090, C0100, C0160, C0190, C0200/R0330</w:delText>
              </w:r>
            </w:del>
          </w:p>
        </w:tc>
        <w:tc>
          <w:tcPr>
            <w:tcW w:w="2898" w:type="dxa"/>
            <w:tcBorders>
              <w:top w:val="single" w:sz="4" w:space="0" w:color="auto"/>
              <w:left w:val="nil"/>
              <w:bottom w:val="nil"/>
              <w:right w:val="single" w:sz="4" w:space="0" w:color="auto"/>
            </w:tcBorders>
            <w:shd w:val="clear" w:color="000000" w:fill="FFFFFF"/>
          </w:tcPr>
          <w:p w:rsidR="00B16F9F" w:rsidRPr="003C022A" w:rsidDel="001F1BFA" w:rsidRDefault="00B16F9F" w:rsidP="003D0E82">
            <w:pPr>
              <w:rPr>
                <w:sz w:val="20"/>
                <w:lang w:val="en-US"/>
              </w:rPr>
            </w:pPr>
            <w:del w:id="399" w:author="Author">
              <w:r w:rsidRPr="003C022A" w:rsidDel="00634CF3">
                <w:rPr>
                  <w:sz w:val="20"/>
                  <w:lang w:val="en-US"/>
                </w:rPr>
                <w:delText>Risk Margin without transitional of the RFR</w:delText>
              </w:r>
            </w:del>
          </w:p>
        </w:tc>
        <w:tc>
          <w:tcPr>
            <w:tcW w:w="4619" w:type="dxa"/>
            <w:gridSpan w:val="2"/>
            <w:tcBorders>
              <w:top w:val="single" w:sz="4" w:space="0" w:color="auto"/>
              <w:left w:val="nil"/>
              <w:bottom w:val="nil"/>
              <w:right w:val="single" w:sz="4" w:space="0" w:color="auto"/>
            </w:tcBorders>
            <w:shd w:val="clear" w:color="000000" w:fill="FFFFFF"/>
          </w:tcPr>
          <w:p w:rsidR="00B16F9F" w:rsidRPr="003C022A" w:rsidDel="00634CF3" w:rsidRDefault="00B16F9F" w:rsidP="003D0E82">
            <w:pPr>
              <w:rPr>
                <w:del w:id="400" w:author="Author"/>
                <w:sz w:val="20"/>
                <w:lang w:val="en-GB"/>
              </w:rPr>
            </w:pPr>
            <w:del w:id="401" w:author="Author">
              <w:r w:rsidDel="00634CF3">
                <w:rPr>
                  <w:sz w:val="20"/>
                  <w:lang w:val="en-US"/>
                </w:rPr>
                <w:delText>A</w:delText>
              </w:r>
              <w:r w:rsidRPr="003C022A" w:rsidDel="00634CF3">
                <w:rPr>
                  <w:sz w:val="20"/>
                  <w:lang w:val="en-US"/>
                </w:rPr>
                <w:delText xml:space="preserve">mount of the risk margin </w:delText>
              </w:r>
              <w:r w:rsidRPr="003C022A" w:rsidDel="00634CF3">
                <w:rPr>
                  <w:sz w:val="20"/>
                  <w:lang w:val="en-GB"/>
                </w:rPr>
                <w:delText>where the transitional on interest rate has been applied calculated without the transitional on interest rate, for each LoB.</w:delText>
              </w:r>
            </w:del>
          </w:p>
          <w:p w:rsidR="00B16F9F" w:rsidRPr="003C022A" w:rsidDel="00634CF3" w:rsidRDefault="00B16F9F" w:rsidP="003D0E82">
            <w:pPr>
              <w:rPr>
                <w:del w:id="402" w:author="Author"/>
                <w:sz w:val="20"/>
                <w:lang w:val="en-GB"/>
              </w:rPr>
            </w:pPr>
          </w:p>
          <w:p w:rsidR="00B16F9F" w:rsidRPr="005236A5" w:rsidRDefault="00B16F9F" w:rsidP="003D0E82">
            <w:pPr>
              <w:rPr>
                <w:sz w:val="20"/>
                <w:lang w:val="en-GB"/>
              </w:rPr>
            </w:pPr>
            <w:del w:id="403" w:author="Author">
              <w:r w:rsidRPr="003C022A" w:rsidDel="00634CF3">
                <w:rPr>
                  <w:sz w:val="20"/>
                  <w:lang w:val="en-GB"/>
                </w:rPr>
                <w:delText>In the cases where the same best estimates were also subject to the volatility adjustment, the amount reported in this item shall reflect the value without the transitional on interest rate but with the volatility adjustment.</w:delText>
              </w:r>
            </w:del>
          </w:p>
        </w:tc>
      </w:tr>
      <w:tr w:rsidR="00B16F9F" w:rsidRPr="003C022A" w:rsidTr="00440FD2">
        <w:trPr>
          <w:trHeight w:val="978"/>
        </w:trPr>
        <w:tc>
          <w:tcPr>
            <w:tcW w:w="2352" w:type="dxa"/>
            <w:tcBorders>
              <w:top w:val="single" w:sz="4" w:space="0" w:color="auto"/>
              <w:left w:val="single" w:sz="4" w:space="0" w:color="auto"/>
              <w:bottom w:val="single" w:sz="4" w:space="0" w:color="auto"/>
              <w:right w:val="single" w:sz="4" w:space="0" w:color="auto"/>
            </w:tcBorders>
            <w:shd w:val="clear" w:color="000000" w:fill="FFFFFF"/>
          </w:tcPr>
          <w:p w:rsidR="00B16F9F" w:rsidRPr="003C022A" w:rsidRDefault="00B16F9F" w:rsidP="003D0E82">
            <w:pPr>
              <w:rPr>
                <w:sz w:val="20"/>
              </w:rPr>
            </w:pPr>
            <w:del w:id="404" w:author="Author">
              <w:r w:rsidRPr="003C022A" w:rsidDel="00634CF3">
                <w:rPr>
                  <w:sz w:val="20"/>
                </w:rPr>
                <w:delText>C0150/R0330</w:delText>
              </w:r>
            </w:del>
          </w:p>
        </w:tc>
        <w:tc>
          <w:tcPr>
            <w:tcW w:w="2898" w:type="dxa"/>
            <w:tcBorders>
              <w:top w:val="single" w:sz="4" w:space="0" w:color="auto"/>
              <w:left w:val="nil"/>
              <w:bottom w:val="single" w:sz="4" w:space="0" w:color="auto"/>
              <w:right w:val="single" w:sz="4" w:space="0" w:color="auto"/>
            </w:tcBorders>
            <w:shd w:val="clear" w:color="000000" w:fill="FFFFFF"/>
          </w:tcPr>
          <w:p w:rsidR="00B16F9F" w:rsidRPr="003C022A" w:rsidDel="001F1BFA" w:rsidRDefault="00B16F9F" w:rsidP="003D0E82">
            <w:pPr>
              <w:rPr>
                <w:sz w:val="20"/>
                <w:lang w:val="en-US"/>
              </w:rPr>
            </w:pPr>
            <w:del w:id="405" w:author="Author">
              <w:r w:rsidRPr="003C022A" w:rsidDel="00634CF3">
                <w:rPr>
                  <w:sz w:val="20"/>
                  <w:lang w:val="en-US"/>
                </w:rPr>
                <w:delText>Risk Margin without transitional of the RFR -  Total (Life other than health insurance, incl. Unit-Linked)</w:delText>
              </w:r>
            </w:del>
          </w:p>
        </w:tc>
        <w:tc>
          <w:tcPr>
            <w:tcW w:w="4619" w:type="dxa"/>
            <w:gridSpan w:val="2"/>
            <w:tcBorders>
              <w:top w:val="single" w:sz="4" w:space="0" w:color="auto"/>
              <w:left w:val="nil"/>
              <w:bottom w:val="single" w:sz="4" w:space="0" w:color="auto"/>
              <w:right w:val="single" w:sz="4" w:space="0" w:color="auto"/>
            </w:tcBorders>
            <w:shd w:val="clear" w:color="000000" w:fill="FFFFFF"/>
          </w:tcPr>
          <w:p w:rsidR="00B16F9F" w:rsidRPr="003C022A" w:rsidDel="00634CF3" w:rsidRDefault="00B16F9F" w:rsidP="003D0E82">
            <w:pPr>
              <w:rPr>
                <w:del w:id="406" w:author="Author"/>
                <w:sz w:val="20"/>
                <w:lang w:val="en-GB"/>
              </w:rPr>
            </w:pPr>
            <w:del w:id="407" w:author="Author">
              <w:r w:rsidDel="00634CF3">
                <w:rPr>
                  <w:sz w:val="20"/>
                  <w:lang w:val="en-US"/>
                </w:rPr>
                <w:delText>Total</w:delText>
              </w:r>
              <w:r w:rsidRPr="003C022A" w:rsidDel="00634CF3">
                <w:rPr>
                  <w:sz w:val="20"/>
                  <w:lang w:val="en-US"/>
                </w:rPr>
                <w:delText xml:space="preserve"> amount of the risk margin </w:delText>
              </w:r>
              <w:r w:rsidRPr="003C022A" w:rsidDel="00634CF3">
                <w:rPr>
                  <w:sz w:val="20"/>
                  <w:lang w:val="en-GB"/>
                </w:rPr>
                <w:delText xml:space="preserve">where the transitional on interest rate has been applied calculated without the transitional on interest rate, for </w:delText>
              </w:r>
              <w:r w:rsidRPr="003C022A" w:rsidDel="00634CF3">
                <w:rPr>
                  <w:sz w:val="20"/>
                  <w:lang w:val="en-US"/>
                </w:rPr>
                <w:delText xml:space="preserve">Life other than health insurance, incl. </w:delText>
              </w:r>
              <w:r w:rsidRPr="003C022A" w:rsidDel="00634CF3">
                <w:rPr>
                  <w:sz w:val="20"/>
                  <w:lang w:val="en-GB"/>
                </w:rPr>
                <w:delText>Unit-Linked.</w:delText>
              </w:r>
            </w:del>
          </w:p>
          <w:p w:rsidR="00B16F9F" w:rsidRPr="003C022A" w:rsidDel="00634CF3" w:rsidRDefault="00B16F9F" w:rsidP="003D0E82">
            <w:pPr>
              <w:rPr>
                <w:del w:id="408" w:author="Author"/>
                <w:sz w:val="20"/>
                <w:lang w:val="en-GB"/>
              </w:rPr>
            </w:pPr>
          </w:p>
          <w:p w:rsidR="00B16F9F" w:rsidRPr="003C022A" w:rsidRDefault="00B16F9F">
            <w:pPr>
              <w:rPr>
                <w:sz w:val="20"/>
              </w:rPr>
            </w:pPr>
            <w:del w:id="409" w:author="Author">
              <w:r w:rsidRPr="003C022A" w:rsidDel="00634CF3">
                <w:rPr>
                  <w:sz w:val="20"/>
                  <w:lang w:val="en-GB"/>
                </w:rPr>
                <w:delText>In the cases where the same best estimates were also subject to the volatility adjustment, the amount reported in this item shall reflect the value without the transitional on interest rate but with the volatility adjustment.</w:delText>
              </w:r>
            </w:del>
          </w:p>
        </w:tc>
      </w:tr>
      <w:tr w:rsidR="00B16F9F" w:rsidRPr="003C022A" w:rsidTr="00440FD2">
        <w:trPr>
          <w:trHeight w:val="1425"/>
        </w:trPr>
        <w:tc>
          <w:tcPr>
            <w:tcW w:w="2352" w:type="dxa"/>
            <w:tcBorders>
              <w:top w:val="single" w:sz="4" w:space="0" w:color="auto"/>
              <w:left w:val="single" w:sz="4" w:space="0" w:color="auto"/>
              <w:bottom w:val="single" w:sz="4" w:space="0" w:color="auto"/>
              <w:right w:val="single" w:sz="4" w:space="0" w:color="auto"/>
            </w:tcBorders>
            <w:shd w:val="clear" w:color="000000" w:fill="FFFFFF"/>
          </w:tcPr>
          <w:p w:rsidR="00B16F9F" w:rsidRPr="003C022A" w:rsidDel="00350C22" w:rsidRDefault="00B16F9F" w:rsidP="003D0E82">
            <w:pPr>
              <w:rPr>
                <w:sz w:val="20"/>
              </w:rPr>
            </w:pPr>
            <w:del w:id="410" w:author="Author">
              <w:r w:rsidRPr="003C022A" w:rsidDel="00634CF3">
                <w:rPr>
                  <w:sz w:val="20"/>
                </w:rPr>
                <w:delText>C0210/R0330</w:delText>
              </w:r>
            </w:del>
          </w:p>
        </w:tc>
        <w:tc>
          <w:tcPr>
            <w:tcW w:w="2898" w:type="dxa"/>
            <w:tcBorders>
              <w:top w:val="single" w:sz="4" w:space="0" w:color="auto"/>
              <w:left w:val="nil"/>
              <w:bottom w:val="single" w:sz="4" w:space="0" w:color="auto"/>
              <w:right w:val="single" w:sz="4" w:space="0" w:color="auto"/>
            </w:tcBorders>
            <w:shd w:val="clear" w:color="000000" w:fill="FFFFFF"/>
          </w:tcPr>
          <w:p w:rsidR="00B16F9F" w:rsidRPr="003C022A" w:rsidDel="001F1BFA" w:rsidRDefault="00B16F9F" w:rsidP="003D0E82">
            <w:pPr>
              <w:rPr>
                <w:sz w:val="20"/>
                <w:lang w:val="en-US"/>
              </w:rPr>
            </w:pPr>
            <w:del w:id="411" w:author="Author">
              <w:r w:rsidRPr="003C022A" w:rsidDel="00634CF3">
                <w:rPr>
                  <w:sz w:val="20"/>
                  <w:lang w:val="en-US"/>
                </w:rPr>
                <w:delText>Risk Margin without transitional of the RFR -  Total (Health similar to life insurance)</w:delText>
              </w:r>
            </w:del>
          </w:p>
        </w:tc>
        <w:tc>
          <w:tcPr>
            <w:tcW w:w="4619" w:type="dxa"/>
            <w:gridSpan w:val="2"/>
            <w:tcBorders>
              <w:top w:val="single" w:sz="4" w:space="0" w:color="auto"/>
              <w:left w:val="nil"/>
              <w:bottom w:val="single" w:sz="4" w:space="0" w:color="auto"/>
              <w:right w:val="single" w:sz="4" w:space="0" w:color="auto"/>
            </w:tcBorders>
            <w:shd w:val="clear" w:color="000000" w:fill="FFFFFF"/>
          </w:tcPr>
          <w:p w:rsidR="00B16F9F" w:rsidRPr="003C022A" w:rsidDel="00634CF3" w:rsidRDefault="00B16F9F" w:rsidP="003D0E82">
            <w:pPr>
              <w:rPr>
                <w:del w:id="412" w:author="Author"/>
                <w:sz w:val="20"/>
                <w:lang w:val="en-GB"/>
              </w:rPr>
            </w:pPr>
            <w:del w:id="413" w:author="Author">
              <w:r w:rsidDel="00634CF3">
                <w:rPr>
                  <w:sz w:val="20"/>
                  <w:lang w:val="en-US"/>
                </w:rPr>
                <w:delText xml:space="preserve">Total </w:delText>
              </w:r>
              <w:r w:rsidRPr="003C022A" w:rsidDel="00634CF3">
                <w:rPr>
                  <w:sz w:val="20"/>
                  <w:lang w:val="en-US"/>
                </w:rPr>
                <w:delText xml:space="preserve">amount of the risk margin </w:delText>
              </w:r>
              <w:r w:rsidRPr="003C022A" w:rsidDel="00634CF3">
                <w:rPr>
                  <w:sz w:val="20"/>
                  <w:lang w:val="en-GB"/>
                </w:rPr>
                <w:delText xml:space="preserve">where the transitional on interest rate has been applied calculated without the transitional on interest rate, for </w:delText>
              </w:r>
              <w:r w:rsidRPr="003C022A" w:rsidDel="00634CF3">
                <w:rPr>
                  <w:sz w:val="20"/>
                  <w:lang w:val="en-US"/>
                </w:rPr>
                <w:delText>Health similar to life insurance</w:delText>
              </w:r>
              <w:r w:rsidRPr="003C022A" w:rsidDel="00634CF3">
                <w:rPr>
                  <w:sz w:val="20"/>
                  <w:lang w:val="en-GB"/>
                </w:rPr>
                <w:delText>.</w:delText>
              </w:r>
            </w:del>
          </w:p>
          <w:p w:rsidR="00B16F9F" w:rsidRPr="003C022A" w:rsidDel="00634CF3" w:rsidRDefault="00B16F9F" w:rsidP="003D0E82">
            <w:pPr>
              <w:rPr>
                <w:del w:id="414" w:author="Author"/>
                <w:sz w:val="20"/>
                <w:lang w:val="en-GB"/>
              </w:rPr>
            </w:pPr>
          </w:p>
          <w:p w:rsidR="00B16F9F" w:rsidRPr="003C022A" w:rsidDel="00AF1D04" w:rsidRDefault="00B16F9F">
            <w:pPr>
              <w:rPr>
                <w:sz w:val="20"/>
              </w:rPr>
            </w:pPr>
            <w:del w:id="415" w:author="Author">
              <w:r w:rsidRPr="003C022A" w:rsidDel="00634CF3">
                <w:rPr>
                  <w:sz w:val="20"/>
                  <w:lang w:val="en-GB"/>
                </w:rPr>
                <w:delText>In the cases where the same best estimates were also subject to the volatility adjustment, the amount reported in this item shall reflect the value without the transitional on interest rate but with the volatility adjustment.</w:delText>
              </w:r>
            </w:del>
          </w:p>
        </w:tc>
      </w:tr>
      <w:tr w:rsidR="00B16F9F" w:rsidRPr="003C022A" w:rsidTr="00440FD2">
        <w:trPr>
          <w:trHeight w:val="862"/>
        </w:trPr>
        <w:tc>
          <w:tcPr>
            <w:tcW w:w="2352" w:type="dxa"/>
            <w:tcBorders>
              <w:top w:val="single" w:sz="4" w:space="0" w:color="auto"/>
              <w:left w:val="single" w:sz="4" w:space="0" w:color="auto"/>
              <w:bottom w:val="nil"/>
              <w:right w:val="single" w:sz="4" w:space="0" w:color="auto"/>
            </w:tcBorders>
            <w:shd w:val="clear" w:color="000000" w:fill="FFFFFF"/>
          </w:tcPr>
          <w:p w:rsidR="00B16F9F" w:rsidRPr="003C022A" w:rsidRDefault="00B16F9F" w:rsidP="00634CF3">
            <w:pPr>
              <w:rPr>
                <w:sz w:val="20"/>
              </w:rPr>
            </w:pPr>
            <w:r w:rsidRPr="003C022A">
              <w:rPr>
                <w:sz w:val="20"/>
              </w:rPr>
              <w:t>C0020, C0030, C0060, C0090, C0100, C0160, C0190, C0200/R03</w:t>
            </w:r>
            <w:del w:id="416" w:author="Author">
              <w:r w:rsidRPr="003C022A" w:rsidDel="00634CF3">
                <w:rPr>
                  <w:sz w:val="20"/>
                </w:rPr>
                <w:delText>4</w:delText>
              </w:r>
            </w:del>
            <w:ins w:id="417" w:author="Author">
              <w:r>
                <w:rPr>
                  <w:sz w:val="20"/>
                </w:rPr>
                <w:t>3</w:t>
              </w:r>
            </w:ins>
            <w:r w:rsidRPr="003C022A">
              <w:rPr>
                <w:sz w:val="20"/>
              </w:rPr>
              <w:t>0</w:t>
            </w:r>
          </w:p>
        </w:tc>
        <w:tc>
          <w:tcPr>
            <w:tcW w:w="2898" w:type="dxa"/>
            <w:tcBorders>
              <w:top w:val="single" w:sz="4" w:space="0" w:color="auto"/>
              <w:left w:val="nil"/>
              <w:bottom w:val="nil"/>
              <w:right w:val="single" w:sz="4" w:space="0" w:color="auto"/>
            </w:tcBorders>
            <w:shd w:val="clear" w:color="000000" w:fill="FFFFFF"/>
          </w:tcPr>
          <w:p w:rsidR="00B16F9F" w:rsidRPr="003C022A" w:rsidDel="001F1BFA" w:rsidRDefault="00E1638A">
            <w:pPr>
              <w:rPr>
                <w:sz w:val="20"/>
                <w:lang w:val="en-US"/>
              </w:rPr>
            </w:pPr>
            <w:ins w:id="418" w:author="Author">
              <w:r>
                <w:rPr>
                  <w:sz w:val="20"/>
                  <w:lang w:val="en-US"/>
                </w:rPr>
                <w:t>Best estimate</w:t>
              </w:r>
              <w:r w:rsidRPr="003C022A">
                <w:rPr>
                  <w:sz w:val="20"/>
                  <w:lang w:val="en-US"/>
                </w:rPr>
                <w:t xml:space="preserve"> </w:t>
              </w:r>
            </w:ins>
            <w:del w:id="419" w:author="Author">
              <w:r w:rsidR="00B16F9F" w:rsidRPr="003C022A" w:rsidDel="00634CF3">
                <w:rPr>
                  <w:sz w:val="20"/>
                  <w:lang w:val="en-US"/>
                </w:rPr>
                <w:delText>TP</w:delText>
              </w:r>
              <w:r w:rsidR="00B16F9F" w:rsidRPr="003C022A" w:rsidDel="00E1638A">
                <w:rPr>
                  <w:sz w:val="20"/>
                  <w:lang w:val="en-US"/>
                </w:rPr>
                <w:delText xml:space="preserve"> </w:delText>
              </w:r>
            </w:del>
            <w:r w:rsidR="00B16F9F" w:rsidRPr="003C022A">
              <w:rPr>
                <w:sz w:val="20"/>
                <w:lang w:val="en-US"/>
              </w:rPr>
              <w:t>subject to volatility adjustment</w:t>
            </w:r>
          </w:p>
        </w:tc>
        <w:tc>
          <w:tcPr>
            <w:tcW w:w="4619" w:type="dxa"/>
            <w:gridSpan w:val="2"/>
            <w:tcBorders>
              <w:top w:val="single" w:sz="4" w:space="0" w:color="auto"/>
              <w:left w:val="nil"/>
              <w:bottom w:val="nil"/>
              <w:right w:val="single" w:sz="4" w:space="0" w:color="auto"/>
            </w:tcBorders>
            <w:shd w:val="clear" w:color="000000" w:fill="FFFFFF"/>
          </w:tcPr>
          <w:p w:rsidR="00B16F9F" w:rsidRPr="003C022A" w:rsidRDefault="00B16F9F">
            <w:pPr>
              <w:rPr>
                <w:sz w:val="20"/>
                <w:lang w:val="en-US"/>
              </w:rPr>
            </w:pPr>
            <w:r w:rsidRPr="003C022A">
              <w:rPr>
                <w:sz w:val="20"/>
                <w:lang w:val="en-US"/>
              </w:rPr>
              <w:t xml:space="preserve">Indicate the amount of </w:t>
            </w:r>
            <w:r>
              <w:rPr>
                <w:sz w:val="20"/>
                <w:lang w:val="en-US"/>
              </w:rPr>
              <w:t xml:space="preserve">gross </w:t>
            </w:r>
            <w:ins w:id="420" w:author="Author">
              <w:r w:rsidR="00E1638A">
                <w:rPr>
                  <w:sz w:val="20"/>
                  <w:lang w:val="en-US"/>
                </w:rPr>
                <w:t>best estimate</w:t>
              </w:r>
              <w:r w:rsidR="00E1638A" w:rsidRPr="003C022A">
                <w:rPr>
                  <w:sz w:val="20"/>
                  <w:lang w:val="en-US"/>
                </w:rPr>
                <w:t xml:space="preserve"> </w:t>
              </w:r>
            </w:ins>
            <w:del w:id="421" w:author="Author">
              <w:r w:rsidDel="00E1638A">
                <w:rPr>
                  <w:sz w:val="20"/>
                  <w:lang w:val="en-US"/>
                </w:rPr>
                <w:delText>T</w:delText>
              </w:r>
              <w:r w:rsidRPr="003C022A" w:rsidDel="00E1638A">
                <w:rPr>
                  <w:sz w:val="20"/>
                  <w:lang w:val="en-US"/>
                </w:rPr>
                <w:delText xml:space="preserve">echnical </w:delText>
              </w:r>
              <w:r w:rsidDel="00E1638A">
                <w:rPr>
                  <w:sz w:val="20"/>
                  <w:lang w:val="en-US"/>
                </w:rPr>
                <w:delText>P</w:delText>
              </w:r>
              <w:r w:rsidRPr="003C022A" w:rsidDel="00E1638A">
                <w:rPr>
                  <w:sz w:val="20"/>
                  <w:lang w:val="en-US"/>
                </w:rPr>
                <w:delText>rovision</w:delText>
              </w:r>
              <w:r w:rsidDel="00E1638A">
                <w:rPr>
                  <w:sz w:val="20"/>
                  <w:lang w:val="en-US"/>
                </w:rPr>
                <w:delText>s</w:delText>
              </w:r>
              <w:r w:rsidRPr="003C022A" w:rsidDel="00E1638A">
                <w:rPr>
                  <w:sz w:val="20"/>
                  <w:lang w:val="en-US"/>
                </w:rPr>
                <w:delText xml:space="preserve"> </w:delText>
              </w:r>
            </w:del>
            <w:r>
              <w:rPr>
                <w:sz w:val="20"/>
                <w:lang w:val="en-US"/>
              </w:rPr>
              <w:t>(</w:t>
            </w:r>
            <w:r w:rsidRPr="003C022A">
              <w:rPr>
                <w:sz w:val="20"/>
                <w:lang w:val="en-US"/>
              </w:rPr>
              <w:t>R0</w:t>
            </w:r>
            <w:del w:id="422" w:author="Author">
              <w:r w:rsidRPr="003C022A" w:rsidDel="00E1638A">
                <w:rPr>
                  <w:sz w:val="20"/>
                  <w:lang w:val="en-US"/>
                </w:rPr>
                <w:delText>2</w:delText>
              </w:r>
            </w:del>
            <w:r w:rsidRPr="003C022A">
              <w:rPr>
                <w:sz w:val="20"/>
                <w:lang w:val="en-US"/>
              </w:rPr>
              <w:t>0</w:t>
            </w:r>
            <w:ins w:id="423" w:author="Author">
              <w:r w:rsidR="00E1638A">
                <w:rPr>
                  <w:sz w:val="20"/>
                  <w:lang w:val="en-US"/>
                </w:rPr>
                <w:t>3</w:t>
              </w:r>
            </w:ins>
            <w:r w:rsidRPr="003C022A">
              <w:rPr>
                <w:sz w:val="20"/>
                <w:lang w:val="en-US"/>
              </w:rPr>
              <w:t>0</w:t>
            </w:r>
            <w:r>
              <w:rPr>
                <w:sz w:val="20"/>
                <w:lang w:val="en-US"/>
              </w:rPr>
              <w:t>)</w:t>
            </w:r>
            <w:r w:rsidRPr="003C022A">
              <w:rPr>
                <w:sz w:val="20"/>
                <w:lang w:val="en-US"/>
              </w:rPr>
              <w:t xml:space="preserve"> subject to volatility adjustment, for each LoB</w:t>
            </w:r>
            <w:r>
              <w:rPr>
                <w:sz w:val="20"/>
                <w:lang w:val="en-US"/>
              </w:rPr>
              <w:t>.</w:t>
            </w:r>
          </w:p>
        </w:tc>
      </w:tr>
      <w:tr w:rsidR="00B16F9F" w:rsidRPr="003C022A" w:rsidTr="00440FD2">
        <w:trPr>
          <w:trHeight w:val="988"/>
        </w:trPr>
        <w:tc>
          <w:tcPr>
            <w:tcW w:w="2352" w:type="dxa"/>
            <w:tcBorders>
              <w:top w:val="single" w:sz="4" w:space="0" w:color="auto"/>
              <w:left w:val="single" w:sz="4" w:space="0" w:color="auto"/>
              <w:bottom w:val="single" w:sz="4" w:space="0" w:color="auto"/>
              <w:right w:val="single" w:sz="4" w:space="0" w:color="auto"/>
            </w:tcBorders>
            <w:shd w:val="clear" w:color="000000" w:fill="FFFFFF"/>
          </w:tcPr>
          <w:p w:rsidR="00B16F9F" w:rsidRPr="003C022A" w:rsidRDefault="00B16F9F" w:rsidP="00634CF3">
            <w:pPr>
              <w:rPr>
                <w:sz w:val="20"/>
              </w:rPr>
            </w:pPr>
            <w:r w:rsidRPr="003C022A">
              <w:rPr>
                <w:sz w:val="20"/>
              </w:rPr>
              <w:t>C0150/R03</w:t>
            </w:r>
            <w:ins w:id="424" w:author="Author">
              <w:r>
                <w:rPr>
                  <w:sz w:val="20"/>
                </w:rPr>
                <w:t>3</w:t>
              </w:r>
            </w:ins>
            <w:del w:id="425" w:author="Author">
              <w:r w:rsidRPr="003C022A" w:rsidDel="00634CF3">
                <w:rPr>
                  <w:sz w:val="20"/>
                </w:rPr>
                <w:delText>4</w:delText>
              </w:r>
            </w:del>
            <w:r w:rsidRPr="003C022A">
              <w:rPr>
                <w:sz w:val="20"/>
              </w:rPr>
              <w:t>0</w:t>
            </w:r>
          </w:p>
        </w:tc>
        <w:tc>
          <w:tcPr>
            <w:tcW w:w="2898" w:type="dxa"/>
            <w:tcBorders>
              <w:top w:val="single" w:sz="4" w:space="0" w:color="auto"/>
              <w:left w:val="nil"/>
              <w:bottom w:val="single" w:sz="4" w:space="0" w:color="auto"/>
              <w:right w:val="single" w:sz="4" w:space="0" w:color="auto"/>
            </w:tcBorders>
            <w:shd w:val="clear" w:color="000000" w:fill="FFFFFF"/>
          </w:tcPr>
          <w:p w:rsidR="00B16F9F" w:rsidRPr="003C022A" w:rsidDel="001F1BFA" w:rsidRDefault="00E1638A" w:rsidP="003D0E82">
            <w:pPr>
              <w:rPr>
                <w:sz w:val="20"/>
                <w:lang w:val="en-US"/>
              </w:rPr>
            </w:pPr>
            <w:ins w:id="426" w:author="Author">
              <w:r>
                <w:rPr>
                  <w:sz w:val="20"/>
                  <w:lang w:val="en-US"/>
                </w:rPr>
                <w:t>Best estimate</w:t>
              </w:r>
              <w:r w:rsidRPr="003C022A">
                <w:rPr>
                  <w:sz w:val="20"/>
                  <w:lang w:val="en-US"/>
                </w:rPr>
                <w:t xml:space="preserve"> </w:t>
              </w:r>
            </w:ins>
            <w:del w:id="427" w:author="Author">
              <w:r w:rsidR="00B16F9F" w:rsidRPr="003C022A" w:rsidDel="00634CF3">
                <w:rPr>
                  <w:sz w:val="20"/>
                  <w:lang w:val="en-US"/>
                </w:rPr>
                <w:delText>TP</w:delText>
              </w:r>
              <w:r w:rsidR="00B16F9F" w:rsidRPr="003C022A" w:rsidDel="00E1638A">
                <w:rPr>
                  <w:sz w:val="20"/>
                  <w:lang w:val="en-US"/>
                </w:rPr>
                <w:delText xml:space="preserve"> </w:delText>
              </w:r>
            </w:del>
            <w:r w:rsidR="00B16F9F" w:rsidRPr="003C022A">
              <w:rPr>
                <w:sz w:val="20"/>
                <w:lang w:val="en-US"/>
              </w:rPr>
              <w:t xml:space="preserve">subject to volatility adjustment -  Total (Life other than health insurance, </w:t>
            </w:r>
            <w:del w:id="428" w:author="Author">
              <w:r w:rsidR="00B16F9F" w:rsidRPr="003C022A" w:rsidDel="00D7489A">
                <w:rPr>
                  <w:sz w:val="20"/>
                  <w:lang w:val="en-US"/>
                </w:rPr>
                <w:delText>incl.</w:delText>
              </w:r>
            </w:del>
            <w:ins w:id="429" w:author="Author">
              <w:r w:rsidR="00B16F9F">
                <w:rPr>
                  <w:sz w:val="20"/>
                  <w:lang w:val="en-US"/>
                </w:rPr>
                <w:t>including</w:t>
              </w:r>
            </w:ins>
            <w:r w:rsidR="00B16F9F" w:rsidRPr="003C022A">
              <w:rPr>
                <w:sz w:val="20"/>
                <w:lang w:val="en-US"/>
              </w:rPr>
              <w:t xml:space="preserve"> Unit-Linked)</w:t>
            </w:r>
          </w:p>
        </w:tc>
        <w:tc>
          <w:tcPr>
            <w:tcW w:w="4619" w:type="dxa"/>
            <w:gridSpan w:val="2"/>
            <w:tcBorders>
              <w:top w:val="single" w:sz="4" w:space="0" w:color="auto"/>
              <w:left w:val="nil"/>
              <w:bottom w:val="single" w:sz="4" w:space="0" w:color="auto"/>
              <w:right w:val="single" w:sz="4" w:space="0" w:color="auto"/>
            </w:tcBorders>
            <w:shd w:val="clear" w:color="000000" w:fill="FFFFFF"/>
          </w:tcPr>
          <w:p w:rsidR="00B16F9F" w:rsidRPr="003C022A" w:rsidRDefault="00B16F9F">
            <w:pPr>
              <w:rPr>
                <w:sz w:val="20"/>
              </w:rPr>
            </w:pPr>
            <w:r>
              <w:rPr>
                <w:sz w:val="20"/>
                <w:lang w:val="en-US"/>
              </w:rPr>
              <w:t xml:space="preserve">Total </w:t>
            </w:r>
            <w:r w:rsidRPr="003C022A">
              <w:rPr>
                <w:sz w:val="20"/>
                <w:lang w:val="en-US"/>
              </w:rPr>
              <w:t xml:space="preserve">amount of </w:t>
            </w:r>
            <w:r>
              <w:rPr>
                <w:sz w:val="20"/>
                <w:lang w:val="en-US"/>
              </w:rPr>
              <w:t xml:space="preserve">gross </w:t>
            </w:r>
            <w:ins w:id="430" w:author="Author">
              <w:r w:rsidR="00E1638A">
                <w:rPr>
                  <w:sz w:val="20"/>
                  <w:lang w:val="en-US"/>
                </w:rPr>
                <w:t>best estimate</w:t>
              </w:r>
              <w:r w:rsidR="00E1638A" w:rsidRPr="003C022A">
                <w:rPr>
                  <w:sz w:val="20"/>
                  <w:lang w:val="en-US"/>
                </w:rPr>
                <w:t xml:space="preserve"> </w:t>
              </w:r>
            </w:ins>
            <w:del w:id="431" w:author="Author">
              <w:r w:rsidDel="00E1638A">
                <w:rPr>
                  <w:sz w:val="20"/>
                  <w:lang w:val="en-US"/>
                </w:rPr>
                <w:delText>T</w:delText>
              </w:r>
              <w:r w:rsidRPr="003C022A" w:rsidDel="00E1638A">
                <w:rPr>
                  <w:sz w:val="20"/>
                  <w:lang w:val="en-US"/>
                </w:rPr>
                <w:delText xml:space="preserve">echnical </w:delText>
              </w:r>
              <w:r w:rsidDel="00E1638A">
                <w:rPr>
                  <w:sz w:val="20"/>
                  <w:lang w:val="en-US"/>
                </w:rPr>
                <w:delText>P</w:delText>
              </w:r>
              <w:r w:rsidRPr="003C022A" w:rsidDel="00E1638A">
                <w:rPr>
                  <w:sz w:val="20"/>
                  <w:lang w:val="en-US"/>
                </w:rPr>
                <w:delText>rovision</w:delText>
              </w:r>
              <w:r w:rsidDel="00E1638A">
                <w:rPr>
                  <w:sz w:val="20"/>
                  <w:lang w:val="en-US"/>
                </w:rPr>
                <w:delText>s</w:delText>
              </w:r>
              <w:r w:rsidRPr="003C022A" w:rsidDel="00E1638A">
                <w:rPr>
                  <w:sz w:val="20"/>
                  <w:lang w:val="en-US"/>
                </w:rPr>
                <w:delText xml:space="preserve"> </w:delText>
              </w:r>
            </w:del>
            <w:r>
              <w:rPr>
                <w:sz w:val="20"/>
                <w:lang w:val="en-US"/>
              </w:rPr>
              <w:t>(</w:t>
            </w:r>
            <w:r w:rsidRPr="003C022A">
              <w:rPr>
                <w:sz w:val="20"/>
                <w:lang w:val="en-US"/>
              </w:rPr>
              <w:t>R0</w:t>
            </w:r>
            <w:del w:id="432" w:author="Author">
              <w:r w:rsidRPr="003C022A" w:rsidDel="00E1638A">
                <w:rPr>
                  <w:sz w:val="20"/>
                  <w:lang w:val="en-US"/>
                </w:rPr>
                <w:delText>2</w:delText>
              </w:r>
            </w:del>
            <w:r w:rsidRPr="003C022A">
              <w:rPr>
                <w:sz w:val="20"/>
                <w:lang w:val="en-US"/>
              </w:rPr>
              <w:t>0</w:t>
            </w:r>
            <w:ins w:id="433" w:author="Author">
              <w:r w:rsidR="00E1638A">
                <w:rPr>
                  <w:sz w:val="20"/>
                  <w:lang w:val="en-US"/>
                </w:rPr>
                <w:t>3</w:t>
              </w:r>
            </w:ins>
            <w:r w:rsidRPr="003C022A">
              <w:rPr>
                <w:sz w:val="20"/>
                <w:lang w:val="en-US"/>
              </w:rPr>
              <w:t>0</w:t>
            </w:r>
            <w:r>
              <w:rPr>
                <w:sz w:val="20"/>
                <w:lang w:val="en-US"/>
              </w:rPr>
              <w:t>)</w:t>
            </w:r>
            <w:r w:rsidRPr="003C022A">
              <w:rPr>
                <w:sz w:val="20"/>
                <w:lang w:val="en-US"/>
              </w:rPr>
              <w:t xml:space="preserve"> subject to volatility adjustment, for Life other than health insurance, </w:t>
            </w:r>
            <w:del w:id="434" w:author="Author">
              <w:r w:rsidRPr="003C022A" w:rsidDel="00D7489A">
                <w:rPr>
                  <w:sz w:val="20"/>
                  <w:lang w:val="en-US"/>
                </w:rPr>
                <w:delText>incl.</w:delText>
              </w:r>
            </w:del>
            <w:ins w:id="435" w:author="Author">
              <w:r>
                <w:rPr>
                  <w:sz w:val="20"/>
                  <w:lang w:val="en-US"/>
                </w:rPr>
                <w:t>including</w:t>
              </w:r>
            </w:ins>
            <w:r w:rsidRPr="003C022A">
              <w:rPr>
                <w:sz w:val="20"/>
                <w:lang w:val="en-US"/>
              </w:rPr>
              <w:t xml:space="preserve"> </w:t>
            </w:r>
            <w:r w:rsidRPr="008A3A2B">
              <w:rPr>
                <w:sz w:val="20"/>
                <w:lang w:val="en-GB"/>
                <w:rPrChange w:id="436" w:author="Author">
                  <w:rPr>
                    <w:sz w:val="20"/>
                    <w:lang w:val="pt-PT"/>
                  </w:rPr>
                </w:rPrChange>
              </w:rPr>
              <w:t>Unit-Linked</w:t>
            </w:r>
          </w:p>
        </w:tc>
      </w:tr>
      <w:tr w:rsidR="00B16F9F" w:rsidRPr="003C022A" w:rsidTr="00440FD2">
        <w:trPr>
          <w:trHeight w:val="832"/>
        </w:trPr>
        <w:tc>
          <w:tcPr>
            <w:tcW w:w="2352" w:type="dxa"/>
            <w:tcBorders>
              <w:top w:val="single" w:sz="4" w:space="0" w:color="auto"/>
              <w:left w:val="single" w:sz="4" w:space="0" w:color="auto"/>
              <w:bottom w:val="nil"/>
              <w:right w:val="single" w:sz="4" w:space="0" w:color="auto"/>
            </w:tcBorders>
            <w:shd w:val="clear" w:color="000000" w:fill="FFFFFF"/>
          </w:tcPr>
          <w:p w:rsidR="00B16F9F" w:rsidRPr="003C022A" w:rsidDel="00350C22" w:rsidRDefault="00B16F9F" w:rsidP="00634CF3">
            <w:pPr>
              <w:rPr>
                <w:sz w:val="20"/>
              </w:rPr>
            </w:pPr>
            <w:r w:rsidRPr="003C022A">
              <w:rPr>
                <w:sz w:val="20"/>
              </w:rPr>
              <w:t>C0210/R03</w:t>
            </w:r>
            <w:del w:id="437" w:author="Author">
              <w:r w:rsidRPr="003C022A" w:rsidDel="00634CF3">
                <w:rPr>
                  <w:sz w:val="20"/>
                </w:rPr>
                <w:delText>4</w:delText>
              </w:r>
            </w:del>
            <w:ins w:id="438" w:author="Author">
              <w:r>
                <w:rPr>
                  <w:sz w:val="20"/>
                </w:rPr>
                <w:t>3</w:t>
              </w:r>
            </w:ins>
            <w:r w:rsidRPr="003C022A">
              <w:rPr>
                <w:sz w:val="20"/>
              </w:rPr>
              <w:t>0</w:t>
            </w:r>
          </w:p>
        </w:tc>
        <w:tc>
          <w:tcPr>
            <w:tcW w:w="2898" w:type="dxa"/>
            <w:tcBorders>
              <w:top w:val="single" w:sz="4" w:space="0" w:color="auto"/>
              <w:left w:val="nil"/>
              <w:bottom w:val="nil"/>
              <w:right w:val="single" w:sz="4" w:space="0" w:color="auto"/>
            </w:tcBorders>
            <w:shd w:val="clear" w:color="000000" w:fill="FFFFFF"/>
          </w:tcPr>
          <w:p w:rsidR="00B16F9F" w:rsidRPr="003C022A" w:rsidDel="001F1BFA" w:rsidRDefault="00E1638A" w:rsidP="003D0E82">
            <w:pPr>
              <w:rPr>
                <w:sz w:val="20"/>
                <w:lang w:val="en-US"/>
              </w:rPr>
            </w:pPr>
            <w:ins w:id="439" w:author="Author">
              <w:r>
                <w:rPr>
                  <w:sz w:val="20"/>
                  <w:lang w:val="en-US"/>
                </w:rPr>
                <w:t>Best estimate</w:t>
              </w:r>
              <w:r w:rsidRPr="003C022A">
                <w:rPr>
                  <w:sz w:val="20"/>
                  <w:lang w:val="en-US"/>
                </w:rPr>
                <w:t xml:space="preserve"> </w:t>
              </w:r>
            </w:ins>
            <w:del w:id="440" w:author="Author">
              <w:r w:rsidR="00B16F9F" w:rsidRPr="003C022A" w:rsidDel="00634CF3">
                <w:rPr>
                  <w:sz w:val="20"/>
                  <w:lang w:val="en-US"/>
                </w:rPr>
                <w:delText>TP</w:delText>
              </w:r>
              <w:r w:rsidR="00B16F9F" w:rsidRPr="003C022A" w:rsidDel="00E1638A">
                <w:rPr>
                  <w:sz w:val="20"/>
                  <w:lang w:val="en-US"/>
                </w:rPr>
                <w:delText xml:space="preserve"> </w:delText>
              </w:r>
            </w:del>
            <w:r w:rsidR="00B16F9F" w:rsidRPr="003C022A">
              <w:rPr>
                <w:sz w:val="20"/>
                <w:lang w:val="en-US"/>
              </w:rPr>
              <w:t xml:space="preserve">subject to volatility adjustment - </w:t>
            </w:r>
            <w:r w:rsidR="00B16F9F" w:rsidRPr="003C022A" w:rsidDel="00AF1D04">
              <w:rPr>
                <w:sz w:val="20"/>
                <w:lang w:val="en-US"/>
              </w:rPr>
              <w:t xml:space="preserve"> Total (Health similar to life insurance)</w:t>
            </w:r>
          </w:p>
        </w:tc>
        <w:tc>
          <w:tcPr>
            <w:tcW w:w="4619" w:type="dxa"/>
            <w:gridSpan w:val="2"/>
            <w:tcBorders>
              <w:top w:val="single" w:sz="4" w:space="0" w:color="auto"/>
              <w:left w:val="nil"/>
              <w:bottom w:val="nil"/>
              <w:right w:val="single" w:sz="4" w:space="0" w:color="auto"/>
            </w:tcBorders>
            <w:shd w:val="clear" w:color="000000" w:fill="FFFFFF"/>
          </w:tcPr>
          <w:p w:rsidR="00B16F9F" w:rsidRPr="003C022A" w:rsidDel="00AF1D04" w:rsidRDefault="00B16F9F">
            <w:pPr>
              <w:rPr>
                <w:sz w:val="20"/>
              </w:rPr>
            </w:pPr>
            <w:r>
              <w:rPr>
                <w:sz w:val="20"/>
                <w:lang w:val="en-US"/>
              </w:rPr>
              <w:t>Total</w:t>
            </w:r>
            <w:r w:rsidRPr="003C022A">
              <w:rPr>
                <w:sz w:val="20"/>
                <w:lang w:val="en-US"/>
              </w:rPr>
              <w:t xml:space="preserve"> amount of </w:t>
            </w:r>
            <w:r>
              <w:rPr>
                <w:sz w:val="20"/>
                <w:lang w:val="en-US"/>
              </w:rPr>
              <w:t xml:space="preserve">gross </w:t>
            </w:r>
            <w:del w:id="441" w:author="Author">
              <w:r w:rsidDel="00E1638A">
                <w:rPr>
                  <w:sz w:val="20"/>
                  <w:lang w:val="en-US"/>
                </w:rPr>
                <w:delText>T</w:delText>
              </w:r>
              <w:r w:rsidRPr="003C022A" w:rsidDel="00E1638A">
                <w:rPr>
                  <w:sz w:val="20"/>
                  <w:lang w:val="en-US"/>
                </w:rPr>
                <w:delText xml:space="preserve">echnical </w:delText>
              </w:r>
              <w:r w:rsidDel="00E1638A">
                <w:rPr>
                  <w:sz w:val="20"/>
                  <w:lang w:val="en-US"/>
                </w:rPr>
                <w:delText>P</w:delText>
              </w:r>
              <w:r w:rsidRPr="003C022A" w:rsidDel="00E1638A">
                <w:rPr>
                  <w:sz w:val="20"/>
                  <w:lang w:val="en-US"/>
                </w:rPr>
                <w:delText>rovision</w:delText>
              </w:r>
              <w:r w:rsidDel="00E1638A">
                <w:rPr>
                  <w:sz w:val="20"/>
                  <w:lang w:val="en-US"/>
                </w:rPr>
                <w:delText>s</w:delText>
              </w:r>
            </w:del>
            <w:ins w:id="442" w:author="Author">
              <w:r w:rsidR="00E1638A">
                <w:rPr>
                  <w:sz w:val="20"/>
                  <w:lang w:val="en-US"/>
                </w:rPr>
                <w:t>best estimate</w:t>
              </w:r>
            </w:ins>
            <w:r>
              <w:rPr>
                <w:sz w:val="20"/>
                <w:lang w:val="en-US"/>
              </w:rPr>
              <w:t xml:space="preserve"> (</w:t>
            </w:r>
            <w:r w:rsidRPr="003C022A">
              <w:rPr>
                <w:sz w:val="20"/>
                <w:lang w:val="en-US"/>
              </w:rPr>
              <w:t>R0</w:t>
            </w:r>
            <w:del w:id="443" w:author="Author">
              <w:r w:rsidRPr="003C022A" w:rsidDel="00E1638A">
                <w:rPr>
                  <w:sz w:val="20"/>
                  <w:lang w:val="en-US"/>
                </w:rPr>
                <w:delText>2</w:delText>
              </w:r>
            </w:del>
            <w:r w:rsidRPr="003C022A">
              <w:rPr>
                <w:sz w:val="20"/>
                <w:lang w:val="en-US"/>
              </w:rPr>
              <w:t>0</w:t>
            </w:r>
            <w:ins w:id="444" w:author="Author">
              <w:r w:rsidR="00E1638A">
                <w:rPr>
                  <w:sz w:val="20"/>
                  <w:lang w:val="en-US"/>
                </w:rPr>
                <w:t>3</w:t>
              </w:r>
            </w:ins>
            <w:r w:rsidRPr="003C022A">
              <w:rPr>
                <w:sz w:val="20"/>
                <w:lang w:val="en-US"/>
              </w:rPr>
              <w:t>0</w:t>
            </w:r>
            <w:r>
              <w:rPr>
                <w:sz w:val="20"/>
                <w:lang w:val="en-US"/>
              </w:rPr>
              <w:t>)</w:t>
            </w:r>
            <w:r w:rsidRPr="003C022A">
              <w:rPr>
                <w:sz w:val="20"/>
                <w:lang w:val="en-US"/>
              </w:rPr>
              <w:t xml:space="preserve"> subject to volatility adjustment, for </w:t>
            </w:r>
            <w:r w:rsidRPr="003C022A" w:rsidDel="00AF1D04">
              <w:rPr>
                <w:sz w:val="20"/>
                <w:lang w:val="en-US"/>
              </w:rPr>
              <w:t>H</w:t>
            </w:r>
            <w:r w:rsidRPr="003C022A">
              <w:rPr>
                <w:sz w:val="20"/>
                <w:lang w:val="en-US"/>
              </w:rPr>
              <w:t>ealth similar to life insurance</w:t>
            </w:r>
            <w:r>
              <w:rPr>
                <w:sz w:val="20"/>
                <w:lang w:val="en-US"/>
              </w:rPr>
              <w:t>.</w:t>
            </w:r>
          </w:p>
        </w:tc>
      </w:tr>
      <w:tr w:rsidR="00B16F9F" w:rsidRPr="003C022A" w:rsidTr="00440FD2">
        <w:trPr>
          <w:trHeight w:val="959"/>
        </w:trPr>
        <w:tc>
          <w:tcPr>
            <w:tcW w:w="2352" w:type="dxa"/>
            <w:tcBorders>
              <w:top w:val="single" w:sz="4" w:space="0" w:color="auto"/>
              <w:left w:val="single" w:sz="4" w:space="0" w:color="auto"/>
              <w:bottom w:val="nil"/>
              <w:right w:val="single" w:sz="4" w:space="0" w:color="auto"/>
            </w:tcBorders>
            <w:shd w:val="clear" w:color="000000" w:fill="FFFFFF"/>
          </w:tcPr>
          <w:p w:rsidR="00B16F9F" w:rsidRPr="003C022A" w:rsidRDefault="00B16F9F" w:rsidP="00634CF3">
            <w:pPr>
              <w:rPr>
                <w:sz w:val="20"/>
              </w:rPr>
            </w:pPr>
            <w:r w:rsidRPr="003C022A">
              <w:rPr>
                <w:sz w:val="20"/>
              </w:rPr>
              <w:t>C0020, C0020, C0060, C0090, C0100, C0160, C0190, C0200/R03</w:t>
            </w:r>
            <w:del w:id="445" w:author="Author">
              <w:r w:rsidRPr="003C022A" w:rsidDel="00634CF3">
                <w:rPr>
                  <w:sz w:val="20"/>
                </w:rPr>
                <w:delText>5</w:delText>
              </w:r>
            </w:del>
            <w:ins w:id="446" w:author="Author">
              <w:r>
                <w:rPr>
                  <w:sz w:val="20"/>
                </w:rPr>
                <w:t>4</w:t>
              </w:r>
            </w:ins>
            <w:r w:rsidRPr="003C022A">
              <w:rPr>
                <w:sz w:val="20"/>
              </w:rPr>
              <w:t>0</w:t>
            </w:r>
          </w:p>
        </w:tc>
        <w:tc>
          <w:tcPr>
            <w:tcW w:w="2898" w:type="dxa"/>
            <w:tcBorders>
              <w:top w:val="single" w:sz="4" w:space="0" w:color="auto"/>
              <w:left w:val="nil"/>
              <w:bottom w:val="nil"/>
              <w:right w:val="single" w:sz="4" w:space="0" w:color="auto"/>
            </w:tcBorders>
            <w:shd w:val="clear" w:color="000000" w:fill="FFFFFF"/>
          </w:tcPr>
          <w:p w:rsidR="00B16F9F" w:rsidRPr="003C022A" w:rsidDel="001F1BFA" w:rsidRDefault="00B16F9F" w:rsidP="00634CF3">
            <w:pPr>
              <w:rPr>
                <w:sz w:val="20"/>
                <w:lang w:val="en-US"/>
              </w:rPr>
            </w:pPr>
            <w:ins w:id="447" w:author="Author">
              <w:r w:rsidRPr="00EB3FDF">
                <w:rPr>
                  <w:sz w:val="20"/>
                  <w:lang w:val="en-US"/>
                </w:rPr>
                <w:t>Technical provisions</w:t>
              </w:r>
              <w:r w:rsidRPr="003C022A">
                <w:rPr>
                  <w:sz w:val="20"/>
                  <w:lang w:val="en-US"/>
                </w:rPr>
                <w:t xml:space="preserve"> </w:t>
              </w:r>
            </w:ins>
            <w:del w:id="448" w:author="Author">
              <w:r w:rsidRPr="003C022A" w:rsidDel="00634CF3">
                <w:rPr>
                  <w:sz w:val="20"/>
                  <w:lang w:val="en-US"/>
                </w:rPr>
                <w:delText xml:space="preserve">Best Estimate </w:delText>
              </w:r>
            </w:del>
            <w:r w:rsidRPr="003C022A">
              <w:rPr>
                <w:sz w:val="20"/>
                <w:lang w:val="en-US"/>
              </w:rPr>
              <w:t xml:space="preserve">without </w:t>
            </w:r>
            <w:ins w:id="449" w:author="Author">
              <w:r w:rsidRPr="00634CF3">
                <w:rPr>
                  <w:sz w:val="20"/>
                  <w:lang w:val="en-US"/>
                </w:rPr>
                <w:t>volatility a</w:t>
              </w:r>
              <w:r>
                <w:rPr>
                  <w:sz w:val="20"/>
                  <w:lang w:val="en-US"/>
                </w:rPr>
                <w:t>d</w:t>
              </w:r>
              <w:r w:rsidRPr="00634CF3">
                <w:rPr>
                  <w:sz w:val="20"/>
                  <w:lang w:val="en-US"/>
                </w:rPr>
                <w:t>justment and without others transitional measures</w:t>
              </w:r>
            </w:ins>
            <w:del w:id="450" w:author="Author">
              <w:r w:rsidRPr="003C022A" w:rsidDel="00634CF3">
                <w:rPr>
                  <w:sz w:val="20"/>
                  <w:lang w:val="en-US"/>
                </w:rPr>
                <w:delText>volatility adjustment</w:delText>
              </w:r>
            </w:del>
          </w:p>
        </w:tc>
        <w:tc>
          <w:tcPr>
            <w:tcW w:w="4619" w:type="dxa"/>
            <w:gridSpan w:val="2"/>
            <w:tcBorders>
              <w:top w:val="single" w:sz="4" w:space="0" w:color="auto"/>
              <w:left w:val="nil"/>
              <w:bottom w:val="nil"/>
              <w:right w:val="single" w:sz="4" w:space="0" w:color="auto"/>
            </w:tcBorders>
            <w:shd w:val="clear" w:color="000000" w:fill="FFFFFF"/>
          </w:tcPr>
          <w:p w:rsidR="00B16F9F" w:rsidRPr="003C022A" w:rsidRDefault="00B16F9F" w:rsidP="003D0E82">
            <w:pPr>
              <w:rPr>
                <w:sz w:val="20"/>
                <w:lang w:val="en-GB"/>
              </w:rPr>
            </w:pPr>
            <w:r>
              <w:rPr>
                <w:sz w:val="20"/>
                <w:lang w:val="en-US"/>
              </w:rPr>
              <w:t>A</w:t>
            </w:r>
            <w:r w:rsidRPr="003C022A">
              <w:rPr>
                <w:sz w:val="20"/>
                <w:lang w:val="en-US"/>
              </w:rPr>
              <w:t xml:space="preserve">mount of </w:t>
            </w:r>
            <w:del w:id="451" w:author="Author">
              <w:r w:rsidRPr="003C022A" w:rsidDel="001D6A86">
                <w:rPr>
                  <w:sz w:val="20"/>
                  <w:lang w:val="en-US"/>
                </w:rPr>
                <w:delText xml:space="preserve">the </w:delText>
              </w:r>
            </w:del>
            <w:ins w:id="452" w:author="Author">
              <w:r>
                <w:rPr>
                  <w:sz w:val="20"/>
                  <w:lang w:val="en-US"/>
                </w:rPr>
                <w:t>t</w:t>
              </w:r>
              <w:r w:rsidRPr="00EB3FDF">
                <w:rPr>
                  <w:sz w:val="20"/>
                  <w:lang w:val="en-US"/>
                </w:rPr>
                <w:t>echnical provisions</w:t>
              </w:r>
              <w:r w:rsidRPr="003C022A">
                <w:rPr>
                  <w:sz w:val="20"/>
                  <w:lang w:val="en-US"/>
                </w:rPr>
                <w:t xml:space="preserve"> </w:t>
              </w:r>
            </w:ins>
            <w:del w:id="453" w:author="Author">
              <w:r w:rsidRPr="003C022A" w:rsidDel="00634CF3">
                <w:rPr>
                  <w:sz w:val="20"/>
                  <w:lang w:val="en-US"/>
                </w:rPr>
                <w:delText xml:space="preserve">best estimate </w:delText>
              </w:r>
            </w:del>
            <w:r w:rsidRPr="003C022A">
              <w:rPr>
                <w:sz w:val="20"/>
                <w:lang w:val="en-GB"/>
              </w:rPr>
              <w:t xml:space="preserve">where the </w:t>
            </w:r>
            <w:r w:rsidRPr="003C022A">
              <w:rPr>
                <w:sz w:val="20"/>
                <w:lang w:val="en-US"/>
              </w:rPr>
              <w:t xml:space="preserve">volatility </w:t>
            </w:r>
            <w:r w:rsidRPr="003C022A">
              <w:rPr>
                <w:sz w:val="20"/>
                <w:lang w:val="en-GB"/>
              </w:rPr>
              <w:t xml:space="preserve">adjustment has been applied calculated without </w:t>
            </w:r>
            <w:r>
              <w:rPr>
                <w:sz w:val="20"/>
                <w:lang w:val="en-GB"/>
              </w:rPr>
              <w:t>volatility</w:t>
            </w:r>
            <w:r w:rsidRPr="003C022A">
              <w:rPr>
                <w:sz w:val="20"/>
                <w:lang w:val="en-GB"/>
              </w:rPr>
              <w:t xml:space="preserve"> adjustment, for each LoB. </w:t>
            </w:r>
          </w:p>
          <w:p w:rsidR="00B16F9F" w:rsidRPr="003C022A" w:rsidRDefault="00B16F9F" w:rsidP="003D0E82">
            <w:pPr>
              <w:rPr>
                <w:sz w:val="20"/>
                <w:lang w:val="en-GB"/>
              </w:rPr>
            </w:pPr>
          </w:p>
          <w:p w:rsidR="00B16F9F" w:rsidRPr="005236A5" w:rsidRDefault="00B16F9F" w:rsidP="007E7A36">
            <w:pPr>
              <w:rPr>
                <w:sz w:val="20"/>
                <w:lang w:val="en-GB"/>
              </w:rPr>
            </w:pPr>
            <w:r w:rsidRPr="003C022A">
              <w:rPr>
                <w:sz w:val="20"/>
                <w:lang w:val="en-GB"/>
              </w:rPr>
              <w:t>In the cases where the same technical provisions were also subject to the transitional on technical provisions/interest rate, the amount reported in this item shall reflect the value with neither the volatility adjustment nor the transitional on technical provisions/interest rate.</w:t>
            </w:r>
          </w:p>
        </w:tc>
      </w:tr>
      <w:tr w:rsidR="00B16F9F" w:rsidRPr="003C022A" w:rsidTr="00440FD2">
        <w:trPr>
          <w:trHeight w:val="978"/>
        </w:trPr>
        <w:tc>
          <w:tcPr>
            <w:tcW w:w="2352" w:type="dxa"/>
            <w:tcBorders>
              <w:top w:val="single" w:sz="4" w:space="0" w:color="auto"/>
              <w:left w:val="single" w:sz="4" w:space="0" w:color="auto"/>
              <w:bottom w:val="nil"/>
              <w:right w:val="single" w:sz="4" w:space="0" w:color="auto"/>
            </w:tcBorders>
            <w:shd w:val="clear" w:color="000000" w:fill="FFFFFF"/>
          </w:tcPr>
          <w:p w:rsidR="00B16F9F" w:rsidRPr="003C022A" w:rsidRDefault="00B16F9F" w:rsidP="003D0E82">
            <w:pPr>
              <w:rPr>
                <w:sz w:val="20"/>
              </w:rPr>
            </w:pPr>
            <w:r w:rsidRPr="003C022A">
              <w:rPr>
                <w:sz w:val="20"/>
              </w:rPr>
              <w:t>C0150/R03</w:t>
            </w:r>
            <w:ins w:id="454" w:author="Author">
              <w:r>
                <w:rPr>
                  <w:sz w:val="20"/>
                </w:rPr>
                <w:t>4</w:t>
              </w:r>
            </w:ins>
            <w:del w:id="455" w:author="Author">
              <w:r w:rsidRPr="003C022A" w:rsidDel="00634CF3">
                <w:rPr>
                  <w:sz w:val="20"/>
                </w:rPr>
                <w:delText>5</w:delText>
              </w:r>
            </w:del>
            <w:r w:rsidRPr="003C022A">
              <w:rPr>
                <w:sz w:val="20"/>
              </w:rPr>
              <w:t>0</w:t>
            </w:r>
          </w:p>
        </w:tc>
        <w:tc>
          <w:tcPr>
            <w:tcW w:w="2898" w:type="dxa"/>
            <w:tcBorders>
              <w:top w:val="single" w:sz="4" w:space="0" w:color="auto"/>
              <w:left w:val="nil"/>
              <w:bottom w:val="nil"/>
              <w:right w:val="single" w:sz="4" w:space="0" w:color="auto"/>
            </w:tcBorders>
            <w:shd w:val="clear" w:color="000000" w:fill="FFFFFF"/>
          </w:tcPr>
          <w:p w:rsidR="00B16F9F" w:rsidRPr="003C022A" w:rsidDel="001F1BFA" w:rsidRDefault="00B16F9F" w:rsidP="00634CF3">
            <w:pPr>
              <w:rPr>
                <w:sz w:val="20"/>
                <w:lang w:val="en-US"/>
              </w:rPr>
            </w:pPr>
            <w:ins w:id="456" w:author="Author">
              <w:r w:rsidRPr="00EB3FDF">
                <w:rPr>
                  <w:sz w:val="20"/>
                  <w:lang w:val="en-US"/>
                </w:rPr>
                <w:t>Technical provisions</w:t>
              </w:r>
              <w:r w:rsidRPr="003C022A">
                <w:rPr>
                  <w:sz w:val="20"/>
                  <w:lang w:val="en-US"/>
                </w:rPr>
                <w:t xml:space="preserve"> </w:t>
              </w:r>
            </w:ins>
            <w:del w:id="457" w:author="Author">
              <w:r w:rsidRPr="003C022A" w:rsidDel="00634CF3">
                <w:rPr>
                  <w:sz w:val="20"/>
                  <w:lang w:val="en-US"/>
                </w:rPr>
                <w:delText xml:space="preserve">Best Estimate </w:delText>
              </w:r>
            </w:del>
            <w:r w:rsidRPr="003C022A">
              <w:rPr>
                <w:sz w:val="20"/>
                <w:lang w:val="en-US"/>
              </w:rPr>
              <w:t xml:space="preserve">without </w:t>
            </w:r>
            <w:ins w:id="458" w:author="Author">
              <w:r w:rsidRPr="00634CF3">
                <w:rPr>
                  <w:sz w:val="20"/>
                  <w:lang w:val="en-US"/>
                </w:rPr>
                <w:t>volatility a</w:t>
              </w:r>
              <w:r>
                <w:rPr>
                  <w:sz w:val="20"/>
                  <w:lang w:val="en-US"/>
                </w:rPr>
                <w:t>d</w:t>
              </w:r>
              <w:r w:rsidRPr="00634CF3">
                <w:rPr>
                  <w:sz w:val="20"/>
                  <w:lang w:val="en-US"/>
                </w:rPr>
                <w:t xml:space="preserve">justment and without others transitional measures </w:t>
              </w:r>
            </w:ins>
            <w:del w:id="459" w:author="Author">
              <w:r w:rsidRPr="003C022A" w:rsidDel="00634CF3">
                <w:rPr>
                  <w:sz w:val="20"/>
                  <w:lang w:val="en-US"/>
                </w:rPr>
                <w:delText xml:space="preserve">volatility adjustment </w:delText>
              </w:r>
            </w:del>
            <w:r w:rsidRPr="003C022A">
              <w:rPr>
                <w:sz w:val="20"/>
                <w:lang w:val="en-US"/>
              </w:rPr>
              <w:t xml:space="preserve">-  Total (Life other than health insurance, </w:t>
            </w:r>
            <w:del w:id="460" w:author="Author">
              <w:r w:rsidRPr="003C022A" w:rsidDel="00D7489A">
                <w:rPr>
                  <w:sz w:val="20"/>
                  <w:lang w:val="en-US"/>
                </w:rPr>
                <w:delText>incl.</w:delText>
              </w:r>
            </w:del>
            <w:ins w:id="461" w:author="Author">
              <w:r>
                <w:rPr>
                  <w:sz w:val="20"/>
                  <w:lang w:val="en-US"/>
                </w:rPr>
                <w:t>including</w:t>
              </w:r>
            </w:ins>
            <w:r w:rsidRPr="003C022A">
              <w:rPr>
                <w:sz w:val="20"/>
                <w:lang w:val="en-US"/>
              </w:rPr>
              <w:t xml:space="preserve"> Unit-Linked)</w:t>
            </w:r>
          </w:p>
        </w:tc>
        <w:tc>
          <w:tcPr>
            <w:tcW w:w="4619" w:type="dxa"/>
            <w:gridSpan w:val="2"/>
            <w:tcBorders>
              <w:top w:val="single" w:sz="4" w:space="0" w:color="auto"/>
              <w:left w:val="nil"/>
              <w:bottom w:val="nil"/>
              <w:right w:val="single" w:sz="4" w:space="0" w:color="auto"/>
            </w:tcBorders>
            <w:shd w:val="clear" w:color="000000" w:fill="FFFFFF"/>
          </w:tcPr>
          <w:p w:rsidR="00B16F9F" w:rsidRPr="003C022A" w:rsidRDefault="00B16F9F" w:rsidP="003D0E82">
            <w:pPr>
              <w:rPr>
                <w:sz w:val="20"/>
                <w:lang w:val="en-GB"/>
              </w:rPr>
            </w:pPr>
            <w:r>
              <w:rPr>
                <w:sz w:val="20"/>
                <w:lang w:val="en-US"/>
              </w:rPr>
              <w:t xml:space="preserve">Total </w:t>
            </w:r>
            <w:r w:rsidRPr="003C022A">
              <w:rPr>
                <w:sz w:val="20"/>
                <w:lang w:val="en-US"/>
              </w:rPr>
              <w:t xml:space="preserve">amount of </w:t>
            </w:r>
            <w:ins w:id="462" w:author="Author">
              <w:r>
                <w:rPr>
                  <w:sz w:val="20"/>
                  <w:lang w:val="en-US"/>
                </w:rPr>
                <w:t>technical provisions</w:t>
              </w:r>
              <w:r w:rsidRPr="003C022A">
                <w:rPr>
                  <w:sz w:val="20"/>
                  <w:lang w:val="en-US"/>
                </w:rPr>
                <w:t xml:space="preserve"> </w:t>
              </w:r>
            </w:ins>
            <w:del w:id="463" w:author="Author">
              <w:r w:rsidRPr="003C022A" w:rsidDel="001D6A86">
                <w:rPr>
                  <w:sz w:val="20"/>
                  <w:lang w:val="en-US"/>
                </w:rPr>
                <w:delText xml:space="preserve">the best estimate </w:delText>
              </w:r>
            </w:del>
            <w:r w:rsidRPr="003C022A">
              <w:rPr>
                <w:sz w:val="20"/>
                <w:lang w:val="en-GB"/>
              </w:rPr>
              <w:t xml:space="preserve">where the </w:t>
            </w:r>
            <w:r w:rsidRPr="003C022A">
              <w:rPr>
                <w:sz w:val="20"/>
                <w:lang w:val="en-US"/>
              </w:rPr>
              <w:t xml:space="preserve">volatility </w:t>
            </w:r>
            <w:r w:rsidRPr="003C022A">
              <w:rPr>
                <w:sz w:val="20"/>
                <w:lang w:val="en-GB"/>
              </w:rPr>
              <w:t xml:space="preserve">adjustment has been applied calculated without </w:t>
            </w:r>
            <w:r>
              <w:rPr>
                <w:sz w:val="20"/>
                <w:lang w:val="en-GB"/>
              </w:rPr>
              <w:t>volatility</w:t>
            </w:r>
            <w:r w:rsidRPr="003C022A">
              <w:rPr>
                <w:sz w:val="20"/>
                <w:lang w:val="en-GB"/>
              </w:rPr>
              <w:t xml:space="preserve"> adjustment, for </w:t>
            </w:r>
            <w:r w:rsidRPr="003C022A">
              <w:rPr>
                <w:sz w:val="20"/>
                <w:lang w:val="en-US"/>
              </w:rPr>
              <w:t xml:space="preserve">Life other than health insurance, </w:t>
            </w:r>
            <w:del w:id="464" w:author="Author">
              <w:r w:rsidRPr="003C022A" w:rsidDel="00D7489A">
                <w:rPr>
                  <w:sz w:val="20"/>
                  <w:lang w:val="en-US"/>
                </w:rPr>
                <w:delText>incl.</w:delText>
              </w:r>
            </w:del>
            <w:ins w:id="465" w:author="Author">
              <w:r>
                <w:rPr>
                  <w:sz w:val="20"/>
                  <w:lang w:val="en-US"/>
                </w:rPr>
                <w:t>including</w:t>
              </w:r>
            </w:ins>
            <w:r w:rsidRPr="003C022A">
              <w:rPr>
                <w:sz w:val="20"/>
                <w:lang w:val="en-US"/>
              </w:rPr>
              <w:t xml:space="preserve"> </w:t>
            </w:r>
            <w:r w:rsidRPr="003C022A">
              <w:rPr>
                <w:sz w:val="20"/>
                <w:lang w:val="en-GB"/>
              </w:rPr>
              <w:t xml:space="preserve">Unit-Linked. </w:t>
            </w:r>
          </w:p>
          <w:p w:rsidR="00B16F9F" w:rsidRPr="003C022A" w:rsidRDefault="00B16F9F" w:rsidP="003D0E82">
            <w:pPr>
              <w:rPr>
                <w:sz w:val="20"/>
                <w:lang w:val="en-GB"/>
              </w:rPr>
            </w:pPr>
          </w:p>
          <w:p w:rsidR="00B16F9F" w:rsidRPr="005236A5" w:rsidRDefault="00B16F9F" w:rsidP="007E7A36">
            <w:pPr>
              <w:rPr>
                <w:sz w:val="20"/>
                <w:lang w:val="en-GB"/>
              </w:rPr>
            </w:pPr>
            <w:r w:rsidRPr="003C022A">
              <w:rPr>
                <w:sz w:val="20"/>
                <w:lang w:val="en-GB"/>
              </w:rPr>
              <w:t>In the cases where the same technical provisions were also subject to the transitional on technical provisions/interest rate, the amount reported in this item shall reflect the value with neither the volatility adjustment nor the transitional on technical provisions/interest rate.</w:t>
            </w:r>
          </w:p>
        </w:tc>
      </w:tr>
      <w:tr w:rsidR="00B16F9F" w:rsidRPr="003C022A" w:rsidTr="00440FD2">
        <w:trPr>
          <w:trHeight w:val="1425"/>
        </w:trPr>
        <w:tc>
          <w:tcPr>
            <w:tcW w:w="2352" w:type="dxa"/>
            <w:tcBorders>
              <w:top w:val="single" w:sz="4" w:space="0" w:color="auto"/>
              <w:left w:val="single" w:sz="4" w:space="0" w:color="auto"/>
              <w:bottom w:val="nil"/>
              <w:right w:val="single" w:sz="4" w:space="0" w:color="auto"/>
            </w:tcBorders>
            <w:shd w:val="clear" w:color="000000" w:fill="FFFFFF"/>
          </w:tcPr>
          <w:p w:rsidR="00B16F9F" w:rsidRPr="003C022A" w:rsidDel="00350C22" w:rsidRDefault="00B16F9F" w:rsidP="003D0E82">
            <w:pPr>
              <w:rPr>
                <w:sz w:val="20"/>
              </w:rPr>
            </w:pPr>
            <w:r w:rsidRPr="003C022A">
              <w:rPr>
                <w:sz w:val="20"/>
              </w:rPr>
              <w:t>C0210/R03</w:t>
            </w:r>
            <w:ins w:id="466" w:author="Author">
              <w:r>
                <w:rPr>
                  <w:sz w:val="20"/>
                </w:rPr>
                <w:t>4</w:t>
              </w:r>
            </w:ins>
            <w:del w:id="467" w:author="Author">
              <w:r w:rsidRPr="003C022A" w:rsidDel="00634CF3">
                <w:rPr>
                  <w:sz w:val="20"/>
                </w:rPr>
                <w:delText>5</w:delText>
              </w:r>
            </w:del>
            <w:r w:rsidRPr="003C022A">
              <w:rPr>
                <w:sz w:val="20"/>
              </w:rPr>
              <w:t>0</w:t>
            </w:r>
          </w:p>
        </w:tc>
        <w:tc>
          <w:tcPr>
            <w:tcW w:w="2898" w:type="dxa"/>
            <w:tcBorders>
              <w:top w:val="single" w:sz="4" w:space="0" w:color="auto"/>
              <w:left w:val="nil"/>
              <w:bottom w:val="nil"/>
              <w:right w:val="single" w:sz="4" w:space="0" w:color="auto"/>
            </w:tcBorders>
            <w:shd w:val="clear" w:color="000000" w:fill="FFFFFF"/>
          </w:tcPr>
          <w:p w:rsidR="00B16F9F" w:rsidRPr="003C022A" w:rsidDel="001F1BFA" w:rsidRDefault="00B16F9F" w:rsidP="00634CF3">
            <w:pPr>
              <w:rPr>
                <w:sz w:val="20"/>
                <w:lang w:val="en-US"/>
              </w:rPr>
            </w:pPr>
            <w:ins w:id="468" w:author="Author">
              <w:r w:rsidRPr="00EB3FDF">
                <w:rPr>
                  <w:sz w:val="20"/>
                  <w:lang w:val="en-US"/>
                </w:rPr>
                <w:t>Technical provisions</w:t>
              </w:r>
              <w:r w:rsidRPr="003C022A">
                <w:rPr>
                  <w:sz w:val="20"/>
                  <w:lang w:val="en-US"/>
                </w:rPr>
                <w:t xml:space="preserve"> </w:t>
              </w:r>
            </w:ins>
            <w:del w:id="469" w:author="Author">
              <w:r w:rsidRPr="003C022A" w:rsidDel="00634CF3">
                <w:rPr>
                  <w:sz w:val="20"/>
                  <w:lang w:val="en-US"/>
                </w:rPr>
                <w:delText xml:space="preserve">Best Estimate </w:delText>
              </w:r>
            </w:del>
            <w:r w:rsidRPr="003C022A">
              <w:rPr>
                <w:sz w:val="20"/>
                <w:lang w:val="en-US"/>
              </w:rPr>
              <w:t xml:space="preserve">without </w:t>
            </w:r>
            <w:ins w:id="470" w:author="Author">
              <w:r w:rsidRPr="00634CF3">
                <w:rPr>
                  <w:sz w:val="20"/>
                  <w:lang w:val="en-US"/>
                </w:rPr>
                <w:t>volatility a</w:t>
              </w:r>
              <w:r>
                <w:rPr>
                  <w:sz w:val="20"/>
                  <w:lang w:val="en-US"/>
                </w:rPr>
                <w:t>d</w:t>
              </w:r>
              <w:r w:rsidRPr="00634CF3">
                <w:rPr>
                  <w:sz w:val="20"/>
                  <w:lang w:val="en-US"/>
                </w:rPr>
                <w:t xml:space="preserve">justment and without others transitional measures </w:t>
              </w:r>
            </w:ins>
            <w:del w:id="471" w:author="Author">
              <w:r w:rsidRPr="003C022A" w:rsidDel="00634CF3">
                <w:rPr>
                  <w:sz w:val="20"/>
                  <w:lang w:val="en-US"/>
                </w:rPr>
                <w:delText xml:space="preserve">volatility adjustment </w:delText>
              </w:r>
            </w:del>
            <w:r w:rsidRPr="003C022A">
              <w:rPr>
                <w:sz w:val="20"/>
                <w:lang w:val="en-US"/>
              </w:rPr>
              <w:t xml:space="preserve">- </w:t>
            </w:r>
            <w:r w:rsidRPr="003C022A" w:rsidDel="00AF1D04">
              <w:rPr>
                <w:sz w:val="20"/>
                <w:lang w:val="en-US"/>
              </w:rPr>
              <w:t xml:space="preserve"> Total (Health similar to life insurance)</w:t>
            </w:r>
          </w:p>
        </w:tc>
        <w:tc>
          <w:tcPr>
            <w:tcW w:w="4619" w:type="dxa"/>
            <w:gridSpan w:val="2"/>
            <w:tcBorders>
              <w:top w:val="single" w:sz="4" w:space="0" w:color="auto"/>
              <w:left w:val="nil"/>
              <w:bottom w:val="nil"/>
              <w:right w:val="single" w:sz="4" w:space="0" w:color="auto"/>
            </w:tcBorders>
            <w:shd w:val="clear" w:color="000000" w:fill="FFFFFF"/>
          </w:tcPr>
          <w:p w:rsidR="00B16F9F" w:rsidRPr="003C022A" w:rsidRDefault="00B16F9F" w:rsidP="003D0E82">
            <w:pPr>
              <w:rPr>
                <w:sz w:val="20"/>
                <w:lang w:val="en-GB"/>
              </w:rPr>
            </w:pPr>
            <w:r>
              <w:rPr>
                <w:sz w:val="20"/>
                <w:lang w:val="en-US"/>
              </w:rPr>
              <w:t>Total</w:t>
            </w:r>
            <w:r w:rsidRPr="003C022A">
              <w:rPr>
                <w:sz w:val="20"/>
                <w:lang w:val="en-US"/>
              </w:rPr>
              <w:t xml:space="preserve"> amount of </w:t>
            </w:r>
            <w:ins w:id="472" w:author="Author">
              <w:r>
                <w:rPr>
                  <w:sz w:val="20"/>
                  <w:lang w:val="en-US"/>
                </w:rPr>
                <w:t>technical provisions</w:t>
              </w:r>
              <w:r w:rsidRPr="003C022A">
                <w:rPr>
                  <w:sz w:val="20"/>
                  <w:lang w:val="en-US"/>
                </w:rPr>
                <w:t xml:space="preserve"> </w:t>
              </w:r>
            </w:ins>
            <w:del w:id="473" w:author="Author">
              <w:r w:rsidRPr="003C022A" w:rsidDel="001D6A86">
                <w:rPr>
                  <w:sz w:val="20"/>
                  <w:lang w:val="en-US"/>
                </w:rPr>
                <w:delText xml:space="preserve">the best estimate </w:delText>
              </w:r>
            </w:del>
            <w:r w:rsidRPr="003C022A">
              <w:rPr>
                <w:sz w:val="20"/>
                <w:lang w:val="en-GB"/>
              </w:rPr>
              <w:t xml:space="preserve">where the </w:t>
            </w:r>
            <w:r w:rsidRPr="003C022A">
              <w:rPr>
                <w:sz w:val="20"/>
                <w:lang w:val="en-US"/>
              </w:rPr>
              <w:t xml:space="preserve">volatility </w:t>
            </w:r>
            <w:r w:rsidRPr="003C022A">
              <w:rPr>
                <w:sz w:val="20"/>
                <w:lang w:val="en-GB"/>
              </w:rPr>
              <w:t xml:space="preserve">adjustment has been applied calculated without </w:t>
            </w:r>
            <w:r>
              <w:rPr>
                <w:sz w:val="20"/>
                <w:lang w:val="en-GB"/>
              </w:rPr>
              <w:t>volatility</w:t>
            </w:r>
            <w:r w:rsidRPr="003C022A">
              <w:rPr>
                <w:sz w:val="20"/>
                <w:lang w:val="en-GB"/>
              </w:rPr>
              <w:t xml:space="preserve"> adjustment, for </w:t>
            </w:r>
            <w:r w:rsidRPr="003C022A" w:rsidDel="00AF1D04">
              <w:rPr>
                <w:sz w:val="20"/>
                <w:lang w:val="en-US"/>
              </w:rPr>
              <w:t>H</w:t>
            </w:r>
            <w:r w:rsidRPr="003C022A">
              <w:rPr>
                <w:sz w:val="20"/>
                <w:lang w:val="en-US"/>
              </w:rPr>
              <w:t>ealth similar to life insurance</w:t>
            </w:r>
            <w:r w:rsidRPr="003C022A">
              <w:rPr>
                <w:sz w:val="20"/>
                <w:lang w:val="en-GB"/>
              </w:rPr>
              <w:t xml:space="preserve">. </w:t>
            </w:r>
          </w:p>
          <w:p w:rsidR="00B16F9F" w:rsidRPr="003C022A" w:rsidRDefault="00B16F9F" w:rsidP="003D0E82">
            <w:pPr>
              <w:rPr>
                <w:sz w:val="20"/>
                <w:lang w:val="en-GB"/>
              </w:rPr>
            </w:pPr>
          </w:p>
          <w:p w:rsidR="00B16F9F" w:rsidRPr="005236A5" w:rsidDel="00AF1D04" w:rsidRDefault="00B16F9F" w:rsidP="007E7A36">
            <w:pPr>
              <w:rPr>
                <w:sz w:val="20"/>
                <w:lang w:val="en-GB"/>
              </w:rPr>
            </w:pPr>
            <w:r w:rsidRPr="003C022A">
              <w:rPr>
                <w:sz w:val="20"/>
                <w:lang w:val="en-GB"/>
              </w:rPr>
              <w:t>In the cases where the same technical provisions were also subject to the transitional on technical provisions/interest rate, the amount reported in this item shall reflect the value with neither the volatility adjustment nor the transitional on technical provisions/interest rate.</w:t>
            </w:r>
          </w:p>
        </w:tc>
      </w:tr>
      <w:tr w:rsidR="00B16F9F" w:rsidRPr="003C022A" w:rsidTr="00440FD2">
        <w:trPr>
          <w:trHeight w:val="959"/>
        </w:trPr>
        <w:tc>
          <w:tcPr>
            <w:tcW w:w="2352" w:type="dxa"/>
            <w:tcBorders>
              <w:top w:val="single" w:sz="4" w:space="0" w:color="auto"/>
              <w:left w:val="single" w:sz="4" w:space="0" w:color="auto"/>
              <w:bottom w:val="nil"/>
              <w:right w:val="single" w:sz="4" w:space="0" w:color="auto"/>
            </w:tcBorders>
            <w:shd w:val="clear" w:color="000000" w:fill="FFFFFF"/>
          </w:tcPr>
          <w:p w:rsidR="00B16F9F" w:rsidRPr="003C022A" w:rsidRDefault="00B16F9F" w:rsidP="00D35D05">
            <w:pPr>
              <w:rPr>
                <w:sz w:val="20"/>
              </w:rPr>
            </w:pPr>
            <w:del w:id="474" w:author="Author">
              <w:r w:rsidRPr="003C022A" w:rsidDel="00634CF3">
                <w:rPr>
                  <w:sz w:val="20"/>
                </w:rPr>
                <w:delText>C0020, C0030, C0060, C0090, C0100, C0160, C0190, C0200/R0360</w:delText>
              </w:r>
            </w:del>
          </w:p>
        </w:tc>
        <w:tc>
          <w:tcPr>
            <w:tcW w:w="2898" w:type="dxa"/>
            <w:tcBorders>
              <w:top w:val="single" w:sz="4" w:space="0" w:color="auto"/>
              <w:left w:val="nil"/>
              <w:bottom w:val="nil"/>
              <w:right w:val="single" w:sz="4" w:space="0" w:color="auto"/>
            </w:tcBorders>
            <w:shd w:val="clear" w:color="000000" w:fill="FFFFFF"/>
          </w:tcPr>
          <w:p w:rsidR="00B16F9F" w:rsidRPr="003C022A" w:rsidDel="001F1BFA" w:rsidRDefault="00B16F9F" w:rsidP="003D0E82">
            <w:pPr>
              <w:rPr>
                <w:sz w:val="20"/>
                <w:lang w:val="en-US"/>
              </w:rPr>
            </w:pPr>
            <w:del w:id="475" w:author="Author">
              <w:r w:rsidRPr="003C022A" w:rsidDel="00634CF3">
                <w:rPr>
                  <w:sz w:val="20"/>
                  <w:lang w:val="en-US"/>
                </w:rPr>
                <w:delText>Risk Margin without volatility adjustment</w:delText>
              </w:r>
            </w:del>
          </w:p>
        </w:tc>
        <w:tc>
          <w:tcPr>
            <w:tcW w:w="4619" w:type="dxa"/>
            <w:gridSpan w:val="2"/>
            <w:tcBorders>
              <w:top w:val="single" w:sz="4" w:space="0" w:color="auto"/>
              <w:left w:val="nil"/>
              <w:bottom w:val="nil"/>
              <w:right w:val="single" w:sz="4" w:space="0" w:color="auto"/>
            </w:tcBorders>
            <w:shd w:val="clear" w:color="000000" w:fill="FFFFFF"/>
          </w:tcPr>
          <w:p w:rsidR="00B16F9F" w:rsidRPr="003C022A" w:rsidDel="00634CF3" w:rsidRDefault="00B16F9F" w:rsidP="003D0E82">
            <w:pPr>
              <w:rPr>
                <w:del w:id="476" w:author="Author"/>
                <w:sz w:val="20"/>
                <w:lang w:val="en-GB"/>
              </w:rPr>
            </w:pPr>
            <w:del w:id="477" w:author="Author">
              <w:r w:rsidDel="00634CF3">
                <w:rPr>
                  <w:sz w:val="20"/>
                  <w:lang w:val="en-US"/>
                </w:rPr>
                <w:delText>A</w:delText>
              </w:r>
              <w:r w:rsidRPr="003C022A" w:rsidDel="00634CF3">
                <w:rPr>
                  <w:sz w:val="20"/>
                  <w:lang w:val="en-US"/>
                </w:rPr>
                <w:delText xml:space="preserve">mount of the risk margin </w:delText>
              </w:r>
              <w:r w:rsidRPr="003C022A" w:rsidDel="00634CF3">
                <w:rPr>
                  <w:sz w:val="20"/>
                  <w:lang w:val="en-GB"/>
                </w:rPr>
                <w:delText xml:space="preserve">where the </w:delText>
              </w:r>
              <w:r w:rsidRPr="003C022A" w:rsidDel="00634CF3">
                <w:rPr>
                  <w:sz w:val="20"/>
                  <w:lang w:val="en-US"/>
                </w:rPr>
                <w:delText xml:space="preserve">volatility </w:delText>
              </w:r>
              <w:r w:rsidRPr="003C022A" w:rsidDel="00634CF3">
                <w:rPr>
                  <w:sz w:val="20"/>
                  <w:lang w:val="en-GB"/>
                </w:rPr>
                <w:delText xml:space="preserve">adjustment has been applied calculated without </w:delText>
              </w:r>
              <w:r w:rsidDel="00634CF3">
                <w:rPr>
                  <w:sz w:val="20"/>
                  <w:lang w:val="en-GB"/>
                </w:rPr>
                <w:delText>volatility</w:delText>
              </w:r>
              <w:r w:rsidRPr="003C022A" w:rsidDel="00634CF3">
                <w:rPr>
                  <w:sz w:val="20"/>
                  <w:lang w:val="en-GB"/>
                </w:rPr>
                <w:delText xml:space="preserve"> adjustment, for each LoB. </w:delText>
              </w:r>
            </w:del>
          </w:p>
          <w:p w:rsidR="00B16F9F" w:rsidRPr="003C022A" w:rsidDel="00634CF3" w:rsidRDefault="00B16F9F" w:rsidP="003D0E82">
            <w:pPr>
              <w:rPr>
                <w:del w:id="478" w:author="Author"/>
                <w:sz w:val="20"/>
                <w:lang w:val="en-GB"/>
              </w:rPr>
            </w:pPr>
          </w:p>
          <w:p w:rsidR="00B16F9F" w:rsidRPr="00440FD2" w:rsidRDefault="00B16F9F" w:rsidP="003D0E82">
            <w:pPr>
              <w:rPr>
                <w:sz w:val="20"/>
                <w:lang w:val="en-GB"/>
              </w:rPr>
            </w:pPr>
            <w:del w:id="479" w:author="Author">
              <w:r w:rsidRPr="003C022A" w:rsidDel="00634CF3">
                <w:rPr>
                  <w:sz w:val="20"/>
                  <w:lang w:val="en-GB"/>
                </w:rPr>
                <w:delText>In the cases where the same technical provisions were also subject to the transitional on technical provisions/interest rate, the amount reported in this item shall reflect the value with neither the volatility adjustment nor the transitional on technical provisions/interest rate.</w:delText>
              </w:r>
            </w:del>
          </w:p>
        </w:tc>
      </w:tr>
      <w:tr w:rsidR="00B16F9F" w:rsidRPr="003C022A" w:rsidTr="00440FD2">
        <w:trPr>
          <w:trHeight w:val="978"/>
        </w:trPr>
        <w:tc>
          <w:tcPr>
            <w:tcW w:w="2352" w:type="dxa"/>
            <w:tcBorders>
              <w:top w:val="single" w:sz="4" w:space="0" w:color="auto"/>
              <w:left w:val="single" w:sz="4" w:space="0" w:color="auto"/>
              <w:bottom w:val="single" w:sz="4" w:space="0" w:color="auto"/>
              <w:right w:val="single" w:sz="4" w:space="0" w:color="auto"/>
            </w:tcBorders>
            <w:shd w:val="clear" w:color="000000" w:fill="FFFFFF"/>
          </w:tcPr>
          <w:p w:rsidR="00B16F9F" w:rsidRPr="003C022A" w:rsidRDefault="00B16F9F" w:rsidP="003D0E82">
            <w:pPr>
              <w:rPr>
                <w:sz w:val="20"/>
              </w:rPr>
            </w:pPr>
            <w:del w:id="480" w:author="Author">
              <w:r w:rsidRPr="003C022A" w:rsidDel="00634CF3">
                <w:rPr>
                  <w:sz w:val="20"/>
                </w:rPr>
                <w:delText>C0150/R0360</w:delText>
              </w:r>
            </w:del>
          </w:p>
        </w:tc>
        <w:tc>
          <w:tcPr>
            <w:tcW w:w="2898" w:type="dxa"/>
            <w:tcBorders>
              <w:top w:val="single" w:sz="4" w:space="0" w:color="auto"/>
              <w:left w:val="nil"/>
              <w:bottom w:val="single" w:sz="4" w:space="0" w:color="auto"/>
              <w:right w:val="single" w:sz="4" w:space="0" w:color="auto"/>
            </w:tcBorders>
            <w:shd w:val="clear" w:color="000000" w:fill="FFFFFF"/>
          </w:tcPr>
          <w:p w:rsidR="00B16F9F" w:rsidRPr="003C022A" w:rsidDel="001F1BFA" w:rsidRDefault="00B16F9F" w:rsidP="003D0E82">
            <w:pPr>
              <w:rPr>
                <w:sz w:val="20"/>
                <w:lang w:val="en-US"/>
              </w:rPr>
            </w:pPr>
            <w:del w:id="481" w:author="Author">
              <w:r w:rsidRPr="003C022A" w:rsidDel="00634CF3">
                <w:rPr>
                  <w:sz w:val="20"/>
                  <w:lang w:val="en-US"/>
                </w:rPr>
                <w:delText>Risk Margin without volatility adjustment -  Total (Life other than health insurance, incl. Unit-Linked)</w:delText>
              </w:r>
            </w:del>
          </w:p>
        </w:tc>
        <w:tc>
          <w:tcPr>
            <w:tcW w:w="4619" w:type="dxa"/>
            <w:gridSpan w:val="2"/>
            <w:tcBorders>
              <w:top w:val="single" w:sz="4" w:space="0" w:color="auto"/>
              <w:left w:val="nil"/>
              <w:bottom w:val="single" w:sz="4" w:space="0" w:color="auto"/>
              <w:right w:val="single" w:sz="4" w:space="0" w:color="auto"/>
            </w:tcBorders>
            <w:shd w:val="clear" w:color="000000" w:fill="FFFFFF"/>
          </w:tcPr>
          <w:p w:rsidR="00B16F9F" w:rsidRPr="003C022A" w:rsidDel="00634CF3" w:rsidRDefault="00B16F9F" w:rsidP="003D0E82">
            <w:pPr>
              <w:rPr>
                <w:del w:id="482" w:author="Author"/>
                <w:sz w:val="20"/>
                <w:lang w:val="en-GB"/>
              </w:rPr>
            </w:pPr>
            <w:del w:id="483" w:author="Author">
              <w:r w:rsidDel="00634CF3">
                <w:rPr>
                  <w:sz w:val="20"/>
                  <w:lang w:val="en-US"/>
                </w:rPr>
                <w:delText>Total</w:delText>
              </w:r>
              <w:r w:rsidRPr="003C022A" w:rsidDel="00634CF3">
                <w:rPr>
                  <w:sz w:val="20"/>
                  <w:lang w:val="en-US"/>
                </w:rPr>
                <w:delText xml:space="preserve"> amount of the risk margin </w:delText>
              </w:r>
              <w:r w:rsidRPr="003C022A" w:rsidDel="00634CF3">
                <w:rPr>
                  <w:sz w:val="20"/>
                  <w:lang w:val="en-GB"/>
                </w:rPr>
                <w:delText xml:space="preserve">where the </w:delText>
              </w:r>
              <w:r w:rsidRPr="003C022A" w:rsidDel="00634CF3">
                <w:rPr>
                  <w:sz w:val="20"/>
                  <w:lang w:val="en-US"/>
                </w:rPr>
                <w:delText xml:space="preserve">volatility </w:delText>
              </w:r>
              <w:r w:rsidRPr="003C022A" w:rsidDel="00634CF3">
                <w:rPr>
                  <w:sz w:val="20"/>
                  <w:lang w:val="en-GB"/>
                </w:rPr>
                <w:delText xml:space="preserve">adjustment has been applied calculated without </w:delText>
              </w:r>
              <w:r w:rsidDel="00634CF3">
                <w:rPr>
                  <w:sz w:val="20"/>
                  <w:lang w:val="en-GB"/>
                </w:rPr>
                <w:delText>volatility</w:delText>
              </w:r>
              <w:r w:rsidRPr="003C022A" w:rsidDel="00634CF3">
                <w:rPr>
                  <w:sz w:val="20"/>
                  <w:lang w:val="en-GB"/>
                </w:rPr>
                <w:delText xml:space="preserve"> adjustment, for </w:delText>
              </w:r>
              <w:r w:rsidRPr="003C022A" w:rsidDel="00634CF3">
                <w:rPr>
                  <w:sz w:val="20"/>
                  <w:lang w:val="en-US"/>
                </w:rPr>
                <w:delText xml:space="preserve">Life other than health insurance, incl. </w:delText>
              </w:r>
              <w:r w:rsidRPr="003C022A" w:rsidDel="00634CF3">
                <w:rPr>
                  <w:sz w:val="20"/>
                  <w:lang w:val="en-GB"/>
                </w:rPr>
                <w:delText xml:space="preserve">Unit-Linked. </w:delText>
              </w:r>
            </w:del>
          </w:p>
          <w:p w:rsidR="00B16F9F" w:rsidRPr="003C022A" w:rsidDel="00634CF3" w:rsidRDefault="00B16F9F" w:rsidP="003D0E82">
            <w:pPr>
              <w:rPr>
                <w:del w:id="484" w:author="Author"/>
                <w:sz w:val="20"/>
                <w:lang w:val="en-GB"/>
              </w:rPr>
            </w:pPr>
          </w:p>
          <w:p w:rsidR="00B16F9F" w:rsidRPr="005236A5" w:rsidRDefault="00B16F9F">
            <w:pPr>
              <w:rPr>
                <w:sz w:val="20"/>
                <w:lang w:val="en-GB"/>
              </w:rPr>
            </w:pPr>
            <w:del w:id="485" w:author="Author">
              <w:r w:rsidRPr="003C022A" w:rsidDel="00634CF3">
                <w:rPr>
                  <w:sz w:val="20"/>
                  <w:lang w:val="en-GB"/>
                </w:rPr>
                <w:delText>In the cases where the same technical provisions were also subject to the transitional on technical provisions/interest rate, the amount reported in this item shall reflect the value with neither the volatility adjustment nor the transitional on technical provisions/interest rate.</w:delText>
              </w:r>
            </w:del>
          </w:p>
        </w:tc>
      </w:tr>
      <w:tr w:rsidR="00B16F9F" w:rsidRPr="003C022A" w:rsidTr="00440FD2">
        <w:trPr>
          <w:trHeight w:val="553"/>
        </w:trPr>
        <w:tc>
          <w:tcPr>
            <w:tcW w:w="2352" w:type="dxa"/>
            <w:tcBorders>
              <w:top w:val="single" w:sz="4" w:space="0" w:color="auto"/>
              <w:left w:val="single" w:sz="4" w:space="0" w:color="auto"/>
              <w:bottom w:val="single" w:sz="4" w:space="0" w:color="auto"/>
              <w:right w:val="single" w:sz="4" w:space="0" w:color="auto"/>
            </w:tcBorders>
            <w:shd w:val="clear" w:color="000000" w:fill="FFFFFF"/>
          </w:tcPr>
          <w:p w:rsidR="00B16F9F" w:rsidRPr="003C022A" w:rsidDel="00350C22" w:rsidRDefault="00B16F9F" w:rsidP="003D0E82">
            <w:pPr>
              <w:rPr>
                <w:sz w:val="20"/>
              </w:rPr>
            </w:pPr>
            <w:del w:id="486" w:author="Author">
              <w:r w:rsidRPr="003C022A" w:rsidDel="00634CF3">
                <w:rPr>
                  <w:sz w:val="20"/>
                </w:rPr>
                <w:delText>C0210/R0360</w:delText>
              </w:r>
            </w:del>
          </w:p>
        </w:tc>
        <w:tc>
          <w:tcPr>
            <w:tcW w:w="2898" w:type="dxa"/>
            <w:tcBorders>
              <w:top w:val="single" w:sz="4" w:space="0" w:color="auto"/>
              <w:left w:val="nil"/>
              <w:bottom w:val="single" w:sz="4" w:space="0" w:color="auto"/>
              <w:right w:val="single" w:sz="4" w:space="0" w:color="auto"/>
            </w:tcBorders>
            <w:shd w:val="clear" w:color="000000" w:fill="FFFFFF"/>
          </w:tcPr>
          <w:p w:rsidR="00B16F9F" w:rsidRPr="003C022A" w:rsidDel="001F1BFA" w:rsidRDefault="00B16F9F" w:rsidP="003D0E82">
            <w:pPr>
              <w:rPr>
                <w:sz w:val="20"/>
                <w:lang w:val="en-US"/>
              </w:rPr>
            </w:pPr>
            <w:del w:id="487" w:author="Author">
              <w:r w:rsidRPr="003C022A" w:rsidDel="00634CF3">
                <w:rPr>
                  <w:sz w:val="20"/>
                  <w:lang w:val="en-US"/>
                </w:rPr>
                <w:delText>Risk Margin without volatility adjustment -  Total (Health similar to life insurance)</w:delText>
              </w:r>
            </w:del>
          </w:p>
        </w:tc>
        <w:tc>
          <w:tcPr>
            <w:tcW w:w="4619" w:type="dxa"/>
            <w:gridSpan w:val="2"/>
            <w:tcBorders>
              <w:top w:val="single" w:sz="4" w:space="0" w:color="auto"/>
              <w:left w:val="nil"/>
              <w:bottom w:val="single" w:sz="4" w:space="0" w:color="auto"/>
              <w:right w:val="single" w:sz="4" w:space="0" w:color="auto"/>
            </w:tcBorders>
            <w:shd w:val="clear" w:color="000000" w:fill="FFFFFF"/>
          </w:tcPr>
          <w:p w:rsidR="00B16F9F" w:rsidRPr="003C022A" w:rsidDel="00634CF3" w:rsidRDefault="00B16F9F" w:rsidP="003D0E82">
            <w:pPr>
              <w:rPr>
                <w:del w:id="488" w:author="Author"/>
                <w:sz w:val="20"/>
                <w:lang w:val="en-GB"/>
              </w:rPr>
            </w:pPr>
            <w:del w:id="489" w:author="Author">
              <w:r w:rsidDel="00634CF3">
                <w:rPr>
                  <w:sz w:val="20"/>
                  <w:lang w:val="en-US"/>
                </w:rPr>
                <w:delText>Total</w:delText>
              </w:r>
              <w:r w:rsidRPr="003C022A" w:rsidDel="00634CF3">
                <w:rPr>
                  <w:sz w:val="20"/>
                  <w:lang w:val="en-US"/>
                </w:rPr>
                <w:delText xml:space="preserve"> amount of the risk margin </w:delText>
              </w:r>
              <w:r w:rsidRPr="003C022A" w:rsidDel="00634CF3">
                <w:rPr>
                  <w:sz w:val="20"/>
                  <w:lang w:val="en-GB"/>
                </w:rPr>
                <w:delText xml:space="preserve">where the </w:delText>
              </w:r>
              <w:r w:rsidRPr="003C022A" w:rsidDel="00634CF3">
                <w:rPr>
                  <w:sz w:val="20"/>
                  <w:lang w:val="en-US"/>
                </w:rPr>
                <w:delText xml:space="preserve">volatility </w:delText>
              </w:r>
              <w:r w:rsidRPr="003C022A" w:rsidDel="00634CF3">
                <w:rPr>
                  <w:sz w:val="20"/>
                  <w:lang w:val="en-GB"/>
                </w:rPr>
                <w:delText xml:space="preserve">adjustment has been applied calculated without </w:delText>
              </w:r>
              <w:r w:rsidDel="00634CF3">
                <w:rPr>
                  <w:sz w:val="20"/>
                  <w:lang w:val="en-GB"/>
                </w:rPr>
                <w:delText>volatility</w:delText>
              </w:r>
              <w:r w:rsidRPr="003C022A" w:rsidDel="00634CF3">
                <w:rPr>
                  <w:sz w:val="20"/>
                  <w:lang w:val="en-GB"/>
                </w:rPr>
                <w:delText xml:space="preserve"> adjustment, for </w:delText>
              </w:r>
              <w:r w:rsidRPr="003C022A" w:rsidDel="00634CF3">
                <w:rPr>
                  <w:sz w:val="20"/>
                  <w:lang w:val="en-US"/>
                </w:rPr>
                <w:delText>Health similar to life insurance</w:delText>
              </w:r>
              <w:r w:rsidRPr="003C022A" w:rsidDel="00634CF3">
                <w:rPr>
                  <w:sz w:val="20"/>
                  <w:lang w:val="en-GB"/>
                </w:rPr>
                <w:delText xml:space="preserve">. </w:delText>
              </w:r>
            </w:del>
          </w:p>
          <w:p w:rsidR="00B16F9F" w:rsidRPr="003C022A" w:rsidDel="00634CF3" w:rsidRDefault="00B16F9F" w:rsidP="003D0E82">
            <w:pPr>
              <w:rPr>
                <w:del w:id="490" w:author="Author"/>
                <w:sz w:val="20"/>
                <w:lang w:val="en-GB"/>
              </w:rPr>
            </w:pPr>
          </w:p>
          <w:p w:rsidR="00B16F9F" w:rsidRPr="005236A5" w:rsidDel="00AF1D04" w:rsidRDefault="00B16F9F">
            <w:pPr>
              <w:rPr>
                <w:sz w:val="20"/>
                <w:lang w:val="en-GB"/>
              </w:rPr>
            </w:pPr>
            <w:del w:id="491" w:author="Author">
              <w:r w:rsidRPr="003C022A" w:rsidDel="00634CF3">
                <w:rPr>
                  <w:sz w:val="20"/>
                  <w:lang w:val="en-GB"/>
                </w:rPr>
                <w:delText>In the cases where the same technical provisions were also subject to the transitional on technical provisions/interest rate, the amount reported in this item shall reflect the value with neither the volatility adjustment nor the transitional on technical provisions/interest rate.</w:delText>
              </w:r>
            </w:del>
          </w:p>
        </w:tc>
      </w:tr>
      <w:tr w:rsidR="00B16F9F" w:rsidRPr="003C022A" w:rsidTr="00440FD2">
        <w:trPr>
          <w:trHeight w:val="553"/>
        </w:trPr>
        <w:tc>
          <w:tcPr>
            <w:tcW w:w="2352" w:type="dxa"/>
            <w:tcBorders>
              <w:top w:val="single" w:sz="4" w:space="0" w:color="auto"/>
              <w:left w:val="single" w:sz="4" w:space="0" w:color="auto"/>
              <w:bottom w:val="single" w:sz="4" w:space="0" w:color="auto"/>
              <w:right w:val="single" w:sz="4" w:space="0" w:color="auto"/>
            </w:tcBorders>
            <w:shd w:val="clear" w:color="000000" w:fill="FFFFFF"/>
          </w:tcPr>
          <w:p w:rsidR="00B16F9F" w:rsidRPr="003C022A" w:rsidRDefault="00B16F9F" w:rsidP="00181C1B">
            <w:pPr>
              <w:rPr>
                <w:sz w:val="20"/>
              </w:rPr>
            </w:pPr>
            <w:r w:rsidRPr="003C022A">
              <w:rPr>
                <w:sz w:val="20"/>
              </w:rPr>
              <w:t>C0020, C0030, C0060, C0090, C0100, C0160, C0190, C0200/R03</w:t>
            </w:r>
            <w:ins w:id="492" w:author="Author">
              <w:r>
                <w:rPr>
                  <w:sz w:val="20"/>
                </w:rPr>
                <w:t>5</w:t>
              </w:r>
            </w:ins>
            <w:del w:id="493" w:author="Author">
              <w:r w:rsidRPr="003C022A" w:rsidDel="00634CF3">
                <w:rPr>
                  <w:sz w:val="20"/>
                </w:rPr>
                <w:delText>7</w:delText>
              </w:r>
            </w:del>
            <w:r w:rsidRPr="003C022A">
              <w:rPr>
                <w:sz w:val="20"/>
              </w:rPr>
              <w:t>0</w:t>
            </w:r>
          </w:p>
        </w:tc>
        <w:tc>
          <w:tcPr>
            <w:tcW w:w="2898" w:type="dxa"/>
            <w:tcBorders>
              <w:top w:val="single" w:sz="4" w:space="0" w:color="auto"/>
              <w:left w:val="nil"/>
              <w:bottom w:val="single" w:sz="4" w:space="0" w:color="auto"/>
              <w:right w:val="single" w:sz="4" w:space="0" w:color="auto"/>
            </w:tcBorders>
            <w:shd w:val="clear" w:color="000000" w:fill="FFFFFF"/>
          </w:tcPr>
          <w:p w:rsidR="00B16F9F" w:rsidRPr="003C022A" w:rsidDel="001F1BFA" w:rsidRDefault="00E1638A" w:rsidP="00634CF3">
            <w:pPr>
              <w:rPr>
                <w:sz w:val="20"/>
                <w:lang w:val="en-US"/>
              </w:rPr>
            </w:pPr>
            <w:ins w:id="494" w:author="Author">
              <w:r>
                <w:rPr>
                  <w:sz w:val="20"/>
                  <w:lang w:val="en-US"/>
                </w:rPr>
                <w:t>Best estimate</w:t>
              </w:r>
              <w:r w:rsidRPr="003C022A">
                <w:rPr>
                  <w:sz w:val="20"/>
                  <w:lang w:val="en-US"/>
                </w:rPr>
                <w:t xml:space="preserve"> </w:t>
              </w:r>
            </w:ins>
            <w:del w:id="495" w:author="Author">
              <w:r w:rsidR="00B16F9F" w:rsidRPr="003C022A" w:rsidDel="00E1638A">
                <w:rPr>
                  <w:sz w:val="20"/>
                  <w:lang w:val="en-US"/>
                </w:rPr>
                <w:delText>T</w:delText>
              </w:r>
              <w:r w:rsidR="00B16F9F" w:rsidRPr="003C022A" w:rsidDel="00634CF3">
                <w:rPr>
                  <w:sz w:val="20"/>
                  <w:lang w:val="en-US"/>
                </w:rPr>
                <w:delText>P</w:delText>
              </w:r>
              <w:r w:rsidR="00B16F9F" w:rsidRPr="003C022A" w:rsidDel="00E1638A">
                <w:rPr>
                  <w:sz w:val="20"/>
                  <w:lang w:val="en-US"/>
                </w:rPr>
                <w:delText xml:space="preserve"> </w:delText>
              </w:r>
            </w:del>
            <w:r w:rsidR="00B16F9F" w:rsidRPr="003C022A">
              <w:rPr>
                <w:sz w:val="20"/>
                <w:lang w:val="en-US"/>
              </w:rPr>
              <w:t>subject to matching adjustment</w:t>
            </w:r>
          </w:p>
        </w:tc>
        <w:tc>
          <w:tcPr>
            <w:tcW w:w="4619" w:type="dxa"/>
            <w:gridSpan w:val="2"/>
            <w:tcBorders>
              <w:top w:val="single" w:sz="4" w:space="0" w:color="auto"/>
              <w:left w:val="nil"/>
              <w:bottom w:val="single" w:sz="4" w:space="0" w:color="auto"/>
              <w:right w:val="single" w:sz="4" w:space="0" w:color="auto"/>
            </w:tcBorders>
            <w:shd w:val="clear" w:color="000000" w:fill="FFFFFF"/>
          </w:tcPr>
          <w:p w:rsidR="00B16F9F" w:rsidRPr="003C022A" w:rsidRDefault="00B16F9F">
            <w:pPr>
              <w:rPr>
                <w:sz w:val="20"/>
                <w:lang w:val="en-US"/>
              </w:rPr>
            </w:pPr>
            <w:r w:rsidRPr="003C022A">
              <w:rPr>
                <w:sz w:val="20"/>
                <w:lang w:val="en-US"/>
              </w:rPr>
              <w:t>Indicate the amount of</w:t>
            </w:r>
            <w:r>
              <w:rPr>
                <w:sz w:val="20"/>
                <w:lang w:val="en-US"/>
              </w:rPr>
              <w:t xml:space="preserve"> gross</w:t>
            </w:r>
            <w:r w:rsidRPr="003C022A">
              <w:rPr>
                <w:sz w:val="20"/>
                <w:lang w:val="en-US"/>
              </w:rPr>
              <w:t xml:space="preserve"> </w:t>
            </w:r>
            <w:ins w:id="496" w:author="Author">
              <w:r w:rsidR="00E1638A">
                <w:rPr>
                  <w:sz w:val="20"/>
                  <w:lang w:val="en-US"/>
                </w:rPr>
                <w:t>best estimate</w:t>
              </w:r>
              <w:r w:rsidR="00E1638A" w:rsidRPr="003C022A">
                <w:rPr>
                  <w:sz w:val="20"/>
                  <w:lang w:val="en-US"/>
                </w:rPr>
                <w:t xml:space="preserve"> </w:t>
              </w:r>
            </w:ins>
            <w:del w:id="497" w:author="Author">
              <w:r w:rsidDel="00E1638A">
                <w:rPr>
                  <w:sz w:val="20"/>
                  <w:lang w:val="en-US"/>
                </w:rPr>
                <w:delText>T</w:delText>
              </w:r>
              <w:r w:rsidRPr="003C022A" w:rsidDel="00E1638A">
                <w:rPr>
                  <w:sz w:val="20"/>
                  <w:lang w:val="en-US"/>
                </w:rPr>
                <w:delText xml:space="preserve">echnical </w:delText>
              </w:r>
              <w:r w:rsidDel="00E1638A">
                <w:rPr>
                  <w:sz w:val="20"/>
                  <w:lang w:val="en-US"/>
                </w:rPr>
                <w:delText>P</w:delText>
              </w:r>
              <w:r w:rsidRPr="003C022A" w:rsidDel="00E1638A">
                <w:rPr>
                  <w:sz w:val="20"/>
                  <w:lang w:val="en-US"/>
                </w:rPr>
                <w:delText>rovision</w:delText>
              </w:r>
              <w:r w:rsidDel="00E1638A">
                <w:rPr>
                  <w:sz w:val="20"/>
                  <w:lang w:val="en-US"/>
                </w:rPr>
                <w:delText xml:space="preserve">s </w:delText>
              </w:r>
            </w:del>
            <w:r>
              <w:rPr>
                <w:sz w:val="20"/>
                <w:lang w:val="en-US"/>
              </w:rPr>
              <w:t>(</w:t>
            </w:r>
            <w:r w:rsidRPr="003C022A">
              <w:rPr>
                <w:sz w:val="20"/>
                <w:lang w:val="en-US"/>
              </w:rPr>
              <w:t>R0</w:t>
            </w:r>
            <w:del w:id="498" w:author="Author">
              <w:r w:rsidRPr="003C022A" w:rsidDel="00E1638A">
                <w:rPr>
                  <w:sz w:val="20"/>
                  <w:lang w:val="en-US"/>
                </w:rPr>
                <w:delText>2</w:delText>
              </w:r>
            </w:del>
            <w:r w:rsidRPr="003C022A">
              <w:rPr>
                <w:sz w:val="20"/>
                <w:lang w:val="en-US"/>
              </w:rPr>
              <w:t>0</w:t>
            </w:r>
            <w:ins w:id="499" w:author="Author">
              <w:r w:rsidR="00E1638A">
                <w:rPr>
                  <w:sz w:val="20"/>
                  <w:lang w:val="en-US"/>
                </w:rPr>
                <w:t>3</w:t>
              </w:r>
            </w:ins>
            <w:r w:rsidRPr="003C022A">
              <w:rPr>
                <w:sz w:val="20"/>
                <w:lang w:val="en-US"/>
              </w:rPr>
              <w:t>0</w:t>
            </w:r>
            <w:r>
              <w:rPr>
                <w:sz w:val="20"/>
                <w:lang w:val="en-US"/>
              </w:rPr>
              <w:t>)</w:t>
            </w:r>
            <w:r w:rsidRPr="003C022A">
              <w:rPr>
                <w:sz w:val="20"/>
                <w:lang w:val="en-US"/>
              </w:rPr>
              <w:t xml:space="preserve"> subject to matching adjustment, for each LoB </w:t>
            </w:r>
          </w:p>
        </w:tc>
      </w:tr>
      <w:tr w:rsidR="00B16F9F" w:rsidRPr="003C022A" w:rsidTr="00440FD2">
        <w:trPr>
          <w:trHeight w:val="553"/>
        </w:trPr>
        <w:tc>
          <w:tcPr>
            <w:tcW w:w="2352" w:type="dxa"/>
            <w:tcBorders>
              <w:top w:val="single" w:sz="4" w:space="0" w:color="auto"/>
              <w:left w:val="single" w:sz="4" w:space="0" w:color="auto"/>
              <w:bottom w:val="single" w:sz="4" w:space="0" w:color="auto"/>
              <w:right w:val="single" w:sz="4" w:space="0" w:color="auto"/>
            </w:tcBorders>
            <w:shd w:val="clear" w:color="000000" w:fill="FFFFFF"/>
          </w:tcPr>
          <w:p w:rsidR="00B16F9F" w:rsidRPr="003C022A" w:rsidRDefault="00B16F9F" w:rsidP="00181C1B">
            <w:pPr>
              <w:rPr>
                <w:sz w:val="20"/>
              </w:rPr>
            </w:pPr>
            <w:r w:rsidRPr="003C022A">
              <w:rPr>
                <w:sz w:val="20"/>
              </w:rPr>
              <w:t>C0150/R03</w:t>
            </w:r>
            <w:ins w:id="500" w:author="Author">
              <w:r>
                <w:rPr>
                  <w:sz w:val="20"/>
                </w:rPr>
                <w:t>5</w:t>
              </w:r>
            </w:ins>
            <w:del w:id="501" w:author="Author">
              <w:r w:rsidDel="00634CF3">
                <w:rPr>
                  <w:sz w:val="20"/>
                </w:rPr>
                <w:delText>7</w:delText>
              </w:r>
            </w:del>
            <w:r w:rsidRPr="003C022A">
              <w:rPr>
                <w:sz w:val="20"/>
              </w:rPr>
              <w:t>0</w:t>
            </w:r>
          </w:p>
        </w:tc>
        <w:tc>
          <w:tcPr>
            <w:tcW w:w="2898" w:type="dxa"/>
            <w:tcBorders>
              <w:top w:val="single" w:sz="4" w:space="0" w:color="auto"/>
              <w:left w:val="nil"/>
              <w:bottom w:val="single" w:sz="4" w:space="0" w:color="auto"/>
              <w:right w:val="single" w:sz="4" w:space="0" w:color="auto"/>
            </w:tcBorders>
            <w:shd w:val="clear" w:color="000000" w:fill="FFFFFF"/>
          </w:tcPr>
          <w:p w:rsidR="00B16F9F" w:rsidRPr="003C022A" w:rsidDel="001F1BFA" w:rsidRDefault="00E1638A" w:rsidP="00181C1B">
            <w:pPr>
              <w:rPr>
                <w:sz w:val="20"/>
                <w:lang w:val="en-US"/>
              </w:rPr>
            </w:pPr>
            <w:ins w:id="502" w:author="Author">
              <w:r>
                <w:rPr>
                  <w:sz w:val="20"/>
                  <w:lang w:val="en-US"/>
                </w:rPr>
                <w:t>Best estimate</w:t>
              </w:r>
              <w:r w:rsidRPr="003C022A">
                <w:rPr>
                  <w:sz w:val="20"/>
                  <w:lang w:val="en-US"/>
                </w:rPr>
                <w:t xml:space="preserve"> </w:t>
              </w:r>
            </w:ins>
            <w:del w:id="503" w:author="Author">
              <w:r w:rsidR="00B16F9F" w:rsidRPr="003C022A" w:rsidDel="00634CF3">
                <w:rPr>
                  <w:sz w:val="20"/>
                  <w:lang w:val="en-US"/>
                </w:rPr>
                <w:delText>TP</w:delText>
              </w:r>
              <w:r w:rsidR="00B16F9F" w:rsidRPr="003C022A" w:rsidDel="00E1638A">
                <w:rPr>
                  <w:sz w:val="20"/>
                  <w:lang w:val="en-US"/>
                </w:rPr>
                <w:delText xml:space="preserve"> </w:delText>
              </w:r>
            </w:del>
            <w:r w:rsidR="00B16F9F" w:rsidRPr="003C022A">
              <w:rPr>
                <w:sz w:val="20"/>
                <w:lang w:val="en-US"/>
              </w:rPr>
              <w:t xml:space="preserve">subject to matching adjustment -  Total (Life other than health insurance, </w:t>
            </w:r>
            <w:del w:id="504" w:author="Author">
              <w:r w:rsidR="00B16F9F" w:rsidRPr="003C022A" w:rsidDel="00D7489A">
                <w:rPr>
                  <w:sz w:val="20"/>
                  <w:lang w:val="en-US"/>
                </w:rPr>
                <w:delText>incl.</w:delText>
              </w:r>
            </w:del>
            <w:ins w:id="505" w:author="Author">
              <w:r w:rsidR="00B16F9F">
                <w:rPr>
                  <w:sz w:val="20"/>
                  <w:lang w:val="en-US"/>
                </w:rPr>
                <w:t>including</w:t>
              </w:r>
            </w:ins>
            <w:r w:rsidR="00B16F9F" w:rsidRPr="003C022A">
              <w:rPr>
                <w:sz w:val="20"/>
                <w:lang w:val="en-US"/>
              </w:rPr>
              <w:t xml:space="preserve"> Unit-Linked)</w:t>
            </w:r>
          </w:p>
        </w:tc>
        <w:tc>
          <w:tcPr>
            <w:tcW w:w="4619" w:type="dxa"/>
            <w:gridSpan w:val="2"/>
            <w:tcBorders>
              <w:top w:val="single" w:sz="4" w:space="0" w:color="auto"/>
              <w:left w:val="nil"/>
              <w:bottom w:val="single" w:sz="4" w:space="0" w:color="auto"/>
              <w:right w:val="single" w:sz="4" w:space="0" w:color="auto"/>
            </w:tcBorders>
            <w:shd w:val="clear" w:color="000000" w:fill="FFFFFF"/>
          </w:tcPr>
          <w:p w:rsidR="00B16F9F" w:rsidRPr="008A3A2B" w:rsidRDefault="00B16F9F" w:rsidP="00181C1B">
            <w:pPr>
              <w:rPr>
                <w:sz w:val="20"/>
                <w:lang w:val="en-GB"/>
                <w:rPrChange w:id="506" w:author="Author">
                  <w:rPr>
                    <w:sz w:val="20"/>
                    <w:lang w:val="pt-PT"/>
                  </w:rPr>
                </w:rPrChange>
              </w:rPr>
            </w:pPr>
            <w:r>
              <w:rPr>
                <w:sz w:val="20"/>
                <w:lang w:val="en-US"/>
              </w:rPr>
              <w:t xml:space="preserve">Total </w:t>
            </w:r>
            <w:r w:rsidRPr="003C022A">
              <w:rPr>
                <w:sz w:val="20"/>
                <w:lang w:val="en-US"/>
              </w:rPr>
              <w:t>amount of</w:t>
            </w:r>
            <w:r>
              <w:rPr>
                <w:sz w:val="20"/>
                <w:lang w:val="en-US"/>
              </w:rPr>
              <w:t xml:space="preserve"> gross</w:t>
            </w:r>
            <w:r w:rsidRPr="003C022A">
              <w:rPr>
                <w:sz w:val="20"/>
                <w:lang w:val="en-US"/>
              </w:rPr>
              <w:t xml:space="preserve"> </w:t>
            </w:r>
            <w:ins w:id="507" w:author="Author">
              <w:r w:rsidR="00E1638A">
                <w:rPr>
                  <w:sz w:val="20"/>
                  <w:lang w:val="en-US"/>
                </w:rPr>
                <w:t>best estimate</w:t>
              </w:r>
              <w:r w:rsidR="00E1638A" w:rsidRPr="003C022A">
                <w:rPr>
                  <w:sz w:val="20"/>
                  <w:lang w:val="en-US"/>
                </w:rPr>
                <w:t xml:space="preserve"> </w:t>
              </w:r>
            </w:ins>
            <w:del w:id="508" w:author="Author">
              <w:r w:rsidDel="00E1638A">
                <w:rPr>
                  <w:sz w:val="20"/>
                  <w:lang w:val="en-US"/>
                </w:rPr>
                <w:delText>T</w:delText>
              </w:r>
              <w:r w:rsidRPr="003C022A" w:rsidDel="00E1638A">
                <w:rPr>
                  <w:sz w:val="20"/>
                  <w:lang w:val="en-US"/>
                </w:rPr>
                <w:delText xml:space="preserve">echnical </w:delText>
              </w:r>
              <w:r w:rsidDel="00E1638A">
                <w:rPr>
                  <w:sz w:val="20"/>
                  <w:lang w:val="en-US"/>
                </w:rPr>
                <w:delText>P</w:delText>
              </w:r>
              <w:r w:rsidRPr="003C022A" w:rsidDel="00E1638A">
                <w:rPr>
                  <w:sz w:val="20"/>
                  <w:lang w:val="en-US"/>
                </w:rPr>
                <w:delText>rovision</w:delText>
              </w:r>
              <w:r w:rsidDel="00E1638A">
                <w:rPr>
                  <w:sz w:val="20"/>
                  <w:lang w:val="en-US"/>
                </w:rPr>
                <w:delText>s</w:delText>
              </w:r>
              <w:r w:rsidRPr="003C022A" w:rsidDel="00E1638A">
                <w:rPr>
                  <w:sz w:val="20"/>
                  <w:lang w:val="en-US"/>
                </w:rPr>
                <w:delText xml:space="preserve"> </w:delText>
              </w:r>
            </w:del>
            <w:r>
              <w:rPr>
                <w:sz w:val="20"/>
                <w:lang w:val="en-US"/>
              </w:rPr>
              <w:t>(</w:t>
            </w:r>
            <w:r w:rsidRPr="003C022A">
              <w:rPr>
                <w:sz w:val="20"/>
                <w:lang w:val="en-US"/>
              </w:rPr>
              <w:t>R0</w:t>
            </w:r>
            <w:del w:id="509" w:author="Author">
              <w:r w:rsidRPr="003C022A" w:rsidDel="00E1638A">
                <w:rPr>
                  <w:sz w:val="20"/>
                  <w:lang w:val="en-US"/>
                </w:rPr>
                <w:delText>2</w:delText>
              </w:r>
            </w:del>
            <w:r w:rsidRPr="003C022A">
              <w:rPr>
                <w:sz w:val="20"/>
                <w:lang w:val="en-US"/>
              </w:rPr>
              <w:t>0</w:t>
            </w:r>
            <w:ins w:id="510" w:author="Author">
              <w:r w:rsidR="00E1638A">
                <w:rPr>
                  <w:sz w:val="20"/>
                  <w:lang w:val="en-US"/>
                </w:rPr>
                <w:t>3</w:t>
              </w:r>
            </w:ins>
            <w:r w:rsidRPr="003C022A">
              <w:rPr>
                <w:sz w:val="20"/>
                <w:lang w:val="en-US"/>
              </w:rPr>
              <w:t>0</w:t>
            </w:r>
            <w:r>
              <w:rPr>
                <w:sz w:val="20"/>
                <w:lang w:val="en-US"/>
              </w:rPr>
              <w:t>)</w:t>
            </w:r>
            <w:r w:rsidRPr="003C022A">
              <w:rPr>
                <w:sz w:val="20"/>
                <w:lang w:val="en-US"/>
              </w:rPr>
              <w:t xml:space="preserve"> subject to matching adjustment, for Life other than health insurance, </w:t>
            </w:r>
            <w:del w:id="511" w:author="Author">
              <w:r w:rsidRPr="003C022A" w:rsidDel="00D7489A">
                <w:rPr>
                  <w:sz w:val="20"/>
                  <w:lang w:val="en-US"/>
                </w:rPr>
                <w:delText>incl.</w:delText>
              </w:r>
            </w:del>
            <w:ins w:id="512" w:author="Author">
              <w:r>
                <w:rPr>
                  <w:sz w:val="20"/>
                  <w:lang w:val="en-US"/>
                </w:rPr>
                <w:t>including</w:t>
              </w:r>
            </w:ins>
            <w:r w:rsidRPr="003C022A">
              <w:rPr>
                <w:sz w:val="20"/>
                <w:lang w:val="en-US"/>
              </w:rPr>
              <w:t xml:space="preserve"> </w:t>
            </w:r>
            <w:r w:rsidRPr="008A3A2B">
              <w:rPr>
                <w:sz w:val="20"/>
                <w:lang w:val="en-GB"/>
                <w:rPrChange w:id="513" w:author="Author">
                  <w:rPr>
                    <w:sz w:val="20"/>
                    <w:lang w:val="pt-PT"/>
                  </w:rPr>
                </w:rPrChange>
              </w:rPr>
              <w:t>Unit-Linked</w:t>
            </w:r>
          </w:p>
          <w:p w:rsidR="00B16F9F" w:rsidRPr="008A3A2B" w:rsidRDefault="00B16F9F">
            <w:pPr>
              <w:rPr>
                <w:sz w:val="20"/>
                <w:lang w:val="en-GB"/>
                <w:rPrChange w:id="514" w:author="Author">
                  <w:rPr>
                    <w:sz w:val="20"/>
                    <w:lang w:val="pt-PT"/>
                  </w:rPr>
                </w:rPrChange>
              </w:rPr>
            </w:pPr>
          </w:p>
        </w:tc>
      </w:tr>
      <w:tr w:rsidR="00B16F9F" w:rsidRPr="003C022A" w:rsidTr="00440FD2">
        <w:trPr>
          <w:trHeight w:val="553"/>
        </w:trPr>
        <w:tc>
          <w:tcPr>
            <w:tcW w:w="2352" w:type="dxa"/>
            <w:tcBorders>
              <w:top w:val="single" w:sz="4" w:space="0" w:color="auto"/>
              <w:left w:val="single" w:sz="4" w:space="0" w:color="auto"/>
              <w:bottom w:val="single" w:sz="4" w:space="0" w:color="auto"/>
              <w:right w:val="single" w:sz="4" w:space="0" w:color="auto"/>
            </w:tcBorders>
            <w:shd w:val="clear" w:color="000000" w:fill="FFFFFF"/>
          </w:tcPr>
          <w:p w:rsidR="00B16F9F" w:rsidRPr="003C022A" w:rsidDel="00350C22" w:rsidRDefault="00B16F9F" w:rsidP="00181C1B">
            <w:pPr>
              <w:rPr>
                <w:sz w:val="20"/>
              </w:rPr>
            </w:pPr>
            <w:r w:rsidRPr="003C022A">
              <w:rPr>
                <w:sz w:val="20"/>
              </w:rPr>
              <w:t>C0210/R03</w:t>
            </w:r>
            <w:ins w:id="515" w:author="Author">
              <w:r>
                <w:rPr>
                  <w:sz w:val="20"/>
                </w:rPr>
                <w:t>5</w:t>
              </w:r>
            </w:ins>
            <w:del w:id="516" w:author="Author">
              <w:r w:rsidRPr="003C022A" w:rsidDel="00634CF3">
                <w:rPr>
                  <w:sz w:val="20"/>
                </w:rPr>
                <w:delText>7</w:delText>
              </w:r>
            </w:del>
            <w:r w:rsidRPr="003C022A">
              <w:rPr>
                <w:sz w:val="20"/>
              </w:rPr>
              <w:t>0</w:t>
            </w:r>
          </w:p>
        </w:tc>
        <w:tc>
          <w:tcPr>
            <w:tcW w:w="2898" w:type="dxa"/>
            <w:tcBorders>
              <w:top w:val="single" w:sz="4" w:space="0" w:color="auto"/>
              <w:left w:val="nil"/>
              <w:bottom w:val="single" w:sz="4" w:space="0" w:color="auto"/>
              <w:right w:val="single" w:sz="4" w:space="0" w:color="auto"/>
            </w:tcBorders>
            <w:shd w:val="clear" w:color="000000" w:fill="FFFFFF"/>
          </w:tcPr>
          <w:p w:rsidR="00B16F9F" w:rsidRPr="003C022A" w:rsidDel="001F1BFA" w:rsidRDefault="00E1638A" w:rsidP="00181C1B">
            <w:pPr>
              <w:rPr>
                <w:sz w:val="20"/>
                <w:lang w:val="en-US"/>
              </w:rPr>
            </w:pPr>
            <w:ins w:id="517" w:author="Author">
              <w:r>
                <w:rPr>
                  <w:sz w:val="20"/>
                  <w:lang w:val="en-US"/>
                </w:rPr>
                <w:t>Best estimate</w:t>
              </w:r>
              <w:r w:rsidRPr="003C022A">
                <w:rPr>
                  <w:sz w:val="20"/>
                  <w:lang w:val="en-US"/>
                </w:rPr>
                <w:t xml:space="preserve"> </w:t>
              </w:r>
            </w:ins>
            <w:del w:id="518" w:author="Author">
              <w:r w:rsidR="00B16F9F" w:rsidRPr="003C022A" w:rsidDel="00634CF3">
                <w:rPr>
                  <w:sz w:val="20"/>
                  <w:lang w:val="en-US"/>
                </w:rPr>
                <w:delText>TP</w:delText>
              </w:r>
              <w:r w:rsidR="00B16F9F" w:rsidRPr="003C022A" w:rsidDel="00E1638A">
                <w:rPr>
                  <w:sz w:val="20"/>
                  <w:lang w:val="en-US"/>
                </w:rPr>
                <w:delText xml:space="preserve"> </w:delText>
              </w:r>
            </w:del>
            <w:r w:rsidR="00B16F9F" w:rsidRPr="003C022A">
              <w:rPr>
                <w:sz w:val="20"/>
                <w:lang w:val="en-US"/>
              </w:rPr>
              <w:t xml:space="preserve">subject to matching adjustment - </w:t>
            </w:r>
            <w:r w:rsidR="00B16F9F" w:rsidRPr="003C022A" w:rsidDel="00AF1D04">
              <w:rPr>
                <w:sz w:val="20"/>
                <w:lang w:val="en-US"/>
              </w:rPr>
              <w:t xml:space="preserve"> Total (Health similar to life insurance)</w:t>
            </w:r>
          </w:p>
        </w:tc>
        <w:tc>
          <w:tcPr>
            <w:tcW w:w="4619" w:type="dxa"/>
            <w:gridSpan w:val="2"/>
            <w:tcBorders>
              <w:top w:val="single" w:sz="4" w:space="0" w:color="auto"/>
              <w:left w:val="nil"/>
              <w:bottom w:val="single" w:sz="4" w:space="0" w:color="auto"/>
              <w:right w:val="single" w:sz="4" w:space="0" w:color="auto"/>
            </w:tcBorders>
            <w:shd w:val="clear" w:color="000000" w:fill="FFFFFF"/>
          </w:tcPr>
          <w:p w:rsidR="00B16F9F" w:rsidRPr="003C022A" w:rsidDel="00AF1D04" w:rsidRDefault="00B16F9F">
            <w:pPr>
              <w:rPr>
                <w:sz w:val="20"/>
                <w:lang w:val="en-US"/>
              </w:rPr>
            </w:pPr>
            <w:r>
              <w:rPr>
                <w:sz w:val="20"/>
                <w:lang w:val="en-US"/>
              </w:rPr>
              <w:t>Total</w:t>
            </w:r>
            <w:r w:rsidRPr="003C022A">
              <w:rPr>
                <w:sz w:val="20"/>
                <w:lang w:val="en-US"/>
              </w:rPr>
              <w:t xml:space="preserve"> amount of</w:t>
            </w:r>
            <w:r>
              <w:rPr>
                <w:sz w:val="20"/>
                <w:lang w:val="en-US"/>
              </w:rPr>
              <w:t xml:space="preserve"> gross</w:t>
            </w:r>
            <w:r w:rsidRPr="003C022A">
              <w:rPr>
                <w:sz w:val="20"/>
                <w:lang w:val="en-US"/>
              </w:rPr>
              <w:t xml:space="preserve"> </w:t>
            </w:r>
            <w:ins w:id="519" w:author="Author">
              <w:r w:rsidR="00E1638A">
                <w:rPr>
                  <w:sz w:val="20"/>
                  <w:lang w:val="en-US"/>
                </w:rPr>
                <w:t>best estimate</w:t>
              </w:r>
              <w:r w:rsidR="00E1638A" w:rsidRPr="003C022A">
                <w:rPr>
                  <w:sz w:val="20"/>
                  <w:lang w:val="en-US"/>
                </w:rPr>
                <w:t xml:space="preserve"> </w:t>
              </w:r>
            </w:ins>
            <w:del w:id="520" w:author="Author">
              <w:r w:rsidDel="00E1638A">
                <w:rPr>
                  <w:sz w:val="20"/>
                  <w:lang w:val="en-US"/>
                </w:rPr>
                <w:delText>T</w:delText>
              </w:r>
              <w:r w:rsidRPr="003C022A" w:rsidDel="00E1638A">
                <w:rPr>
                  <w:sz w:val="20"/>
                  <w:lang w:val="en-US"/>
                </w:rPr>
                <w:delText xml:space="preserve">echnical </w:delText>
              </w:r>
              <w:r w:rsidDel="00E1638A">
                <w:rPr>
                  <w:sz w:val="20"/>
                  <w:lang w:val="en-US"/>
                </w:rPr>
                <w:delText>P</w:delText>
              </w:r>
              <w:r w:rsidRPr="003C022A" w:rsidDel="00E1638A">
                <w:rPr>
                  <w:sz w:val="20"/>
                  <w:lang w:val="en-US"/>
                </w:rPr>
                <w:delText>rovision</w:delText>
              </w:r>
              <w:r w:rsidDel="00E1638A">
                <w:rPr>
                  <w:sz w:val="20"/>
                  <w:lang w:val="en-US"/>
                </w:rPr>
                <w:delText>s</w:delText>
              </w:r>
              <w:r w:rsidRPr="003C022A" w:rsidDel="00E1638A">
                <w:rPr>
                  <w:sz w:val="20"/>
                  <w:lang w:val="en-US"/>
                </w:rPr>
                <w:delText xml:space="preserve"> </w:delText>
              </w:r>
            </w:del>
            <w:r>
              <w:rPr>
                <w:sz w:val="20"/>
                <w:lang w:val="en-US"/>
              </w:rPr>
              <w:t>(</w:t>
            </w:r>
            <w:r w:rsidRPr="003C022A">
              <w:rPr>
                <w:sz w:val="20"/>
                <w:lang w:val="en-US"/>
              </w:rPr>
              <w:t>R0</w:t>
            </w:r>
            <w:del w:id="521" w:author="Author">
              <w:r w:rsidRPr="003C022A" w:rsidDel="00E1638A">
                <w:rPr>
                  <w:sz w:val="20"/>
                  <w:lang w:val="en-US"/>
                </w:rPr>
                <w:delText>2</w:delText>
              </w:r>
            </w:del>
            <w:r w:rsidRPr="003C022A">
              <w:rPr>
                <w:sz w:val="20"/>
                <w:lang w:val="en-US"/>
              </w:rPr>
              <w:t>0</w:t>
            </w:r>
            <w:ins w:id="522" w:author="Author">
              <w:r w:rsidR="00E1638A">
                <w:rPr>
                  <w:sz w:val="20"/>
                  <w:lang w:val="en-US"/>
                </w:rPr>
                <w:t>3</w:t>
              </w:r>
            </w:ins>
            <w:r w:rsidRPr="003C022A">
              <w:rPr>
                <w:sz w:val="20"/>
                <w:lang w:val="en-US"/>
              </w:rPr>
              <w:t>0</w:t>
            </w:r>
            <w:r>
              <w:rPr>
                <w:sz w:val="20"/>
                <w:lang w:val="en-US"/>
              </w:rPr>
              <w:t>)</w:t>
            </w:r>
            <w:r w:rsidRPr="003C022A">
              <w:rPr>
                <w:sz w:val="20"/>
                <w:lang w:val="en-US"/>
              </w:rPr>
              <w:t xml:space="preserve"> subject to matching adjustment, for </w:t>
            </w:r>
            <w:r w:rsidRPr="003C022A" w:rsidDel="00AF1D04">
              <w:rPr>
                <w:sz w:val="20"/>
                <w:lang w:val="en-US"/>
              </w:rPr>
              <w:t>H</w:t>
            </w:r>
            <w:r w:rsidRPr="003C022A">
              <w:rPr>
                <w:sz w:val="20"/>
                <w:lang w:val="en-US"/>
              </w:rPr>
              <w:t>ealth similar to life insurance</w:t>
            </w:r>
          </w:p>
        </w:tc>
      </w:tr>
      <w:tr w:rsidR="00B16F9F" w:rsidRPr="003C022A" w:rsidTr="00440FD2">
        <w:trPr>
          <w:trHeight w:val="553"/>
        </w:trPr>
        <w:tc>
          <w:tcPr>
            <w:tcW w:w="2352" w:type="dxa"/>
            <w:tcBorders>
              <w:top w:val="single" w:sz="4" w:space="0" w:color="auto"/>
              <w:left w:val="single" w:sz="4" w:space="0" w:color="auto"/>
              <w:bottom w:val="single" w:sz="4" w:space="0" w:color="auto"/>
              <w:right w:val="single" w:sz="4" w:space="0" w:color="auto"/>
            </w:tcBorders>
            <w:shd w:val="clear" w:color="000000" w:fill="FFFFFF"/>
          </w:tcPr>
          <w:p w:rsidR="00B16F9F" w:rsidRPr="003C022A" w:rsidRDefault="00B16F9F" w:rsidP="00634CF3">
            <w:pPr>
              <w:rPr>
                <w:sz w:val="20"/>
              </w:rPr>
            </w:pPr>
            <w:r w:rsidRPr="003C022A">
              <w:rPr>
                <w:sz w:val="20"/>
              </w:rPr>
              <w:t>C0020, C0030, C0060, C0090, C0100, C0160, C0190, C0200/R03</w:t>
            </w:r>
            <w:del w:id="523" w:author="Author">
              <w:r w:rsidRPr="003C022A" w:rsidDel="00634CF3">
                <w:rPr>
                  <w:sz w:val="20"/>
                </w:rPr>
                <w:delText>8</w:delText>
              </w:r>
            </w:del>
            <w:ins w:id="524" w:author="Author">
              <w:r>
                <w:rPr>
                  <w:sz w:val="20"/>
                </w:rPr>
                <w:t>6</w:t>
              </w:r>
            </w:ins>
            <w:r w:rsidRPr="003C022A">
              <w:rPr>
                <w:sz w:val="20"/>
              </w:rPr>
              <w:t>0</w:t>
            </w:r>
          </w:p>
        </w:tc>
        <w:tc>
          <w:tcPr>
            <w:tcW w:w="2898" w:type="dxa"/>
            <w:tcBorders>
              <w:top w:val="single" w:sz="4" w:space="0" w:color="auto"/>
              <w:left w:val="nil"/>
              <w:bottom w:val="single" w:sz="4" w:space="0" w:color="auto"/>
              <w:right w:val="single" w:sz="4" w:space="0" w:color="auto"/>
            </w:tcBorders>
            <w:shd w:val="clear" w:color="000000" w:fill="FFFFFF"/>
          </w:tcPr>
          <w:p w:rsidR="00B16F9F" w:rsidRPr="003C022A" w:rsidDel="001F1BFA" w:rsidRDefault="00B16F9F" w:rsidP="00634CF3">
            <w:pPr>
              <w:rPr>
                <w:sz w:val="20"/>
                <w:lang w:val="en-US"/>
              </w:rPr>
            </w:pPr>
            <w:ins w:id="525" w:author="Author">
              <w:r w:rsidRPr="003C022A">
                <w:rPr>
                  <w:sz w:val="20"/>
                  <w:lang w:val="en-US"/>
                </w:rPr>
                <w:t>T</w:t>
              </w:r>
              <w:r>
                <w:rPr>
                  <w:sz w:val="20"/>
                  <w:lang w:val="en-US"/>
                </w:rPr>
                <w:t>echnical provisions</w:t>
              </w:r>
              <w:r w:rsidRPr="003C022A">
                <w:rPr>
                  <w:sz w:val="20"/>
                  <w:lang w:val="en-US"/>
                </w:rPr>
                <w:t xml:space="preserve"> </w:t>
              </w:r>
            </w:ins>
            <w:del w:id="526" w:author="Author">
              <w:r w:rsidRPr="003C022A" w:rsidDel="00634CF3">
                <w:rPr>
                  <w:sz w:val="20"/>
                  <w:lang w:val="en-US"/>
                </w:rPr>
                <w:delText xml:space="preserve">Best Estimate </w:delText>
              </w:r>
            </w:del>
            <w:r w:rsidRPr="003C022A">
              <w:rPr>
                <w:sz w:val="20"/>
                <w:lang w:val="en-US"/>
              </w:rPr>
              <w:t xml:space="preserve">without </w:t>
            </w:r>
            <w:ins w:id="527" w:author="Author">
              <w:r w:rsidRPr="00634CF3">
                <w:rPr>
                  <w:sz w:val="20"/>
                  <w:lang w:val="en-US"/>
                </w:rPr>
                <w:t>matching adjustment and without all the others</w:t>
              </w:r>
              <w:r w:rsidRPr="00634CF3" w:rsidDel="00634CF3">
                <w:rPr>
                  <w:sz w:val="20"/>
                  <w:lang w:val="en-US"/>
                </w:rPr>
                <w:t xml:space="preserve"> </w:t>
              </w:r>
            </w:ins>
            <w:del w:id="528" w:author="Author">
              <w:r w:rsidRPr="003C022A" w:rsidDel="00634CF3">
                <w:rPr>
                  <w:sz w:val="20"/>
                  <w:lang w:val="en-US"/>
                </w:rPr>
                <w:delText>matching adjustment</w:delText>
              </w:r>
            </w:del>
          </w:p>
        </w:tc>
        <w:tc>
          <w:tcPr>
            <w:tcW w:w="4619" w:type="dxa"/>
            <w:gridSpan w:val="2"/>
            <w:tcBorders>
              <w:top w:val="single" w:sz="4" w:space="0" w:color="auto"/>
              <w:left w:val="nil"/>
              <w:bottom w:val="single" w:sz="4" w:space="0" w:color="auto"/>
              <w:right w:val="single" w:sz="4" w:space="0" w:color="auto"/>
            </w:tcBorders>
            <w:shd w:val="clear" w:color="000000" w:fill="FFFFFF"/>
          </w:tcPr>
          <w:p w:rsidR="00B16F9F" w:rsidRPr="003C022A" w:rsidRDefault="00B16F9F" w:rsidP="00181C1B">
            <w:pPr>
              <w:rPr>
                <w:sz w:val="20"/>
                <w:lang w:val="en-US"/>
              </w:rPr>
            </w:pPr>
            <w:r>
              <w:rPr>
                <w:sz w:val="20"/>
                <w:lang w:val="en-US"/>
              </w:rPr>
              <w:t>A</w:t>
            </w:r>
            <w:r w:rsidRPr="003C022A">
              <w:rPr>
                <w:sz w:val="20"/>
                <w:lang w:val="en-US"/>
              </w:rPr>
              <w:t xml:space="preserve">mount of </w:t>
            </w:r>
            <w:ins w:id="529" w:author="Author">
              <w:r>
                <w:rPr>
                  <w:sz w:val="20"/>
                  <w:lang w:val="en-US"/>
                </w:rPr>
                <w:t>technical provisions</w:t>
              </w:r>
              <w:r w:rsidRPr="003C022A">
                <w:rPr>
                  <w:sz w:val="20"/>
                  <w:lang w:val="en-US"/>
                </w:rPr>
                <w:t xml:space="preserve"> </w:t>
              </w:r>
            </w:ins>
            <w:del w:id="530" w:author="Author">
              <w:r w:rsidRPr="003C022A" w:rsidDel="001D6A86">
                <w:rPr>
                  <w:sz w:val="20"/>
                  <w:lang w:val="en-US"/>
                </w:rPr>
                <w:delText xml:space="preserve">the best estimate </w:delText>
              </w:r>
            </w:del>
            <w:r w:rsidRPr="003C022A">
              <w:rPr>
                <w:sz w:val="20"/>
                <w:lang w:val="en-US"/>
              </w:rPr>
              <w:t xml:space="preserve">where the matching adjustment has been applied calculated without matching adjustment, for each LoB. </w:t>
            </w:r>
          </w:p>
          <w:p w:rsidR="00B16F9F" w:rsidRPr="003C022A" w:rsidRDefault="00B16F9F" w:rsidP="00181C1B">
            <w:pPr>
              <w:rPr>
                <w:sz w:val="20"/>
                <w:lang w:val="en-US"/>
              </w:rPr>
            </w:pPr>
          </w:p>
          <w:p w:rsidR="00B16F9F" w:rsidRPr="003C022A" w:rsidRDefault="00B16F9F" w:rsidP="00181C1B">
            <w:pPr>
              <w:rPr>
                <w:sz w:val="20"/>
                <w:lang w:val="en-US"/>
              </w:rPr>
            </w:pPr>
            <w:r w:rsidRPr="003C022A">
              <w:rPr>
                <w:sz w:val="20"/>
                <w:lang w:val="en-US"/>
              </w:rPr>
              <w:t>In the cases where the same technical provisions were also subject to the transitional on technical provisions, the amount reported in this item shall reflect the value with neither the matching adjustment nor the transitional on technical provisions.</w:t>
            </w:r>
          </w:p>
        </w:tc>
      </w:tr>
      <w:tr w:rsidR="00B16F9F" w:rsidRPr="003C022A" w:rsidTr="00440FD2">
        <w:trPr>
          <w:trHeight w:val="553"/>
        </w:trPr>
        <w:tc>
          <w:tcPr>
            <w:tcW w:w="2352" w:type="dxa"/>
            <w:tcBorders>
              <w:top w:val="single" w:sz="4" w:space="0" w:color="auto"/>
              <w:left w:val="single" w:sz="4" w:space="0" w:color="auto"/>
              <w:bottom w:val="single" w:sz="4" w:space="0" w:color="auto"/>
              <w:right w:val="single" w:sz="4" w:space="0" w:color="auto"/>
            </w:tcBorders>
            <w:shd w:val="clear" w:color="000000" w:fill="FFFFFF"/>
          </w:tcPr>
          <w:p w:rsidR="00B16F9F" w:rsidRPr="003C022A" w:rsidRDefault="00B16F9F" w:rsidP="00181C1B">
            <w:pPr>
              <w:rPr>
                <w:sz w:val="20"/>
              </w:rPr>
            </w:pPr>
            <w:r w:rsidRPr="003C022A">
              <w:rPr>
                <w:sz w:val="20"/>
              </w:rPr>
              <w:t>C0150/R03</w:t>
            </w:r>
            <w:ins w:id="531" w:author="Author">
              <w:r>
                <w:rPr>
                  <w:sz w:val="20"/>
                </w:rPr>
                <w:t>6</w:t>
              </w:r>
            </w:ins>
            <w:del w:id="532" w:author="Author">
              <w:r w:rsidRPr="003C022A" w:rsidDel="00634CF3">
                <w:rPr>
                  <w:sz w:val="20"/>
                </w:rPr>
                <w:delText>8</w:delText>
              </w:r>
            </w:del>
            <w:r w:rsidRPr="003C022A">
              <w:rPr>
                <w:sz w:val="20"/>
              </w:rPr>
              <w:t>0</w:t>
            </w:r>
          </w:p>
        </w:tc>
        <w:tc>
          <w:tcPr>
            <w:tcW w:w="2898" w:type="dxa"/>
            <w:tcBorders>
              <w:top w:val="single" w:sz="4" w:space="0" w:color="auto"/>
              <w:left w:val="nil"/>
              <w:bottom w:val="single" w:sz="4" w:space="0" w:color="auto"/>
              <w:right w:val="single" w:sz="4" w:space="0" w:color="auto"/>
            </w:tcBorders>
            <w:shd w:val="clear" w:color="000000" w:fill="FFFFFF"/>
          </w:tcPr>
          <w:p w:rsidR="00B16F9F" w:rsidRPr="003C022A" w:rsidDel="001F1BFA" w:rsidRDefault="00B16F9F" w:rsidP="00181C1B">
            <w:pPr>
              <w:rPr>
                <w:sz w:val="20"/>
                <w:lang w:val="en-US"/>
              </w:rPr>
            </w:pPr>
            <w:ins w:id="533" w:author="Author">
              <w:r w:rsidRPr="003C022A">
                <w:rPr>
                  <w:sz w:val="20"/>
                  <w:lang w:val="en-US"/>
                </w:rPr>
                <w:t>T</w:t>
              </w:r>
              <w:r>
                <w:rPr>
                  <w:sz w:val="20"/>
                  <w:lang w:val="en-US"/>
                </w:rPr>
                <w:t>echnical provisions</w:t>
              </w:r>
              <w:r w:rsidRPr="003C022A">
                <w:rPr>
                  <w:sz w:val="20"/>
                  <w:lang w:val="en-US"/>
                </w:rPr>
                <w:t xml:space="preserve"> </w:t>
              </w:r>
            </w:ins>
            <w:del w:id="534" w:author="Author">
              <w:r w:rsidRPr="003C022A" w:rsidDel="00634CF3">
                <w:rPr>
                  <w:sz w:val="20"/>
                  <w:lang w:val="en-US"/>
                </w:rPr>
                <w:delText xml:space="preserve">Best Estimate </w:delText>
              </w:r>
            </w:del>
            <w:r w:rsidRPr="003C022A">
              <w:rPr>
                <w:sz w:val="20"/>
                <w:lang w:val="en-US"/>
              </w:rPr>
              <w:t xml:space="preserve">without </w:t>
            </w:r>
            <w:ins w:id="535" w:author="Author">
              <w:r w:rsidRPr="00634CF3">
                <w:rPr>
                  <w:sz w:val="20"/>
                  <w:lang w:val="en-US"/>
                </w:rPr>
                <w:t>matching adjustment and without all the others</w:t>
              </w:r>
              <w:r w:rsidRPr="00634CF3" w:rsidDel="00634CF3">
                <w:rPr>
                  <w:sz w:val="20"/>
                  <w:lang w:val="en-US"/>
                </w:rPr>
                <w:t xml:space="preserve"> </w:t>
              </w:r>
            </w:ins>
            <w:del w:id="536" w:author="Author">
              <w:r w:rsidRPr="003C022A" w:rsidDel="00634CF3">
                <w:rPr>
                  <w:sz w:val="20"/>
                  <w:lang w:val="en-US"/>
                </w:rPr>
                <w:delText xml:space="preserve">matching adjustment </w:delText>
              </w:r>
            </w:del>
            <w:r w:rsidRPr="003C022A">
              <w:rPr>
                <w:sz w:val="20"/>
                <w:lang w:val="en-US"/>
              </w:rPr>
              <w:t xml:space="preserve">-  Total (Life other than health insurance, </w:t>
            </w:r>
            <w:del w:id="537" w:author="Author">
              <w:r w:rsidRPr="003C022A" w:rsidDel="00D7489A">
                <w:rPr>
                  <w:sz w:val="20"/>
                  <w:lang w:val="en-US"/>
                </w:rPr>
                <w:delText>incl.</w:delText>
              </w:r>
            </w:del>
            <w:ins w:id="538" w:author="Author">
              <w:r>
                <w:rPr>
                  <w:sz w:val="20"/>
                  <w:lang w:val="en-US"/>
                </w:rPr>
                <w:t>including</w:t>
              </w:r>
            </w:ins>
            <w:r w:rsidRPr="003C022A">
              <w:rPr>
                <w:sz w:val="20"/>
                <w:lang w:val="en-US"/>
              </w:rPr>
              <w:t xml:space="preserve"> Unit-Linked)</w:t>
            </w:r>
          </w:p>
        </w:tc>
        <w:tc>
          <w:tcPr>
            <w:tcW w:w="4619" w:type="dxa"/>
            <w:gridSpan w:val="2"/>
            <w:tcBorders>
              <w:top w:val="single" w:sz="4" w:space="0" w:color="auto"/>
              <w:left w:val="nil"/>
              <w:bottom w:val="single" w:sz="4" w:space="0" w:color="auto"/>
              <w:right w:val="single" w:sz="4" w:space="0" w:color="auto"/>
            </w:tcBorders>
            <w:shd w:val="clear" w:color="000000" w:fill="FFFFFF"/>
          </w:tcPr>
          <w:p w:rsidR="00B16F9F" w:rsidRPr="003C022A" w:rsidRDefault="00B16F9F" w:rsidP="00181C1B">
            <w:pPr>
              <w:rPr>
                <w:sz w:val="20"/>
                <w:lang w:val="en-US"/>
              </w:rPr>
            </w:pPr>
            <w:r>
              <w:rPr>
                <w:sz w:val="20"/>
                <w:lang w:val="en-US"/>
              </w:rPr>
              <w:t xml:space="preserve">Total </w:t>
            </w:r>
            <w:r w:rsidRPr="003C022A">
              <w:rPr>
                <w:sz w:val="20"/>
                <w:lang w:val="en-US"/>
              </w:rPr>
              <w:t xml:space="preserve">amount of </w:t>
            </w:r>
            <w:ins w:id="539" w:author="Author">
              <w:r>
                <w:rPr>
                  <w:sz w:val="20"/>
                  <w:lang w:val="en-US"/>
                </w:rPr>
                <w:t>technical provisions</w:t>
              </w:r>
              <w:r w:rsidRPr="003C022A">
                <w:rPr>
                  <w:sz w:val="20"/>
                  <w:lang w:val="en-US"/>
                </w:rPr>
                <w:t xml:space="preserve"> </w:t>
              </w:r>
            </w:ins>
            <w:del w:id="540" w:author="Author">
              <w:r w:rsidRPr="003C022A" w:rsidDel="001D6A86">
                <w:rPr>
                  <w:sz w:val="20"/>
                  <w:lang w:val="en-US"/>
                </w:rPr>
                <w:delText xml:space="preserve">the best estimate </w:delText>
              </w:r>
            </w:del>
            <w:r w:rsidRPr="003C022A">
              <w:rPr>
                <w:sz w:val="20"/>
                <w:lang w:val="en-US"/>
              </w:rPr>
              <w:t xml:space="preserve">where the matching adjustment has been applied calculated without matching adjustment, for Life other than health insurance, </w:t>
            </w:r>
            <w:del w:id="541" w:author="Author">
              <w:r w:rsidRPr="003C022A" w:rsidDel="00D7489A">
                <w:rPr>
                  <w:sz w:val="20"/>
                  <w:lang w:val="en-US"/>
                </w:rPr>
                <w:delText>incl.</w:delText>
              </w:r>
            </w:del>
            <w:ins w:id="542" w:author="Author">
              <w:r>
                <w:rPr>
                  <w:sz w:val="20"/>
                  <w:lang w:val="en-US"/>
                </w:rPr>
                <w:t>including</w:t>
              </w:r>
            </w:ins>
            <w:r w:rsidRPr="003C022A">
              <w:rPr>
                <w:sz w:val="20"/>
                <w:lang w:val="en-US"/>
              </w:rPr>
              <w:t xml:space="preserve"> Unit-Linked. </w:t>
            </w:r>
          </w:p>
          <w:p w:rsidR="00B16F9F" w:rsidRPr="003C022A" w:rsidRDefault="00B16F9F" w:rsidP="00181C1B">
            <w:pPr>
              <w:rPr>
                <w:sz w:val="20"/>
                <w:lang w:val="en-US"/>
              </w:rPr>
            </w:pPr>
          </w:p>
          <w:p w:rsidR="00B16F9F" w:rsidRPr="005236A5" w:rsidRDefault="00B16F9F">
            <w:pPr>
              <w:rPr>
                <w:sz w:val="20"/>
                <w:lang w:val="en-US"/>
              </w:rPr>
            </w:pPr>
            <w:r w:rsidRPr="003C022A">
              <w:rPr>
                <w:sz w:val="20"/>
                <w:lang w:val="en-US"/>
              </w:rPr>
              <w:t>In the cases where the same technical provisions were also subject to the transitional on technical provisions, the amount reported in this item shall reflect the value with neither the matching adjustment nor the transitional on technical provisions.</w:t>
            </w:r>
          </w:p>
        </w:tc>
      </w:tr>
      <w:tr w:rsidR="00B16F9F" w:rsidRPr="003C022A" w:rsidTr="00440FD2">
        <w:trPr>
          <w:trHeight w:val="553"/>
        </w:trPr>
        <w:tc>
          <w:tcPr>
            <w:tcW w:w="2352" w:type="dxa"/>
            <w:tcBorders>
              <w:top w:val="single" w:sz="4" w:space="0" w:color="auto"/>
              <w:left w:val="single" w:sz="4" w:space="0" w:color="auto"/>
              <w:bottom w:val="single" w:sz="4" w:space="0" w:color="auto"/>
              <w:right w:val="single" w:sz="4" w:space="0" w:color="auto"/>
            </w:tcBorders>
            <w:shd w:val="clear" w:color="000000" w:fill="FFFFFF"/>
          </w:tcPr>
          <w:p w:rsidR="00B16F9F" w:rsidRPr="003C022A" w:rsidDel="00350C22" w:rsidRDefault="00B16F9F" w:rsidP="00181C1B">
            <w:pPr>
              <w:rPr>
                <w:sz w:val="20"/>
              </w:rPr>
            </w:pPr>
            <w:r w:rsidRPr="003C022A">
              <w:rPr>
                <w:sz w:val="20"/>
              </w:rPr>
              <w:t>C0210/R03</w:t>
            </w:r>
            <w:ins w:id="543" w:author="Author">
              <w:r>
                <w:rPr>
                  <w:sz w:val="20"/>
                </w:rPr>
                <w:t>6</w:t>
              </w:r>
            </w:ins>
            <w:del w:id="544" w:author="Author">
              <w:r w:rsidRPr="003C022A" w:rsidDel="00634CF3">
                <w:rPr>
                  <w:sz w:val="20"/>
                </w:rPr>
                <w:delText>8</w:delText>
              </w:r>
            </w:del>
            <w:r w:rsidRPr="003C022A">
              <w:rPr>
                <w:sz w:val="20"/>
              </w:rPr>
              <w:t>0</w:t>
            </w:r>
          </w:p>
        </w:tc>
        <w:tc>
          <w:tcPr>
            <w:tcW w:w="2898" w:type="dxa"/>
            <w:tcBorders>
              <w:top w:val="single" w:sz="4" w:space="0" w:color="auto"/>
              <w:left w:val="nil"/>
              <w:bottom w:val="single" w:sz="4" w:space="0" w:color="auto"/>
              <w:right w:val="single" w:sz="4" w:space="0" w:color="auto"/>
            </w:tcBorders>
            <w:shd w:val="clear" w:color="000000" w:fill="FFFFFF"/>
          </w:tcPr>
          <w:p w:rsidR="00B16F9F" w:rsidRPr="003C022A" w:rsidDel="001F1BFA" w:rsidRDefault="00B16F9F" w:rsidP="00634CF3">
            <w:pPr>
              <w:rPr>
                <w:sz w:val="20"/>
                <w:lang w:val="en-US"/>
              </w:rPr>
            </w:pPr>
            <w:ins w:id="545" w:author="Author">
              <w:r w:rsidRPr="003C022A">
                <w:rPr>
                  <w:sz w:val="20"/>
                  <w:lang w:val="en-US"/>
                </w:rPr>
                <w:t>T</w:t>
              </w:r>
              <w:r>
                <w:rPr>
                  <w:sz w:val="20"/>
                  <w:lang w:val="en-US"/>
                </w:rPr>
                <w:t>echnical provisions</w:t>
              </w:r>
              <w:r w:rsidRPr="003C022A">
                <w:rPr>
                  <w:sz w:val="20"/>
                  <w:lang w:val="en-US"/>
                </w:rPr>
                <w:t xml:space="preserve"> </w:t>
              </w:r>
            </w:ins>
            <w:del w:id="546" w:author="Author">
              <w:r w:rsidRPr="003C022A" w:rsidDel="00634CF3">
                <w:rPr>
                  <w:sz w:val="20"/>
                  <w:lang w:val="en-US"/>
                </w:rPr>
                <w:delText xml:space="preserve">Best Estimate </w:delText>
              </w:r>
            </w:del>
            <w:r w:rsidRPr="003C022A">
              <w:rPr>
                <w:sz w:val="20"/>
                <w:lang w:val="en-US"/>
              </w:rPr>
              <w:t xml:space="preserve">without </w:t>
            </w:r>
            <w:ins w:id="547" w:author="Author">
              <w:r w:rsidRPr="00634CF3">
                <w:rPr>
                  <w:sz w:val="20"/>
                  <w:lang w:val="en-US"/>
                </w:rPr>
                <w:t xml:space="preserve">matching adjustment and without all the others </w:t>
              </w:r>
            </w:ins>
            <w:del w:id="548" w:author="Author">
              <w:r w:rsidRPr="003C022A" w:rsidDel="00634CF3">
                <w:rPr>
                  <w:sz w:val="20"/>
                  <w:lang w:val="en-US"/>
                </w:rPr>
                <w:delText xml:space="preserve">matching adjustment </w:delText>
              </w:r>
            </w:del>
            <w:r w:rsidRPr="003C022A">
              <w:rPr>
                <w:sz w:val="20"/>
                <w:lang w:val="en-US"/>
              </w:rPr>
              <w:t xml:space="preserve">- </w:t>
            </w:r>
            <w:r w:rsidRPr="003C022A" w:rsidDel="00AF1D04">
              <w:rPr>
                <w:sz w:val="20"/>
                <w:lang w:val="en-US"/>
              </w:rPr>
              <w:t xml:space="preserve"> Total (Health similar to life insurance)</w:t>
            </w:r>
          </w:p>
        </w:tc>
        <w:tc>
          <w:tcPr>
            <w:tcW w:w="4619" w:type="dxa"/>
            <w:gridSpan w:val="2"/>
            <w:tcBorders>
              <w:top w:val="single" w:sz="4" w:space="0" w:color="auto"/>
              <w:left w:val="nil"/>
              <w:bottom w:val="single" w:sz="4" w:space="0" w:color="auto"/>
              <w:right w:val="single" w:sz="4" w:space="0" w:color="auto"/>
            </w:tcBorders>
            <w:shd w:val="clear" w:color="000000" w:fill="FFFFFF"/>
          </w:tcPr>
          <w:p w:rsidR="00B16F9F" w:rsidRPr="003C022A" w:rsidRDefault="00B16F9F" w:rsidP="00181C1B">
            <w:pPr>
              <w:rPr>
                <w:sz w:val="20"/>
                <w:lang w:val="en-US"/>
              </w:rPr>
            </w:pPr>
            <w:r>
              <w:rPr>
                <w:sz w:val="20"/>
                <w:lang w:val="en-US"/>
              </w:rPr>
              <w:t>Total</w:t>
            </w:r>
            <w:r w:rsidRPr="003C022A">
              <w:rPr>
                <w:sz w:val="20"/>
                <w:lang w:val="en-US"/>
              </w:rPr>
              <w:t xml:space="preserve"> amount of </w:t>
            </w:r>
            <w:ins w:id="549" w:author="Author">
              <w:r>
                <w:rPr>
                  <w:sz w:val="20"/>
                  <w:lang w:val="en-US"/>
                </w:rPr>
                <w:t>technical provisions</w:t>
              </w:r>
              <w:r w:rsidRPr="003C022A">
                <w:rPr>
                  <w:sz w:val="20"/>
                  <w:lang w:val="en-US"/>
                </w:rPr>
                <w:t xml:space="preserve"> </w:t>
              </w:r>
            </w:ins>
            <w:del w:id="550" w:author="Author">
              <w:r w:rsidRPr="003C022A" w:rsidDel="001D6A86">
                <w:rPr>
                  <w:sz w:val="20"/>
                  <w:lang w:val="en-US"/>
                </w:rPr>
                <w:delText xml:space="preserve">the best estimate </w:delText>
              </w:r>
            </w:del>
            <w:r w:rsidRPr="003C022A">
              <w:rPr>
                <w:sz w:val="20"/>
                <w:lang w:val="en-US"/>
              </w:rPr>
              <w:t xml:space="preserve">where the matching adjustment has been applied calculated without matching adjustment, for </w:t>
            </w:r>
            <w:r w:rsidRPr="003C022A" w:rsidDel="00AF1D04">
              <w:rPr>
                <w:sz w:val="20"/>
                <w:lang w:val="en-US"/>
              </w:rPr>
              <w:t>H</w:t>
            </w:r>
            <w:r w:rsidRPr="003C022A">
              <w:rPr>
                <w:sz w:val="20"/>
                <w:lang w:val="en-US"/>
              </w:rPr>
              <w:t xml:space="preserve">ealth similar to life insurance. </w:t>
            </w:r>
          </w:p>
          <w:p w:rsidR="00B16F9F" w:rsidRPr="003C022A" w:rsidRDefault="00B16F9F" w:rsidP="00181C1B">
            <w:pPr>
              <w:rPr>
                <w:sz w:val="20"/>
                <w:lang w:val="en-US"/>
              </w:rPr>
            </w:pPr>
          </w:p>
          <w:p w:rsidR="00B16F9F" w:rsidRPr="003C022A" w:rsidDel="00AF1D04" w:rsidRDefault="00B16F9F">
            <w:pPr>
              <w:rPr>
                <w:sz w:val="20"/>
                <w:lang w:val="en-US"/>
              </w:rPr>
            </w:pPr>
            <w:r w:rsidRPr="003C022A">
              <w:rPr>
                <w:sz w:val="20"/>
                <w:lang w:val="en-US"/>
              </w:rPr>
              <w:t>In the cases where the same technical provisions were also subject to the transitional on technical provisions, the amount reported in this item shall reflect the value with neither the matching adjustment nor the transitional on technical provisions.</w:t>
            </w:r>
          </w:p>
        </w:tc>
      </w:tr>
      <w:tr w:rsidR="00B16F9F" w:rsidRPr="003C022A" w:rsidTr="00440FD2">
        <w:trPr>
          <w:trHeight w:val="553"/>
        </w:trPr>
        <w:tc>
          <w:tcPr>
            <w:tcW w:w="2352" w:type="dxa"/>
            <w:tcBorders>
              <w:top w:val="single" w:sz="4" w:space="0" w:color="auto"/>
              <w:left w:val="single" w:sz="4" w:space="0" w:color="auto"/>
              <w:bottom w:val="single" w:sz="4" w:space="0" w:color="auto"/>
              <w:right w:val="single" w:sz="4" w:space="0" w:color="auto"/>
            </w:tcBorders>
            <w:shd w:val="clear" w:color="000000" w:fill="FFFFFF"/>
          </w:tcPr>
          <w:p w:rsidR="00B16F9F" w:rsidRPr="003C022A" w:rsidRDefault="00B16F9F" w:rsidP="00181C1B">
            <w:pPr>
              <w:rPr>
                <w:sz w:val="20"/>
              </w:rPr>
            </w:pPr>
            <w:del w:id="551" w:author="Author">
              <w:r w:rsidRPr="003C022A" w:rsidDel="00634CF3">
                <w:rPr>
                  <w:sz w:val="20"/>
                </w:rPr>
                <w:delText>C0020, C0030, C0060, C0090, C0100, C0160, C0190, C0200/R0390</w:delText>
              </w:r>
            </w:del>
          </w:p>
        </w:tc>
        <w:tc>
          <w:tcPr>
            <w:tcW w:w="2898" w:type="dxa"/>
            <w:tcBorders>
              <w:top w:val="single" w:sz="4" w:space="0" w:color="auto"/>
              <w:left w:val="nil"/>
              <w:bottom w:val="single" w:sz="4" w:space="0" w:color="auto"/>
              <w:right w:val="single" w:sz="4" w:space="0" w:color="auto"/>
            </w:tcBorders>
            <w:shd w:val="clear" w:color="000000" w:fill="FFFFFF"/>
          </w:tcPr>
          <w:p w:rsidR="00B16F9F" w:rsidRPr="003C022A" w:rsidDel="001F1BFA" w:rsidRDefault="00B16F9F" w:rsidP="00181C1B">
            <w:pPr>
              <w:rPr>
                <w:sz w:val="20"/>
                <w:lang w:val="en-US"/>
              </w:rPr>
            </w:pPr>
            <w:del w:id="552" w:author="Author">
              <w:r w:rsidRPr="003C022A" w:rsidDel="00634CF3">
                <w:rPr>
                  <w:sz w:val="20"/>
                  <w:lang w:val="en-US"/>
                </w:rPr>
                <w:delText>Risk Margin without matching adjustment</w:delText>
              </w:r>
            </w:del>
          </w:p>
        </w:tc>
        <w:tc>
          <w:tcPr>
            <w:tcW w:w="4619" w:type="dxa"/>
            <w:gridSpan w:val="2"/>
            <w:tcBorders>
              <w:top w:val="single" w:sz="4" w:space="0" w:color="auto"/>
              <w:left w:val="nil"/>
              <w:bottom w:val="single" w:sz="4" w:space="0" w:color="auto"/>
              <w:right w:val="single" w:sz="4" w:space="0" w:color="auto"/>
            </w:tcBorders>
            <w:shd w:val="clear" w:color="000000" w:fill="FFFFFF"/>
          </w:tcPr>
          <w:p w:rsidR="00B16F9F" w:rsidRPr="003C022A" w:rsidDel="00634CF3" w:rsidRDefault="00B16F9F" w:rsidP="00181C1B">
            <w:pPr>
              <w:rPr>
                <w:del w:id="553" w:author="Author"/>
                <w:sz w:val="20"/>
                <w:lang w:val="en-US"/>
              </w:rPr>
            </w:pPr>
            <w:del w:id="554" w:author="Author">
              <w:r w:rsidDel="00634CF3">
                <w:rPr>
                  <w:sz w:val="20"/>
                  <w:lang w:val="en-US"/>
                </w:rPr>
                <w:delText>A</w:delText>
              </w:r>
              <w:r w:rsidRPr="003C022A" w:rsidDel="00634CF3">
                <w:rPr>
                  <w:sz w:val="20"/>
                  <w:lang w:val="en-US"/>
                </w:rPr>
                <w:delText xml:space="preserve">mount of the risk margin where the matching adjustment has been applied calculated without matching adjustment, for each LoB. </w:delText>
              </w:r>
            </w:del>
          </w:p>
          <w:p w:rsidR="00B16F9F" w:rsidRPr="003C022A" w:rsidDel="00634CF3" w:rsidRDefault="00B16F9F" w:rsidP="00181C1B">
            <w:pPr>
              <w:rPr>
                <w:del w:id="555" w:author="Author"/>
                <w:sz w:val="20"/>
                <w:lang w:val="en-US"/>
              </w:rPr>
            </w:pPr>
          </w:p>
          <w:p w:rsidR="00B16F9F" w:rsidRPr="003C022A" w:rsidDel="00634CF3" w:rsidRDefault="00B16F9F" w:rsidP="00181C1B">
            <w:pPr>
              <w:rPr>
                <w:del w:id="556" w:author="Author"/>
                <w:sz w:val="20"/>
                <w:lang w:val="en-US"/>
              </w:rPr>
            </w:pPr>
            <w:del w:id="557" w:author="Author">
              <w:r w:rsidRPr="003C022A" w:rsidDel="00634CF3">
                <w:rPr>
                  <w:sz w:val="20"/>
                  <w:lang w:val="en-US"/>
                </w:rPr>
                <w:delText>In the cases where the same technical provisions were also subject to the transitional on technical provisions, the amount reported in this item shall reflect the value with neither the matching adjustment nor the transitional on technical provisions.</w:delText>
              </w:r>
            </w:del>
          </w:p>
          <w:p w:rsidR="00B16F9F" w:rsidRPr="003C022A" w:rsidRDefault="00B16F9F" w:rsidP="00181C1B">
            <w:pPr>
              <w:rPr>
                <w:sz w:val="20"/>
                <w:lang w:val="en-US"/>
              </w:rPr>
            </w:pPr>
          </w:p>
        </w:tc>
      </w:tr>
      <w:tr w:rsidR="00B16F9F" w:rsidRPr="003C022A" w:rsidTr="00440FD2">
        <w:trPr>
          <w:trHeight w:val="553"/>
        </w:trPr>
        <w:tc>
          <w:tcPr>
            <w:tcW w:w="2352" w:type="dxa"/>
            <w:tcBorders>
              <w:top w:val="single" w:sz="4" w:space="0" w:color="auto"/>
              <w:left w:val="single" w:sz="4" w:space="0" w:color="auto"/>
              <w:bottom w:val="single" w:sz="4" w:space="0" w:color="auto"/>
              <w:right w:val="single" w:sz="4" w:space="0" w:color="auto"/>
            </w:tcBorders>
            <w:shd w:val="clear" w:color="000000" w:fill="FFFFFF"/>
          </w:tcPr>
          <w:p w:rsidR="00B16F9F" w:rsidRPr="003C022A" w:rsidRDefault="00B16F9F" w:rsidP="00181C1B">
            <w:pPr>
              <w:rPr>
                <w:sz w:val="20"/>
              </w:rPr>
            </w:pPr>
            <w:del w:id="558" w:author="Author">
              <w:r w:rsidRPr="003C022A" w:rsidDel="00634CF3">
                <w:rPr>
                  <w:sz w:val="20"/>
                </w:rPr>
                <w:delText>C0150/R0390</w:delText>
              </w:r>
            </w:del>
          </w:p>
        </w:tc>
        <w:tc>
          <w:tcPr>
            <w:tcW w:w="2898" w:type="dxa"/>
            <w:tcBorders>
              <w:top w:val="single" w:sz="4" w:space="0" w:color="auto"/>
              <w:left w:val="nil"/>
              <w:bottom w:val="single" w:sz="4" w:space="0" w:color="auto"/>
              <w:right w:val="single" w:sz="4" w:space="0" w:color="auto"/>
            </w:tcBorders>
            <w:shd w:val="clear" w:color="000000" w:fill="FFFFFF"/>
          </w:tcPr>
          <w:p w:rsidR="00B16F9F" w:rsidRPr="003C022A" w:rsidDel="001F1BFA" w:rsidRDefault="00B16F9F" w:rsidP="00181C1B">
            <w:pPr>
              <w:rPr>
                <w:sz w:val="20"/>
                <w:lang w:val="en-US"/>
              </w:rPr>
            </w:pPr>
            <w:del w:id="559" w:author="Author">
              <w:r w:rsidRPr="003C022A" w:rsidDel="00634CF3">
                <w:rPr>
                  <w:sz w:val="20"/>
                  <w:lang w:val="en-US"/>
                </w:rPr>
                <w:delText>Risk Margin without matching adjustment -  Total (Life other than health insurance, incl. Unit-Linked)</w:delText>
              </w:r>
            </w:del>
          </w:p>
        </w:tc>
        <w:tc>
          <w:tcPr>
            <w:tcW w:w="4619" w:type="dxa"/>
            <w:gridSpan w:val="2"/>
            <w:tcBorders>
              <w:top w:val="single" w:sz="4" w:space="0" w:color="auto"/>
              <w:left w:val="nil"/>
              <w:bottom w:val="single" w:sz="4" w:space="0" w:color="auto"/>
              <w:right w:val="single" w:sz="4" w:space="0" w:color="auto"/>
            </w:tcBorders>
            <w:shd w:val="clear" w:color="000000" w:fill="FFFFFF"/>
          </w:tcPr>
          <w:p w:rsidR="00B16F9F" w:rsidRPr="003C022A" w:rsidDel="00634CF3" w:rsidRDefault="00B16F9F" w:rsidP="00181C1B">
            <w:pPr>
              <w:rPr>
                <w:del w:id="560" w:author="Author"/>
                <w:sz w:val="20"/>
                <w:lang w:val="en-US"/>
              </w:rPr>
            </w:pPr>
            <w:del w:id="561" w:author="Author">
              <w:r w:rsidDel="00634CF3">
                <w:rPr>
                  <w:sz w:val="20"/>
                  <w:lang w:val="en-US"/>
                </w:rPr>
                <w:delText>Total</w:delText>
              </w:r>
              <w:r w:rsidRPr="003C022A" w:rsidDel="00634CF3">
                <w:rPr>
                  <w:sz w:val="20"/>
                  <w:lang w:val="en-US"/>
                </w:rPr>
                <w:delText xml:space="preserve"> amount of the risk margin where the matching adjustment has been applied calculated without matching adjustment, for Life other than health insurance, incl. Unit-Linked. </w:delText>
              </w:r>
            </w:del>
          </w:p>
          <w:p w:rsidR="00B16F9F" w:rsidRPr="003C022A" w:rsidDel="00634CF3" w:rsidRDefault="00B16F9F" w:rsidP="00181C1B">
            <w:pPr>
              <w:rPr>
                <w:del w:id="562" w:author="Author"/>
                <w:sz w:val="20"/>
                <w:lang w:val="en-US"/>
              </w:rPr>
            </w:pPr>
          </w:p>
          <w:p w:rsidR="00B16F9F" w:rsidRPr="005236A5" w:rsidRDefault="00B16F9F">
            <w:pPr>
              <w:rPr>
                <w:sz w:val="20"/>
                <w:lang w:val="en-US"/>
              </w:rPr>
            </w:pPr>
            <w:del w:id="563" w:author="Author">
              <w:r w:rsidRPr="003C022A" w:rsidDel="00634CF3">
                <w:rPr>
                  <w:sz w:val="20"/>
                  <w:lang w:val="en-US"/>
                </w:rPr>
                <w:delText>In the cases where the same technical provisions were also subject to the transitional on technical provisions, the amount reported in this item shall reflect the value with neither the matching adjustment nor the transitional on technical provisions.</w:delText>
              </w:r>
            </w:del>
          </w:p>
        </w:tc>
      </w:tr>
      <w:tr w:rsidR="00B16F9F" w:rsidRPr="003C022A" w:rsidTr="00440FD2">
        <w:trPr>
          <w:trHeight w:val="553"/>
        </w:trPr>
        <w:tc>
          <w:tcPr>
            <w:tcW w:w="2352" w:type="dxa"/>
            <w:tcBorders>
              <w:top w:val="single" w:sz="4" w:space="0" w:color="auto"/>
              <w:left w:val="single" w:sz="4" w:space="0" w:color="auto"/>
              <w:bottom w:val="single" w:sz="4" w:space="0" w:color="auto"/>
              <w:right w:val="single" w:sz="4" w:space="0" w:color="auto"/>
            </w:tcBorders>
            <w:shd w:val="clear" w:color="000000" w:fill="FFFFFF"/>
          </w:tcPr>
          <w:p w:rsidR="00B16F9F" w:rsidRPr="003C022A" w:rsidDel="00350C22" w:rsidRDefault="00B16F9F" w:rsidP="00181C1B">
            <w:pPr>
              <w:rPr>
                <w:sz w:val="20"/>
              </w:rPr>
            </w:pPr>
            <w:del w:id="564" w:author="Author">
              <w:r w:rsidRPr="003C022A" w:rsidDel="00634CF3">
                <w:rPr>
                  <w:sz w:val="20"/>
                </w:rPr>
                <w:delText>C0210/R0390</w:delText>
              </w:r>
            </w:del>
          </w:p>
        </w:tc>
        <w:tc>
          <w:tcPr>
            <w:tcW w:w="2898" w:type="dxa"/>
            <w:tcBorders>
              <w:top w:val="single" w:sz="4" w:space="0" w:color="auto"/>
              <w:left w:val="nil"/>
              <w:bottom w:val="single" w:sz="4" w:space="0" w:color="auto"/>
              <w:right w:val="single" w:sz="4" w:space="0" w:color="auto"/>
            </w:tcBorders>
            <w:shd w:val="clear" w:color="000000" w:fill="FFFFFF"/>
          </w:tcPr>
          <w:p w:rsidR="00B16F9F" w:rsidRPr="003C022A" w:rsidDel="001F1BFA" w:rsidRDefault="00B16F9F" w:rsidP="00181C1B">
            <w:pPr>
              <w:rPr>
                <w:sz w:val="20"/>
                <w:lang w:val="en-US"/>
              </w:rPr>
            </w:pPr>
            <w:del w:id="565" w:author="Author">
              <w:r w:rsidRPr="003C022A" w:rsidDel="00634CF3">
                <w:rPr>
                  <w:sz w:val="20"/>
                  <w:lang w:val="en-US"/>
                </w:rPr>
                <w:delText>Risk Margin without matching adjustment -  Total (Health similar to life insurance)</w:delText>
              </w:r>
            </w:del>
          </w:p>
        </w:tc>
        <w:tc>
          <w:tcPr>
            <w:tcW w:w="4619" w:type="dxa"/>
            <w:gridSpan w:val="2"/>
            <w:tcBorders>
              <w:top w:val="single" w:sz="4" w:space="0" w:color="auto"/>
              <w:left w:val="nil"/>
              <w:bottom w:val="single" w:sz="4" w:space="0" w:color="auto"/>
              <w:right w:val="single" w:sz="4" w:space="0" w:color="auto"/>
            </w:tcBorders>
            <w:shd w:val="clear" w:color="000000" w:fill="FFFFFF"/>
          </w:tcPr>
          <w:p w:rsidR="00B16F9F" w:rsidRPr="003C022A" w:rsidDel="00634CF3" w:rsidRDefault="00B16F9F" w:rsidP="00181C1B">
            <w:pPr>
              <w:rPr>
                <w:del w:id="566" w:author="Author"/>
                <w:sz w:val="20"/>
                <w:lang w:val="en-US"/>
              </w:rPr>
            </w:pPr>
            <w:del w:id="567" w:author="Author">
              <w:r w:rsidDel="00634CF3">
                <w:rPr>
                  <w:sz w:val="20"/>
                  <w:lang w:val="en-US"/>
                </w:rPr>
                <w:delText>Total</w:delText>
              </w:r>
              <w:r w:rsidRPr="003C022A" w:rsidDel="00634CF3">
                <w:rPr>
                  <w:sz w:val="20"/>
                  <w:lang w:val="en-US"/>
                </w:rPr>
                <w:delText xml:space="preserve"> amount of the risk margin where the matching adjustment has been applied calculated without matching adjustment, for Health similar to life insurance. </w:delText>
              </w:r>
            </w:del>
          </w:p>
          <w:p w:rsidR="00B16F9F" w:rsidRPr="003C022A" w:rsidDel="00634CF3" w:rsidRDefault="00B16F9F" w:rsidP="00181C1B">
            <w:pPr>
              <w:rPr>
                <w:del w:id="568" w:author="Author"/>
                <w:sz w:val="20"/>
                <w:lang w:val="en-US"/>
              </w:rPr>
            </w:pPr>
          </w:p>
          <w:p w:rsidR="00B16F9F" w:rsidRPr="003C022A" w:rsidDel="00AF1D04" w:rsidRDefault="00B16F9F" w:rsidP="00181C1B">
            <w:pPr>
              <w:rPr>
                <w:sz w:val="20"/>
                <w:lang w:val="en-US"/>
              </w:rPr>
            </w:pPr>
            <w:del w:id="569" w:author="Author">
              <w:r w:rsidRPr="003C022A" w:rsidDel="00634CF3">
                <w:rPr>
                  <w:sz w:val="20"/>
                  <w:lang w:val="en-US"/>
                </w:rPr>
                <w:delText>In the cases where the same technical provisions were also subject to the transitional on technical provisions, the amount reported in this item shall reflect the value with neither the matching adjustment nor the transitional on technical provisions.</w:delText>
              </w:r>
            </w:del>
          </w:p>
        </w:tc>
      </w:tr>
    </w:tbl>
    <w:p w:rsidR="009E3D28" w:rsidRPr="00440FD2" w:rsidRDefault="009E3D28" w:rsidP="009E3D28">
      <w:pPr>
        <w:rPr>
          <w:sz w:val="20"/>
          <w:lang w:val="en-GB"/>
        </w:rPr>
      </w:pPr>
    </w:p>
    <w:p w:rsidR="009E3D28" w:rsidRPr="00440FD2" w:rsidRDefault="009E3D28" w:rsidP="009E3D28">
      <w:pPr>
        <w:rPr>
          <w:sz w:val="20"/>
          <w:lang w:val="en-GB"/>
        </w:rPr>
      </w:pPr>
    </w:p>
    <w:p w:rsidR="007D6F53" w:rsidRPr="00440FD2" w:rsidRDefault="007D6F53" w:rsidP="007D6F53">
      <w:pPr>
        <w:rPr>
          <w:sz w:val="20"/>
          <w:lang w:val="en-GB"/>
        </w:rPr>
      </w:pPr>
    </w:p>
    <w:p w:rsidR="00CC5D0A" w:rsidRPr="00440FD2" w:rsidRDefault="00CC5D0A" w:rsidP="002A5BF9">
      <w:pPr>
        <w:rPr>
          <w:sz w:val="20"/>
          <w:lang w:val="en-GB"/>
        </w:rPr>
      </w:pPr>
    </w:p>
    <w:p w:rsidR="00CD6270" w:rsidRDefault="00CD6270"/>
    <w:sectPr w:rsidR="00CD6270" w:rsidSect="00257187">
      <w:pgSz w:w="11906" w:h="16838"/>
      <w:pgMar w:top="1417" w:right="1417" w:bottom="1417" w:left="1417" w:header="720" w:footer="720"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BF03B0"/>
    <w:multiLevelType w:val="hybridMultilevel"/>
    <w:tmpl w:val="A18ADB4E"/>
    <w:lvl w:ilvl="0" w:tplc="A6C4365A">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158E11AF"/>
    <w:multiLevelType w:val="hybridMultilevel"/>
    <w:tmpl w:val="65A253F0"/>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2E400EBF"/>
    <w:multiLevelType w:val="hybridMultilevel"/>
    <w:tmpl w:val="DA08E1E2"/>
    <w:lvl w:ilvl="0" w:tplc="D3B0A3D0">
      <w:numFmt w:val="bullet"/>
      <w:lvlText w:val=""/>
      <w:lvlJc w:val="left"/>
      <w:pPr>
        <w:ind w:left="720" w:hanging="360"/>
      </w:pPr>
      <w:rPr>
        <w:rFonts w:ascii="Wingdings" w:eastAsia="Times New Roman" w:hAnsi="Wingding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3A614FA9"/>
    <w:multiLevelType w:val="hybridMultilevel"/>
    <w:tmpl w:val="8BEC5FF6"/>
    <w:lvl w:ilvl="0" w:tplc="0CF462B6">
      <w:start w:val="1"/>
      <w:numFmt w:val="lowerRoman"/>
      <w:lvlText w:val="%1."/>
      <w:lvlJc w:val="right"/>
      <w:pPr>
        <w:ind w:left="720" w:hanging="360"/>
      </w:pPr>
      <w:rPr>
        <w:rFonts w:ascii="Times New Roman" w:hAnsi="Times New Roman" w:hint="default"/>
        <w:b w:val="0"/>
        <w:i w:val="0"/>
        <w:caps w:val="0"/>
        <w:strike w:val="0"/>
        <w:dstrike w:val="0"/>
        <w:vanish w:val="0"/>
        <w:color w:val="auto"/>
        <w:sz w:val="20"/>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3E3702BA"/>
    <w:multiLevelType w:val="hybridMultilevel"/>
    <w:tmpl w:val="AF0A9998"/>
    <w:lvl w:ilvl="0" w:tplc="4E9C3DAE">
      <w:start w:val="1"/>
      <w:numFmt w:val="lowerLetter"/>
      <w:lvlText w:val="%1)"/>
      <w:lvlJc w:val="left"/>
      <w:pPr>
        <w:ind w:left="720" w:hanging="360"/>
      </w:pPr>
      <w:rPr>
        <w:rFonts w:ascii="Times New Roman" w:hAnsi="Times New Roman" w:hint="default"/>
        <w:b w:val="0"/>
        <w:i w:val="0"/>
        <w:caps w:val="0"/>
        <w:strike w:val="0"/>
        <w:dstrike w:val="0"/>
        <w:vanish w:val="0"/>
        <w:color w:val="auto"/>
        <w:sz w:val="20"/>
        <w:szCs w:val="24"/>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606A173A"/>
    <w:multiLevelType w:val="hybridMultilevel"/>
    <w:tmpl w:val="2502448A"/>
    <w:lvl w:ilvl="0" w:tplc="ED067CBE">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60CD5F2A"/>
    <w:multiLevelType w:val="hybridMultilevel"/>
    <w:tmpl w:val="38603E00"/>
    <w:lvl w:ilvl="0" w:tplc="6456A508">
      <w:start w:val="1"/>
      <w:numFmt w:val="lowerLetter"/>
      <w:lvlText w:val="%1)"/>
      <w:lvlJc w:val="left"/>
      <w:pPr>
        <w:ind w:left="720" w:hanging="360"/>
      </w:pPr>
      <w:rPr>
        <w:rFonts w:ascii="Times New Roman" w:hAnsi="Times New Roman" w:hint="default"/>
        <w:b w:val="0"/>
        <w:i w:val="0"/>
        <w:caps w:val="0"/>
        <w:strike w:val="0"/>
        <w:dstrike w:val="0"/>
        <w:vanish w:val="0"/>
        <w:color w:val="auto"/>
        <w:sz w:val="20"/>
        <w:szCs w:val="24"/>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684F65CE"/>
    <w:multiLevelType w:val="hybridMultilevel"/>
    <w:tmpl w:val="E3D87F42"/>
    <w:lvl w:ilvl="0" w:tplc="85661E26">
      <w:start w:val="1"/>
      <w:numFmt w:val="lowerRoman"/>
      <w:lvlText w:val="%1."/>
      <w:lvlJc w:val="right"/>
      <w:pPr>
        <w:ind w:left="720" w:hanging="360"/>
      </w:pPr>
      <w:rPr>
        <w:rFonts w:ascii="Times New Roman" w:hAnsi="Times New Roman" w:hint="default"/>
        <w:b w:val="0"/>
        <w:i w:val="0"/>
        <w:caps w:val="0"/>
        <w:strike w:val="0"/>
        <w:dstrike w:val="0"/>
        <w:vanish w:val="0"/>
        <w:color w:val="auto"/>
        <w:sz w:val="20"/>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5"/>
  </w:num>
  <w:num w:numId="3">
    <w:abstractNumId w:val="4"/>
  </w:num>
  <w:num w:numId="4">
    <w:abstractNumId w:val="1"/>
  </w:num>
  <w:num w:numId="5">
    <w:abstractNumId w:val="7"/>
  </w:num>
  <w:num w:numId="6">
    <w:abstractNumId w:val="0"/>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1304"/>
  <w:hyphenationZone w:val="425"/>
  <w:displayHorizontalDrawingGridEvery w:val="0"/>
  <w:displayVerticalDrawingGridEvery w:val="0"/>
  <w:doNotUseMarginsForDrawingGridOrigin/>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257187"/>
    <w:rsid w:val="00003650"/>
    <w:rsid w:val="00005C3C"/>
    <w:rsid w:val="00017166"/>
    <w:rsid w:val="00024E95"/>
    <w:rsid w:val="000274BE"/>
    <w:rsid w:val="00040C31"/>
    <w:rsid w:val="00056A5E"/>
    <w:rsid w:val="00065E3D"/>
    <w:rsid w:val="000665D2"/>
    <w:rsid w:val="00070B21"/>
    <w:rsid w:val="000723EC"/>
    <w:rsid w:val="00085A46"/>
    <w:rsid w:val="00085D69"/>
    <w:rsid w:val="00090243"/>
    <w:rsid w:val="00092165"/>
    <w:rsid w:val="0009255C"/>
    <w:rsid w:val="00095F1C"/>
    <w:rsid w:val="000973DF"/>
    <w:rsid w:val="000A704A"/>
    <w:rsid w:val="000B263B"/>
    <w:rsid w:val="000B41E1"/>
    <w:rsid w:val="000C0E09"/>
    <w:rsid w:val="000D5B0E"/>
    <w:rsid w:val="000E41BE"/>
    <w:rsid w:val="000E55D6"/>
    <w:rsid w:val="00104F03"/>
    <w:rsid w:val="00123D81"/>
    <w:rsid w:val="00130364"/>
    <w:rsid w:val="00134671"/>
    <w:rsid w:val="00146966"/>
    <w:rsid w:val="001469BF"/>
    <w:rsid w:val="00155A5C"/>
    <w:rsid w:val="00155A65"/>
    <w:rsid w:val="00172243"/>
    <w:rsid w:val="00181C1B"/>
    <w:rsid w:val="0019061B"/>
    <w:rsid w:val="001B5B9E"/>
    <w:rsid w:val="001C3A48"/>
    <w:rsid w:val="001C521F"/>
    <w:rsid w:val="001D0BEE"/>
    <w:rsid w:val="001D14BA"/>
    <w:rsid w:val="001D6A86"/>
    <w:rsid w:val="001E1C1E"/>
    <w:rsid w:val="001E4153"/>
    <w:rsid w:val="001E525B"/>
    <w:rsid w:val="001F1BFA"/>
    <w:rsid w:val="00205CB5"/>
    <w:rsid w:val="00205F6A"/>
    <w:rsid w:val="002244BE"/>
    <w:rsid w:val="00231283"/>
    <w:rsid w:val="00237190"/>
    <w:rsid w:val="00242A1A"/>
    <w:rsid w:val="0024320D"/>
    <w:rsid w:val="002449C0"/>
    <w:rsid w:val="00246967"/>
    <w:rsid w:val="00253DEE"/>
    <w:rsid w:val="00257187"/>
    <w:rsid w:val="00260E1A"/>
    <w:rsid w:val="002638B5"/>
    <w:rsid w:val="00264B9D"/>
    <w:rsid w:val="00267304"/>
    <w:rsid w:val="0028562D"/>
    <w:rsid w:val="00290001"/>
    <w:rsid w:val="0029196E"/>
    <w:rsid w:val="002924A2"/>
    <w:rsid w:val="002A2919"/>
    <w:rsid w:val="002A5BF9"/>
    <w:rsid w:val="002C0207"/>
    <w:rsid w:val="002F199A"/>
    <w:rsid w:val="003150BA"/>
    <w:rsid w:val="003276DF"/>
    <w:rsid w:val="00342157"/>
    <w:rsid w:val="00342A58"/>
    <w:rsid w:val="0035070A"/>
    <w:rsid w:val="00350C22"/>
    <w:rsid w:val="00355847"/>
    <w:rsid w:val="00361508"/>
    <w:rsid w:val="00362F15"/>
    <w:rsid w:val="00375CB8"/>
    <w:rsid w:val="00375E86"/>
    <w:rsid w:val="003809E9"/>
    <w:rsid w:val="003831F6"/>
    <w:rsid w:val="0038381D"/>
    <w:rsid w:val="0039195A"/>
    <w:rsid w:val="00396073"/>
    <w:rsid w:val="003A5168"/>
    <w:rsid w:val="003B44DB"/>
    <w:rsid w:val="003C022A"/>
    <w:rsid w:val="003C2D57"/>
    <w:rsid w:val="003C374E"/>
    <w:rsid w:val="003C4A82"/>
    <w:rsid w:val="003D0E82"/>
    <w:rsid w:val="003E1E94"/>
    <w:rsid w:val="003E2FC3"/>
    <w:rsid w:val="003E332A"/>
    <w:rsid w:val="00437F30"/>
    <w:rsid w:val="00440FD2"/>
    <w:rsid w:val="00441458"/>
    <w:rsid w:val="004527F7"/>
    <w:rsid w:val="00453869"/>
    <w:rsid w:val="00455348"/>
    <w:rsid w:val="00473D42"/>
    <w:rsid w:val="00477ACC"/>
    <w:rsid w:val="00494A23"/>
    <w:rsid w:val="004A0C8B"/>
    <w:rsid w:val="004A69BA"/>
    <w:rsid w:val="004B31CF"/>
    <w:rsid w:val="004C11D9"/>
    <w:rsid w:val="004E665D"/>
    <w:rsid w:val="004E6E9A"/>
    <w:rsid w:val="00501A4B"/>
    <w:rsid w:val="005021E0"/>
    <w:rsid w:val="00503DD7"/>
    <w:rsid w:val="005102C4"/>
    <w:rsid w:val="005236A5"/>
    <w:rsid w:val="00523CBC"/>
    <w:rsid w:val="00534EE8"/>
    <w:rsid w:val="00541D9C"/>
    <w:rsid w:val="00545C13"/>
    <w:rsid w:val="005515F4"/>
    <w:rsid w:val="00556723"/>
    <w:rsid w:val="00561021"/>
    <w:rsid w:val="00562DC5"/>
    <w:rsid w:val="00575FBC"/>
    <w:rsid w:val="00583399"/>
    <w:rsid w:val="00584557"/>
    <w:rsid w:val="005A1057"/>
    <w:rsid w:val="005A41A5"/>
    <w:rsid w:val="005B3846"/>
    <w:rsid w:val="005C010D"/>
    <w:rsid w:val="005C2159"/>
    <w:rsid w:val="005C7636"/>
    <w:rsid w:val="005D1B50"/>
    <w:rsid w:val="005D3166"/>
    <w:rsid w:val="005E4115"/>
    <w:rsid w:val="0060661D"/>
    <w:rsid w:val="006237BF"/>
    <w:rsid w:val="006270B3"/>
    <w:rsid w:val="00634CF3"/>
    <w:rsid w:val="00635EC1"/>
    <w:rsid w:val="00656C1B"/>
    <w:rsid w:val="00666A61"/>
    <w:rsid w:val="00675DDD"/>
    <w:rsid w:val="0068544F"/>
    <w:rsid w:val="0069088C"/>
    <w:rsid w:val="006953D1"/>
    <w:rsid w:val="006A3121"/>
    <w:rsid w:val="006B18FA"/>
    <w:rsid w:val="006C66D8"/>
    <w:rsid w:val="006C7D4E"/>
    <w:rsid w:val="006F368C"/>
    <w:rsid w:val="007100BD"/>
    <w:rsid w:val="00717706"/>
    <w:rsid w:val="007246E9"/>
    <w:rsid w:val="007363F6"/>
    <w:rsid w:val="00747328"/>
    <w:rsid w:val="00747567"/>
    <w:rsid w:val="0077748F"/>
    <w:rsid w:val="00782719"/>
    <w:rsid w:val="007A0B13"/>
    <w:rsid w:val="007A1D18"/>
    <w:rsid w:val="007A4E47"/>
    <w:rsid w:val="007A7639"/>
    <w:rsid w:val="007C10BD"/>
    <w:rsid w:val="007C6F01"/>
    <w:rsid w:val="007D0FC1"/>
    <w:rsid w:val="007D5535"/>
    <w:rsid w:val="007D6F53"/>
    <w:rsid w:val="007E6F64"/>
    <w:rsid w:val="007E7A36"/>
    <w:rsid w:val="00803284"/>
    <w:rsid w:val="008042DC"/>
    <w:rsid w:val="00807E31"/>
    <w:rsid w:val="0081669D"/>
    <w:rsid w:val="00820304"/>
    <w:rsid w:val="00820ADB"/>
    <w:rsid w:val="008212AF"/>
    <w:rsid w:val="008228BA"/>
    <w:rsid w:val="00832A51"/>
    <w:rsid w:val="00840713"/>
    <w:rsid w:val="008679D4"/>
    <w:rsid w:val="00875884"/>
    <w:rsid w:val="00880DA8"/>
    <w:rsid w:val="00880F02"/>
    <w:rsid w:val="008A3A2B"/>
    <w:rsid w:val="008B38CA"/>
    <w:rsid w:val="008B6066"/>
    <w:rsid w:val="008B66B1"/>
    <w:rsid w:val="008C0562"/>
    <w:rsid w:val="008C73F7"/>
    <w:rsid w:val="008E4041"/>
    <w:rsid w:val="008F2CB7"/>
    <w:rsid w:val="00921AD0"/>
    <w:rsid w:val="0092510B"/>
    <w:rsid w:val="0092621D"/>
    <w:rsid w:val="009316A4"/>
    <w:rsid w:val="00933C79"/>
    <w:rsid w:val="00941EAD"/>
    <w:rsid w:val="009451F2"/>
    <w:rsid w:val="00957185"/>
    <w:rsid w:val="00965080"/>
    <w:rsid w:val="00995BB6"/>
    <w:rsid w:val="009A037B"/>
    <w:rsid w:val="009A0863"/>
    <w:rsid w:val="009A6D48"/>
    <w:rsid w:val="009B0C57"/>
    <w:rsid w:val="009B3371"/>
    <w:rsid w:val="009B3A79"/>
    <w:rsid w:val="009B3E08"/>
    <w:rsid w:val="009C4D63"/>
    <w:rsid w:val="009E3D28"/>
    <w:rsid w:val="009F14A3"/>
    <w:rsid w:val="00A05192"/>
    <w:rsid w:val="00A2263E"/>
    <w:rsid w:val="00A259B1"/>
    <w:rsid w:val="00A274D6"/>
    <w:rsid w:val="00A409D2"/>
    <w:rsid w:val="00A54474"/>
    <w:rsid w:val="00A945F4"/>
    <w:rsid w:val="00A9493A"/>
    <w:rsid w:val="00AA3C3F"/>
    <w:rsid w:val="00AB67E4"/>
    <w:rsid w:val="00AC2459"/>
    <w:rsid w:val="00AC25CF"/>
    <w:rsid w:val="00AD0433"/>
    <w:rsid w:val="00AE0584"/>
    <w:rsid w:val="00AF5998"/>
    <w:rsid w:val="00B014DE"/>
    <w:rsid w:val="00B01BF0"/>
    <w:rsid w:val="00B050ED"/>
    <w:rsid w:val="00B16F9F"/>
    <w:rsid w:val="00B2054F"/>
    <w:rsid w:val="00B37751"/>
    <w:rsid w:val="00B43FFA"/>
    <w:rsid w:val="00B45085"/>
    <w:rsid w:val="00B46217"/>
    <w:rsid w:val="00B6109D"/>
    <w:rsid w:val="00B72451"/>
    <w:rsid w:val="00BA7B27"/>
    <w:rsid w:val="00BB453D"/>
    <w:rsid w:val="00BB47F1"/>
    <w:rsid w:val="00BD01C2"/>
    <w:rsid w:val="00BD4783"/>
    <w:rsid w:val="00BE1769"/>
    <w:rsid w:val="00BE2DF8"/>
    <w:rsid w:val="00BE6786"/>
    <w:rsid w:val="00BE7ED3"/>
    <w:rsid w:val="00BF3DBF"/>
    <w:rsid w:val="00C26924"/>
    <w:rsid w:val="00C274F2"/>
    <w:rsid w:val="00C321A4"/>
    <w:rsid w:val="00C464C5"/>
    <w:rsid w:val="00C47B53"/>
    <w:rsid w:val="00C5404C"/>
    <w:rsid w:val="00C76F0D"/>
    <w:rsid w:val="00C83CA6"/>
    <w:rsid w:val="00C84DDF"/>
    <w:rsid w:val="00C95967"/>
    <w:rsid w:val="00CA54EE"/>
    <w:rsid w:val="00CB168C"/>
    <w:rsid w:val="00CB281E"/>
    <w:rsid w:val="00CC28FA"/>
    <w:rsid w:val="00CC4536"/>
    <w:rsid w:val="00CC5D0A"/>
    <w:rsid w:val="00CD012E"/>
    <w:rsid w:val="00CD6270"/>
    <w:rsid w:val="00CD6827"/>
    <w:rsid w:val="00CE779C"/>
    <w:rsid w:val="00D116ED"/>
    <w:rsid w:val="00D21425"/>
    <w:rsid w:val="00D35D05"/>
    <w:rsid w:val="00D35F83"/>
    <w:rsid w:val="00D430BB"/>
    <w:rsid w:val="00D47359"/>
    <w:rsid w:val="00D5047E"/>
    <w:rsid w:val="00D50A11"/>
    <w:rsid w:val="00D55E00"/>
    <w:rsid w:val="00D62B5F"/>
    <w:rsid w:val="00D63227"/>
    <w:rsid w:val="00D7489A"/>
    <w:rsid w:val="00D84D1A"/>
    <w:rsid w:val="00D910AB"/>
    <w:rsid w:val="00D94AB8"/>
    <w:rsid w:val="00DA4EC7"/>
    <w:rsid w:val="00DA7BBA"/>
    <w:rsid w:val="00DD0C02"/>
    <w:rsid w:val="00DD0E83"/>
    <w:rsid w:val="00DE167E"/>
    <w:rsid w:val="00DF5EBE"/>
    <w:rsid w:val="00DF6EBF"/>
    <w:rsid w:val="00E14235"/>
    <w:rsid w:val="00E14AAD"/>
    <w:rsid w:val="00E1638A"/>
    <w:rsid w:val="00E17C0E"/>
    <w:rsid w:val="00E21144"/>
    <w:rsid w:val="00E216FE"/>
    <w:rsid w:val="00E22D3B"/>
    <w:rsid w:val="00E25568"/>
    <w:rsid w:val="00E27EBA"/>
    <w:rsid w:val="00E71267"/>
    <w:rsid w:val="00EA351F"/>
    <w:rsid w:val="00EB02AC"/>
    <w:rsid w:val="00EB3FDF"/>
    <w:rsid w:val="00EC5067"/>
    <w:rsid w:val="00ED5046"/>
    <w:rsid w:val="00EE0DFF"/>
    <w:rsid w:val="00EE5033"/>
    <w:rsid w:val="00EE5758"/>
    <w:rsid w:val="00EF3CDE"/>
    <w:rsid w:val="00EF3EA9"/>
    <w:rsid w:val="00EF47E5"/>
    <w:rsid w:val="00F03BEF"/>
    <w:rsid w:val="00F1353D"/>
    <w:rsid w:val="00F14C9A"/>
    <w:rsid w:val="00F373AD"/>
    <w:rsid w:val="00F54A66"/>
    <w:rsid w:val="00F67DAA"/>
    <w:rsid w:val="00F770F0"/>
    <w:rsid w:val="00F825B3"/>
    <w:rsid w:val="00F87697"/>
    <w:rsid w:val="00F90F83"/>
    <w:rsid w:val="00FC3513"/>
    <w:rsid w:val="00FD02B7"/>
    <w:rsid w:val="00FE23B3"/>
    <w:rsid w:val="00FE2A5B"/>
    <w:rsid w:val="00FF62FE"/>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sv-SE" w:eastAsia="sv-S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rsid w:val="009A0863"/>
    <w:rPr>
      <w:rFonts w:ascii="Tahoma" w:hAnsi="Tahoma" w:cs="Tahoma"/>
      <w:sz w:val="16"/>
      <w:szCs w:val="16"/>
    </w:rPr>
  </w:style>
  <w:style w:type="character" w:customStyle="1" w:styleId="BalloonTextChar">
    <w:name w:val="Balloon Text Char"/>
    <w:basedOn w:val="DefaultParagraphFont"/>
    <w:link w:val="BalloonText"/>
    <w:rsid w:val="009A0863"/>
    <w:rPr>
      <w:rFonts w:ascii="Tahoma" w:hAnsi="Tahoma" w:cs="Tahoma"/>
      <w:sz w:val="16"/>
      <w:szCs w:val="16"/>
    </w:rPr>
  </w:style>
  <w:style w:type="character" w:styleId="CommentReference">
    <w:name w:val="annotation reference"/>
    <w:basedOn w:val="DefaultParagraphFont"/>
    <w:rsid w:val="009B3A79"/>
    <w:rPr>
      <w:sz w:val="16"/>
      <w:szCs w:val="16"/>
    </w:rPr>
  </w:style>
  <w:style w:type="paragraph" w:styleId="CommentText">
    <w:name w:val="annotation text"/>
    <w:basedOn w:val="Normal"/>
    <w:link w:val="CommentTextChar"/>
    <w:rsid w:val="009B3A79"/>
    <w:rPr>
      <w:sz w:val="20"/>
    </w:rPr>
  </w:style>
  <w:style w:type="character" w:customStyle="1" w:styleId="CommentTextChar">
    <w:name w:val="Comment Text Char"/>
    <w:basedOn w:val="DefaultParagraphFont"/>
    <w:link w:val="CommentText"/>
    <w:rsid w:val="009B3A79"/>
  </w:style>
  <w:style w:type="paragraph" w:styleId="CommentSubject">
    <w:name w:val="annotation subject"/>
    <w:basedOn w:val="CommentText"/>
    <w:next w:val="CommentText"/>
    <w:link w:val="CommentSubjectChar"/>
    <w:rsid w:val="009B3A79"/>
    <w:rPr>
      <w:b/>
      <w:bCs/>
    </w:rPr>
  </w:style>
  <w:style w:type="character" w:customStyle="1" w:styleId="CommentSubjectChar">
    <w:name w:val="Comment Subject Char"/>
    <w:basedOn w:val="CommentTextChar"/>
    <w:link w:val="CommentSubject"/>
    <w:rsid w:val="009B3A79"/>
    <w:rPr>
      <w:b/>
      <w:bCs/>
    </w:rPr>
  </w:style>
  <w:style w:type="paragraph" w:styleId="Revision">
    <w:name w:val="Revision"/>
    <w:hidden/>
    <w:uiPriority w:val="99"/>
    <w:semiHidden/>
    <w:rsid w:val="004B31CF"/>
    <w:rPr>
      <w:sz w:val="24"/>
    </w:rPr>
  </w:style>
  <w:style w:type="paragraph" w:styleId="ListParagraph">
    <w:name w:val="List Paragraph"/>
    <w:basedOn w:val="Normal"/>
    <w:uiPriority w:val="34"/>
    <w:qFormat/>
    <w:rsid w:val="0017224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sv-SE" w:eastAsia="sv-S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rsid w:val="009A0863"/>
    <w:rPr>
      <w:rFonts w:ascii="Tahoma" w:hAnsi="Tahoma" w:cs="Tahoma"/>
      <w:sz w:val="16"/>
      <w:szCs w:val="16"/>
    </w:rPr>
  </w:style>
  <w:style w:type="character" w:customStyle="1" w:styleId="BalloonTextChar">
    <w:name w:val="Balloon Text Char"/>
    <w:basedOn w:val="DefaultParagraphFont"/>
    <w:link w:val="BalloonText"/>
    <w:rsid w:val="009A0863"/>
    <w:rPr>
      <w:rFonts w:ascii="Tahoma" w:hAnsi="Tahoma" w:cs="Tahoma"/>
      <w:sz w:val="16"/>
      <w:szCs w:val="16"/>
    </w:rPr>
  </w:style>
  <w:style w:type="character" w:styleId="CommentReference">
    <w:name w:val="annotation reference"/>
    <w:basedOn w:val="DefaultParagraphFont"/>
    <w:rsid w:val="009B3A79"/>
    <w:rPr>
      <w:sz w:val="16"/>
      <w:szCs w:val="16"/>
    </w:rPr>
  </w:style>
  <w:style w:type="paragraph" w:styleId="CommentText">
    <w:name w:val="annotation text"/>
    <w:basedOn w:val="Normal"/>
    <w:link w:val="CommentTextChar"/>
    <w:rsid w:val="009B3A79"/>
    <w:rPr>
      <w:sz w:val="20"/>
    </w:rPr>
  </w:style>
  <w:style w:type="character" w:customStyle="1" w:styleId="CommentTextChar">
    <w:name w:val="Comment Text Char"/>
    <w:basedOn w:val="DefaultParagraphFont"/>
    <w:link w:val="CommentText"/>
    <w:rsid w:val="009B3A79"/>
  </w:style>
  <w:style w:type="paragraph" w:styleId="CommentSubject">
    <w:name w:val="annotation subject"/>
    <w:basedOn w:val="CommentText"/>
    <w:next w:val="CommentText"/>
    <w:link w:val="CommentSubjectChar"/>
    <w:rsid w:val="009B3A79"/>
    <w:rPr>
      <w:b/>
      <w:bCs/>
    </w:rPr>
  </w:style>
  <w:style w:type="character" w:customStyle="1" w:styleId="CommentSubjectChar">
    <w:name w:val="Comment Subject Char"/>
    <w:basedOn w:val="CommentTextChar"/>
    <w:link w:val="CommentSubject"/>
    <w:rsid w:val="009B3A79"/>
    <w:rPr>
      <w:b/>
      <w:bCs/>
    </w:rPr>
  </w:style>
  <w:style w:type="paragraph" w:styleId="Revision">
    <w:name w:val="Revision"/>
    <w:hidden/>
    <w:uiPriority w:val="99"/>
    <w:semiHidden/>
    <w:rsid w:val="004B31CF"/>
    <w:rPr>
      <w:sz w:val="24"/>
    </w:rPr>
  </w:style>
  <w:style w:type="paragraph" w:styleId="ListParagraph">
    <w:name w:val="List Paragraph"/>
    <w:basedOn w:val="Normal"/>
    <w:uiPriority w:val="34"/>
    <w:qFormat/>
    <w:rsid w:val="0017224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0309656">
      <w:bodyDiv w:val="1"/>
      <w:marLeft w:val="0"/>
      <w:marRight w:val="0"/>
      <w:marTop w:val="0"/>
      <w:marBottom w:val="0"/>
      <w:divBdr>
        <w:top w:val="none" w:sz="0" w:space="0" w:color="auto"/>
        <w:left w:val="none" w:sz="0" w:space="0" w:color="auto"/>
        <w:bottom w:val="none" w:sz="0" w:space="0" w:color="auto"/>
        <w:right w:val="none" w:sz="0" w:space="0" w:color="auto"/>
      </w:divBdr>
    </w:div>
    <w:div w:id="253051534">
      <w:bodyDiv w:val="1"/>
      <w:marLeft w:val="0"/>
      <w:marRight w:val="0"/>
      <w:marTop w:val="0"/>
      <w:marBottom w:val="0"/>
      <w:divBdr>
        <w:top w:val="none" w:sz="0" w:space="0" w:color="auto"/>
        <w:left w:val="none" w:sz="0" w:space="0" w:color="auto"/>
        <w:bottom w:val="none" w:sz="0" w:space="0" w:color="auto"/>
        <w:right w:val="none" w:sz="0" w:space="0" w:color="auto"/>
      </w:divBdr>
    </w:div>
    <w:div w:id="7934510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microsoft.com/office/2007/relationships/stylesWithEffects" Target="stylesWithEffects.xml"/><Relationship Id="rId4" Type="http://schemas.openxmlformats.org/officeDocument/2006/relationships/styles" Target="styles.xml"/><Relationship Id="rId9" Type="http://schemas.openxmlformats.org/officeDocument/2006/relationships/theme" Target="theme/theme1.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ENU label="Campos" version="1">
  <NODE label="Novo Registo" type="NewCard" replaceValue="false">
    <FIELD label="Nº de Registo">
      <TAG><![CDATA[#NOVOREGISTO:NUMERO#]]></TAG>
      <VALUE><![CDATA[Nº de Registo]]></VALUE>
      <XPATH><![CDATA[/CARD/cardKeyToString]]></XPATH>
    </FIELD>
    <FIELD label="Código de barras do Nº de Registo" dtype="barcode" barcodetype="code39">
      <TAG><![CDATA[#NOVOREGISTO:CODIGOBARRAS#]]></TAG>
      <VALUE>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</VALUE>
      <XPATH><![CDATA[/CARD/cardKeyToString]]></XPATH>
    </FIELD>
    <FIELD label="Assunto">
      <TAG><![CDATA[#NOVOREGISTO:ASSUNTO#]]></TAG>
      <VALUE><![CDATA[Assunto]]></VALUE>
      <XPATH><![CDATA[/CARD/GENERAL_DATA/SUBJECT]]></XPATH>
    </FIELD>
    <FIELD label="Observações">
      <TAG><![CDATA[#NOVOREGISTO:OBSERVACOES#]]></TAG>
      <VALUE><![CDATA[Observações]]></VALUE>
      <XPATH><![CDATA[/CARD/GENERAL_DATA/COMMENTS]]></XPATH>
    </FIELD>
    <FIELD label="Data" dtype="D">
      <TAG><![CDATA[#NOVOREGISTO:DATA#]]></TAG>
      <VALUE><![CDATA[Data]]></VALUE>
      <XPATH><![CDATA[/CARD/GENERAL_DATA/CREATED_ON]]></XPATH>
    </FIELD>
    <NODE label="Código">
      <FIELD label="Livro">
        <TAG><![CDATA[#NOVOREGISTO:CODIGO:LIVRO#]]></TAG>
        <VALUE><![CDATA[#NOVOREGISTO:CODIGO:LIVRO#]]></VALUE>
        <XPATH><![CDATA[/CARD/GENERAL_DATA/CARD_KEY_COMPOSITE/BOOK_KEY/BookName]]></XPATH>
      </FIELD>
      <FIELD label="Ano">
        <TAG><![CDATA[#NOVOREGISTO:CODIGO:ANO#]]></TAG>
        <VALUE><![CDATA[#NOVOREGISTO:CODIGO:ANO#]]></VALUE>
        <XPATH><![CDATA[/CARD/GENERAL_DATA/CARD_KEY_COMPOSITE/Year]]></XPATH>
      </FIELD>
      <FIELD label="Número">
        <TAG><![CDATA[#NOVOREGISTO:CODIGO:NUMERO#]]></TAG>
        <VALUE><![CDATA[#NOVOREGISTO:CODIGO:NUMERO#]]></VALUE>
        <XPATH><![CDATA[/CARD/GENERAL_DATA/CARD_KEY_COMPOSITE/Code]]></XPATH>
      </FIELD>
    </NODE>
    <NODE label="Classificação" type="CardClassitication">
      <FIELD label="Descrição">
        <TAG><![CDATA[#NOVOREGISTO:CLASSIFICACAO:DESCRICAO#]]></TAG>
        <VALUE><![CDATA[Descrição]]></VALUE>
        <XPATH><![CDATA[/CARD/CLASSIFICATIONS/CLASSIFICATION[1]/DESCRIPTION]]></XPATH>
      </FIELD>
      <FIELD label="Código">
        <TAG><![CDATA[#NOVOREGISTO:CLASSIFICACAO:CODIGO#]]></TAG>
        <VALUE><![CDATA[Código]]></VALUE>
        <XPATH><![CDATA[/CARD/CLASSIFICATIONS/CLASSIFICATION[1]/KEY]]></XPATH>
      </FIELD>
    </NODE>
    <NODE label="Processo" type="CardProcess">
      <FIELD label="Código">
        <TAG><![CDATA[#NOVOREGISTO:PROCESSO:CODIGO#]]></TAG>
        <VALUE><![CDATA[Código]]></VALUE>
        <XPATH><![CDATA[/CARD/PROCESSES/PROCESS[1]/PROCESS_CODE]]></XPATH>
      </FIELD>
      <FIELD label="Assunto">
        <TAG><![CDATA[#NOVOREGISTO:PROCESSO:ASSUNTO#]]></TAG>
        <VALUE><![CDATA[Assunto]]></VALUE>
        <XPATH><![CDATA[/CARD/PROCESSES/PROCESS[1]/SUBJECT]]></XPATH>
      </FIELD>
    </NODE>
    <NODE label="Entidade" type="CardEntity">
      <FIELD label="Nome">
        <TAG><![CDATA[#NOVOREGISTO:ENTIDADE:NOME#]]></TAG>
        <VALUE><![CDATA[Nome]]></VALUE>
        <XPATH><![CDATA[/CARD/ENTITIES/ENTITY[TYPE='P']/NAME]]></XPATH>
      </FIELD>
      <FIELD label="Organização">
        <TAG><![CDATA[#NOVOREGISTO:ENTIDADE:ORGANIZAÇÃO#]]></TAG>
        <VALUE><![CDATA[Organização]]></VALUE>
        <XPATH><![CDATA[/CARD/ENTITIES/ENTITY[TYPE='P']/ORGANIZATION]]></XPATH>
      </FIELD>
      <FIELD label="Email">
        <TAG><![CDATA[#NOVOREGISTO:ENTIDADE:EMAIL#]]></TAG>
        <VALUE><![CDATA[Email]]></VALUE>
        <XPATH><![CDATA[/CARD/ENTITIES/ENTITY[TYPE='P']/EMAIL]]></XPATH>
      </FIELD>
      <FIELD type="EntityFields" label="Tratamento" source-type="EntityFields">
        <TAG><![CDATA[#NOVOREGISTO:ENTIDADE:Tratamento#]]></TAG>
        <VALUE><![CDATA[#NOVOREGISTO:ENTIDADE:Tratamento#]]></VALUE>
        <XPATH><![CDATA[/CARD/ENTITIES/ENTITY[TYPE='P']/PROPERTIES/PROPERTY[NAME='Tratamento']/VALUE]]></XPATH>
      </FIELD>
      <FIELD type="EntityFields" label="Título" source-type="EntityFields">
        <TAG><![CDATA[#NOVOREGISTO:ENTIDADE:Título#]]></TAG>
        <VALUE><![CDATA[#NOVOREGISTO:ENTIDADE:Título#]]></VALUE>
        <XPATH><![CDATA[/CARD/ENTITIES/ENTITY[TYPE='P']/PROPERTIES/PROPERTY[NAME='Título']/VALUE]]></XPATH>
      </FIELD>
      <FIELD type="EntityFields" label="Cargo" source-type="EntityFields">
        <TAG><![CDATA[#NOVOREGISTO:ENTIDADE:Cargo#]]></TAG>
        <VALUE><![CDATA[#NOVOREGISTO:ENTIDADE:Cargo#]]></VALUE>
        <XPATH><![CDATA[/CARD/ENTITIES/ENTITY[TYPE='P']/PROPERTIES/PROPERTY[NAME='Cargo']/VALUE]]></XPATH>
      </FIELD>
      <FIELD type="EntityFields" label="Nome extenso" source-type="EntityFields">
        <TAG><![CDATA[#NOVOREGISTO:ENTIDADE:Nome extenso#]]></TAG>
        <VALUE><![CDATA[#NOVOREGISTO:ENTIDADE:Nome extenso#]]></VALUE>
        <XPATH><![CDATA[/CARD/ENTITIES/ENTITY[TYPE='P']/PROPERTIES/PROPERTY[NAME='Nome extenso']/VALUE]]></XPATH>
      </FIELD>
      <FIELD type="EntityFields" label="Telefone" source-type="EntityFields">
        <TAG><![CDATA[#NOVOREGISTO:ENTIDADE:Telefone#]]></TAG>
        <VALUE><![CDATA[#NOVOREGISTO:ENTIDADE:Telefone#]]></VALUE>
        <XPATH><![CDATA[/CARD/ENTITIES/ENTITY[TYPE='P']/PROPERTIES/PROPERTY[NAME='Telefone']/VALUE]]></XPATH>
      </FIELD>
      <FIELD type="EntityFields" label="Fax" source-type="EntityFields">
        <TAG><![CDATA[#NOVOREGISTO:ENTIDADE:Fax#]]></TAG>
        <VALUE><![CDATA[#NOVOREGISTO:ENTIDADE:Fax#]]></VALUE>
        <XPATH><![CDATA[/CARD/ENTITIES/ENTITY[TYPE='P']/PROPERTIES/PROPERTY[NAME='Fax']/VALUE]]></XPATH>
      </FIELD>
      <FIELD type="EntityFields" label="Telemóvel" source-type="EntityFields">
        <TAG><![CDATA[#NOVOREGISTO:ENTIDADE:Telemóvel#]]></TAG>
        <VALUE><![CDATA[#NOVOREGISTO:ENTIDADE:Telemóvel#]]></VALUE>
        <XPATH><![CDATA[/CARD/ENTITIES/ENTITY[TYPE='P']/PROPERTIES/PROPERTY[NAME='Telemóvel']/VALUE]]></XPATH>
      </FIELD>
      <FIELD type="EntityFields" label="Morada" source-type="EntityFields">
        <TAG><![CDATA[#NOVOREGISTO:ENTIDADE:Morada#]]></TAG>
        <VALUE><![CDATA[#NOVOREGISTO:ENTIDADE:Morada#]]></VALUE>
        <XPATH><![CDATA[/CARD/ENTITIES/ENTITY[TYPE='P']/PROPERTIES/PROPERTY[NAME='Morada']/VALUE]]></XPATH>
      </FIELD>
      <FIELD type="EntityFields" label="Localidade" source-type="EntityFields">
        <TAG><![CDATA[#NOVOREGISTO:ENTIDADE:Localidade#]]></TAG>
        <VALUE><![CDATA[#NOVOREGISTO:ENTIDADE:Localidade#]]></VALUE>
        <XPATH><![CDATA[/CARD/ENTITIES/ENTITY[TYPE='P']/PROPERTIES/PROPERTY[NAME='Localidade']/VALUE]]></XPATH>
      </FIELD>
      <FIELD type="EntityFields" label="Codigo_Postal" source-type="EntityFields">
        <TAG><![CDATA[#NOVOREGISTO:ENTIDADE:Codigo_Postal#]]></TAG>
        <VALUE><![CDATA[#NOVOREGISTO:ENTIDADE:Codigo_Postal#]]></VALUE>
        <XPATH><![CDATA[/CARD/ENTITIES/ENTITY[TYPE='P']/PROPERTIES/PROPERTY[NAME='Codigo_Postal']/VALUE]]></XPATH>
      </FIELD>
      <FIELD type="EntityFields" label="País" source-type="EntityFields">
        <TAG><![CDATA[#NOVOREGISTO:ENTIDADE:País#]]></TAG>
        <VALUE><![CDATA[#NOVOREGISTO:ENTIDADE:País#]]></VALUE>
        <XPATH><![CDATA[/CARD/ENTITIES/ENTITY[TYPE='P']/PROPERTIES/PROPERTY[NAME='País']/VALUE]]></XPATH>
      </FIELD>
      <FIELD type="EntityFields" label="HomePage" source-type="EntityFields">
        <TAG><![CDATA[#NOVOREGISTO:ENTIDADE:HomePage#]]></TAG>
        <VALUE><![CDATA[#NOVOREGISTO:ENTIDADE:HomePage#]]></VALUE>
        <XPATH><![CDATA[/CARD/ENTITIES/ENTITY[TYPE='P']/PROPERTIES/PROPERTY[NAME='HomePage']/VALUE]]></XPATH>
      </FIELD>
      <FIELD type="EntityFields" label="Notas" source-type="EntityFields">
        <TAG><![CDATA[#NOVOREGISTO:ENTIDADE:Notas#]]></TAG>
        <VALUE><![CDATA[#NOVOREGISTO:ENTIDADE:Notas#]]></VALUE>
        <XPATH><![CDATA[/CARD/ENTITIES/ENTITY[TYPE='P']/PROPERTIES/PROPERTY[NAME='Notas']/VALUE]]></XPATH>
      </FIELD>
    </NODE>
    <NODE label="Distribuição" type="CardDistribution">
      <FIELD label="Código">
        <TAG><![CDATA[#NOVOREGISTO:DISTRIBUICAO:CODIGO#]]></TAG>
        <VALUE><![CDATA[Código]]></VALUE>
        <XPATH><![CDATA[/CARD/DISTRIBUTIONS/DISTRIBUTION[1]/KEY]]></XPATH>
      </FIELD>
      <FIELD label="Assunto">
        <TAG><![CDATA[#NOVOREGISTO:DISTRIBUICAO:ASSUNTO#]]></TAG>
        <VALUE><![CDATA[Assunto]]></VALUE>
        <XPATH><![CDATA[/CARD/DISTRIBUTIONS/DISTRIBUTION[1]/SUBJECT]]></XPATH>
      </FIELD>
    </NODE>
    <NODE label="Documento" type="CardDocument">
      <FIELD label="Referência" source-type="registerdocument">
        <TAG><![CDATA[#NOVOREGISTO:DOCUMENTO:REFERENCIA#]]></TAG>
        <VALUE><![CDATA[Referência]]></VALUE>
        <XPATH><![CDATA[/REGISTERDOCUMENT/CARD/DOCUMENTS/DOCUMENT/REFERENCE]]></XPATH>
      </FIELD>
      <FIELD label="Tipo de Documento" source-type="registerdocument">
        <TAG><![CDATA[#NOVOREGISTO:DOCUMENTO:TIPO#]]></TAG>
        <VALUE><![CDATA[Tipo de Documento]]></VALUE>
        <XPATH><![CDATA[/REGISTERDOCUMENT/CARD/DOCUMENTS/DOCUMENT/DOCUMENTTYPE]]></XPATH>
      </FIELD>
      <FIELD label="Data na Origem" source-type="registerdocument" dtype="D">
        <TAG><![CDATA[#NOVOREGISTO:DOCUMENTO:DATAORIGEM#]]></TAG>
        <VALUE><![CDATA[Data na Origem]]></VALUE>
        <XPATH><![CDATA[/REGISTERDOCUMENT/CARD/DOCUMENTS/DOCUMENT/ORIGINDATE]]></XPATH>
      </FIELD>
    </NODE>
    <NODE label="Campos Adicionais..." isWindowSelector="true">
      <FIELD type="AdditionalFields" label="Custom_string" source-type="AdditionalFields">
        <TAG><![CDATA[#NOVOREGISTO:CA:Custom_string#]]></TAG>
        <VALUE><![CDATA[#NOVOREGISTO:CA:Custom_string#]]></VALUE>
        <XPATH><![CDATA[/CARD/FIELDS/FIELD[NAME='Custom_string']/VALUE]]></XPATH>
      </FIELD>
      <FIELD type="AdditionalFields" label="Custom_data" source-type="AdditionalFields">
        <TAG><![CDATA[#NOVOREGISTO:CA:Custom_data#]]></TAG>
        <VALUE><![CDATA[#NOVOREGISTO:CA:Custom_data#]]></VALUE>
        <XPATH><![CDATA[/CARD/FIELDS/FIELD[NAME='Custom_data']/VALUE]]></XPATH>
      </FIELD>
      <FIELD type="AdditionalFields" label="Custom_num" source-type="AdditionalFields">
        <TAG><![CDATA[#NOVOREGISTO:CA:Custom_num#]]></TAG>
        <VALUE><![CDATA[#NOVOREGISTO:CA:Custom_num#]]></VALUE>
        <XPATH><![CDATA[/CARD/FIELDS/FIELD[NAME='Custom_num']/VALUE]]></XPATH>
      </FIELD>
      <FIELD type="AdditionalFields" label="Custom_bool" source-type="AdditionalFields">
        <TAG><![CDATA[#NOVOREGISTO:CA:Custom_bool#]]></TAG>
        <VALUE><![CDATA[#NOVOREGISTO:CA:Custom_bool#]]></VALUE>
        <XPATH><![CDATA[/CARD/FIELDS/FIELD[NAME='Custom_bool']/VALUE]]></XPATH>
      </FIELD>
      <FIELD type="AdditionalFields" label="Custom_list" source-type="AdditionalFields">
        <TAG><![CDATA[#NOVOREGISTO:CA:Custom_list#]]></TAG>
        <VALUE><![CDATA[#NOVOREGISTO:CA:Custom_list#]]></VALUE>
        <XPATH><![CDATA[/CARD/FIELDS/FIELD[NAME='Custom_list']/VALUE]]></XPATH>
      </FIELD>
      <FIELD type="AdditionalFields" label="Nome_remetente" source-type="AdditionalFields">
        <TAG><![CDATA[#NOVOREGISTO:CA:Nome_remetente#]]></TAG>
        <VALUE><![CDATA[#NOVOREGISTO:CA:Nome_remetente#]]></VALUE>
        <XPATH><![CDATA[/CARD/FIELDS/FIELD[NAME='Nome_remetente']/VALUE]]></XPATH>
      </FIELD>
      <FIELD type="AdditionalFields" label="Destino_ISP" source-type="AdditionalFields">
        <TAG><![CDATA[#NOVOREGISTO:CA:Destino_ISP#]]></TAG>
        <VALUE><![CDATA[#NOVOREGISTO:CA:Destino_ISP#]]></VALUE>
        <XPATH><![CDATA[/CARD/FIELDS/FIELD[NAME='Destino_ISP']/VALUE]]></XPATH>
      </FIELD>
      <FIELD type="AdditionalFields" label="CC_ISP" source-type="AdditionalFields">
        <TAG><![CDATA[#NOVOREGISTO:CA:CC_ISP#]]></TAG>
        <VALUE><![CDATA[#NOVOREGISTO:CA:CC_ISP#]]></VALUE>
        <XPATH><![CDATA[/CARD/FIELDS/FIELD[NAME='CC_ISP']/VALUE]]></XPATH>
      </FIELD>
      <FIELD type="AdditionalFields" label="N_Serie" source-type="AdditionalFields">
        <TAG><![CDATA[#NOVOREGISTO:CA:N_Serie#]]></TAG>
        <VALUE><![CDATA[#NOVOREGISTO:CA:N_Serie#]]></VALUE>
        <XPATH><![CDATA[/CARD/FIELDS/FIELD[NAME='N_Serie']/VALUE]]></XPATH>
      </FIELD>
      <FIELD type="AdditionalFields" label="Pasta_arquivo" source-type="AdditionalFields">
        <TAG><![CDATA[#NOVOREGISTO:CA:Pasta_arquivo#]]></TAG>
        <VALUE><![CDATA[#NOVOREGISTO:CA:Pasta_arquivo#]]></VALUE>
        <XPATH><![CDATA[/CARD/FIELDS/FIELD[NAME='Pasta_arquivo']/VALUE]]></XPATH>
      </FIELD>
      <FIELD type="AdditionalFields" label="N_factura" source-type="AdditionalFields">
        <TAG><![CDATA[#NOVOREGISTO:CA:N_factura#]]></TAG>
        <VALUE><![CDATA[#NOVOREGISTO:CA:N_factura#]]></VALUE>
        <XPATH><![CDATA[/CARD/FIELDS/FIELD[NAME='N_factura']/VALUE]]></XPATH>
      </FIELD>
      <FIELD type="AdditionalFields" label="Data_emissao" source-type="AdditionalFields">
        <TAG><![CDATA[#NOVOREGISTO:CA:Data_emissao#]]></TAG>
        <VALUE><![CDATA[#NOVOREGISTO:CA:Data_emissao#]]></VALUE>
        <XPATH><![CDATA[/CARD/FIELDS/FIELD[NAME='Data_emissao']/VALUE]]></XPATH>
      </FIELD>
      <FIELD type="AdditionalFields" label="Nome_fornecedor" source-type="AdditionalFields">
        <TAG><![CDATA[#NOVOREGISTO:CA:Nome_fornecedor#]]></TAG>
        <VALUE><![CDATA[#NOVOREGISTO:CA:Nome_fornecedor#]]></VALUE>
        <XPATH><![CDATA[/CARD/FIELDS/FIELD[NAME='Nome_fornecedor']/VALUE]]></XPATH>
      </FIELD>
      <FIELD type="AdditionalFields" label="Valor_total" source-type="AdditionalFields">
        <TAG><![CDATA[#NOVOREGISTO:CA:Valor_total#]]></TAG>
        <VALUE><![CDATA[#NOVOREGISTO:CA:Valor_total#]]></VALUE>
        <XPATH><![CDATA[/CARD/FIELDS/FIELD[NAME='Valor_total']/VALUE]]></XPATH>
      </FIELD>
      <FIELD type="AdditionalFields" label="Entidade_destin" source-type="AdditionalFields">
        <TAG><![CDATA[#NOVOREGISTO:CA:Entidade_destin#]]></TAG>
        <VALUE><![CDATA[#NOVOREGISTO:CA:Entidade_destin#]]></VALUE>
        <XPATH><![CDATA[/CARD/FIELDS/FIELD[NAME='Entidade_destin']/VALUE]]></XPATH>
      </FIELD>
      <FIELD type="AdditionalFields" label="Origem_ISP" source-type="AdditionalFields">
        <TAG><![CDATA[#NOVOREGISTO:CA:Origem_ISP#]]></TAG>
        <VALUE><![CDATA[#NOVOREGISTO:CA:Origem_ISP#]]></VALUE>
        <XPATH><![CDATA[/CARD/FIELDS/FIELD[NAME='Origem_ISP']/VALUE]]></XPATH>
      </FIELD>
      <FIELD type="AdditionalFields" label="Tipo_prodservic" source-type="AdditionalFields">
        <TAG><![CDATA[#NOVOREGISTO:CA:Tipo_prodservic#]]></TAG>
        <VALUE><![CDATA[#NOVOREGISTO:CA:Tipo_prodservic#]]></VALUE>
        <XPATH><![CDATA[/CARD/FIELDS/FIELD[NAME='Tipo_prodservic']/VALUE]]></XPATH>
      </FIELD>
      <FIELD type="AdditionalFields" label="Nome_orgaocomun" source-type="AdditionalFields">
        <TAG><![CDATA[#NOVOREGISTO:CA:Nome_orgaocomun#]]></TAG>
        <VALUE><![CDATA[#NOVOREGISTO:CA:Nome_orgaocomun#]]></VALUE>
        <XPATH><![CDATA[/CARD/FIELDS/FIELD[NAME='Nome_orgaocomun']/VALUE]]></XPATH>
      </FIELD>
      <FIELD type="AdditionalFields" label="Tipo_Notinf" source-type="AdditionalFields">
        <TAG><![CDATA[#NOVOREGISTO:CA:Tipo_Notinf#]]></TAG>
        <VALUE><![CDATA[#NOVOREGISTO:CA:Tipo_Notinf#]]></VALUE>
        <XPATH><![CDATA[/CARD/FIELDS/FIELD[NAME='Tipo_Notinf']/VALUE]]></XPATH>
      </FIELD>
      <FIELD type="AdditionalFields" label="Data_conf" source-type="AdditionalFields">
        <TAG><![CDATA[#NOVOREGISTO:CA:Data_conf#]]></TAG>
        <VALUE><![CDATA[#NOVOREGISTO:CA:Data_conf#]]></VALUE>
        <XPATH><![CDATA[/CARD/FIELDS/FIELD[NAME='Data_conf']/VALUE]]></XPATH>
      </FIELD>
      <FIELD type="AdditionalFields" label="Local_conf" source-type="AdditionalFields">
        <TAG><![CDATA[#NOVOREGISTO:CA:Local_conf#]]></TAG>
        <VALUE><![CDATA[#NOVOREGISTO:CA:Local_conf#]]></VALUE>
        <XPATH><![CDATA[/CARD/FIELDS/FIELD[NAME='Local_conf']/VALUE]]></XPATH>
      </FIELD>
      <FIELD type="AdditionalFields" label="Tipo_evento" source-type="AdditionalFields">
        <TAG><![CDATA[#NOVOREGISTO:CA:Tipo_evento#]]></TAG>
        <VALUE><![CDATA[#NOVOREGISTO:CA:Tipo_evento#]]></VALUE>
        <XPATH><![CDATA[/CARD/FIELDS/FIELD[NAME='Tipo_evento']/VALUE]]></XPATH>
      </FIELD>
      <FIELD type="AdditionalFields" label="Local_evento" source-type="AdditionalFields">
        <TAG><![CDATA[#NOVOREGISTO:CA:Local_evento#]]></TAG>
        <VALUE><![CDATA[#NOVOREGISTO:CA:Local_evento#]]></VALUE>
        <XPATH><![CDATA[/CARD/FIELDS/FIELD[NAME='Local_evento']/VALUE]]></XPATH>
      </FIELD>
      <FIELD type="AdditionalFields" label="Data_aberevento" source-type="AdditionalFields">
        <TAG><![CDATA[#NOVOREGISTO:CA:Data_aberevento#]]></TAG>
        <VALUE><![CDATA[#NOVOREGISTO:CA:Data_aberevento#]]></VALUE>
        <XPATH><![CDATA[/CARD/FIELDS/FIELD[NAME='Data_aberevento']/VALUE]]></XPATH>
      </FIELD>
      <FIELD type="AdditionalFields" label="Data_fimevento" source-type="AdditionalFields">
        <TAG><![CDATA[#NOVOREGISTO:CA:Data_fimevento#]]></TAG>
        <VALUE><![CDATA[#NOVOREGISTO:CA:Data_fimevento#]]></VALUE>
        <XPATH><![CDATA[/CARD/FIELDS/FIELD[NAME='Data_fimevento']/VALUE]]></XPATH>
      </FIELD>
      <FIELD type="AdditionalFields" label="tipo_fluxo" source-type="AdditionalFields">
        <TAG><![CDATA[#NOVOREGISTO:CA:tipo_fluxo#]]></TAG>
        <VALUE><![CDATA[#NOVOREGISTO:CA:tipo_fluxo#]]></VALUE>
        <XPATH><![CDATA[/CARD/FIELDS/FIELD[NAME='tipo_fluxo']/VALUE]]></XPATH>
      </FIELD>
      <FIELD type="AdditionalFields" label="Referencia_ISP" source-type="AdditionalFields">
        <TAG><![CDATA[#NOVOREGISTO:CA:Referencia_ISP#]]></TAG>
        <VALUE><![CDATA[#NOVOREGISTO:CA:Referencia_ISP#]]></VALUE>
        <XPATH><![CDATA[/CARD/FIELDS/FIELD[NAME='Referencia_ISP']/VALUE]]></XPATH>
      </FIELD>
      <FIELD type="AdditionalFields" label="PID" source-type="AdditionalFields">
        <TAG><![CDATA[#NOVOREGISTO:CA:PID#]]></TAG>
        <VALUE><![CDATA[#NOVOREGISTO:CA:PID#]]></VALUE>
        <XPATH><![CDATA[/CARD/FIELDS/FIELD[NAME='PID']/VALUE]]></XPATH>
      </FIELD>
      <FIELD type="AdditionalFields" label="Tipo_documento" source-type="AdditionalFields">
        <TAG><![CDATA[#NOVOREGISTO:CA:Tipo_documento#]]></TAG>
        <VALUE><![CDATA[#NOVOREGISTO:CA:Tipo_documento#]]></VALUE>
        <XPATH><![CDATA[/CARD/FIELDS/FIELD[NAME='Tipo_documento']/VALUE]]></XPATH>
      </FIELD>
      <FIELD type="AdditionalFields" label="DIGITALIZ_POR" source-type="AdditionalFields">
        <TAG><![CDATA[#NOVOREGISTO:CA:DIGITALIZ_POR#]]></TAG>
        <VALUE><![CDATA[#NOVOREGISTO:CA:DIGITALIZ_POR#]]></VALUE>
        <XPATH><![CDATA[/CARD/FIELDS/FIELD[NAME='DIGITALIZ_POR']/VALUE]]></XPATH>
      </FIELD>
      <FIELD type="AdditionalFields" label="VALIDADO_POR" source-type="AdditionalFields">
        <TAG><![CDATA[#NOVOREGISTO:CA:VALIDADO_POR#]]></TAG>
        <VALUE><![CDATA[#NOVOREGISTO:CA:VALIDADO_POR#]]></VALUE>
        <XPATH><![CDATA[/CARD/FIELDS/FIELD[NAME='VALIDADO_POR']/VALUE]]></XPATH>
      </FIELD>
      <FIELD type="AdditionalFields" label="DATA_DIGITALIZ" source-type="AdditionalFields">
        <TAG><![CDATA[#NOVOREGISTO:CA:DATA_DIGITALIZ#]]></TAG>
        <VALUE><![CDATA[#NOVOREGISTO:CA:DATA_DIGITALIZ#]]></VALUE>
        <XPATH><![CDATA[/CARD/FIELDS/FIELD[NAME='DATA_DIGITALIZ']/VALUE]]></XPATH>
      </FIELD>
      <FIELD type="AdditionalFields" label="DATA_VALIDACAO" source-type="AdditionalFields">
        <TAG><![CDATA[#NOVOREGISTO:CA:DATA_VALIDACAO#]]></TAG>
        <VALUE><![CDATA[#NOVOREGISTO:CA:DATA_VALIDACAO#]]></VALUE>
        <XPATH><![CDATA[/CARD/FIELDS/FIELD[NAME='DATA_VALIDACAO']/VALUE]]></XPATH>
      </FIELD>
      <FIELD type="AdditionalFields" label="Documento_DCC" source-type="AdditionalFields">
        <TAG><![CDATA[#NOVOREGISTO:CA:Documento_DCC#]]></TAG>
        <VALUE><![CDATA[#NOVOREGISTO:CA:Documento_DCC#]]></VALUE>
        <XPATH><![CDATA[/CARD/FIELDS/FIELD[NAME='Documento_DCC']/VALUE]]></XPATH>
      </FIELD>
      <FIELD type="AdditionalFields" label="Ent_Processos" source-type="AdditionalFields">
        <TAG><![CDATA[#NOVOREGISTO:CA:Ent_Processos#]]></TAG>
        <VALUE><![CDATA[#NOVOREGISTO:CA:Ent_Processos#]]></VALUE>
        <XPATH><![CDATA[/CARD/FIELDS/FIELD[NAME='Ent_Processos']/VALUE]]></XPATH>
      </FIELD>
      <FIELD type="AdditionalFields" label="Nome_entidade" source-type="AdditionalFields">
        <TAG><![CDATA[#NOVOREGISTO:CA:Nome_entidade#]]></TAG>
        <VALUE><![CDATA[#NOVOREGISTO:CA:Nome_entidade#]]></VALUE>
        <XPATH><![CDATA[/CARD/FIELDS/FIELD[NAME='Nome_entidade']/VALUE]]></XPATH>
      </FIELD>
      <FIELD type="AdditionalFields" label="Data_pedido" source-type="AdditionalFields">
        <TAG><![CDATA[#NOVOREGISTO:CA:Data_pedido#]]></TAG>
        <VALUE><![CDATA[#NOVOREGISTO:CA:Data_pedido#]]></VALUE>
        <XPATH><![CDATA[/CARD/FIELDS/FIELD[NAME='Data_pedido']/VALUE]]></XPATH>
      </FIELD>
      <FIELD type="AdditionalFields" label="Tipo_distrib" source-type="AdditionalFields">
        <TAG><![CDATA[#NOVOREGISTO:CA:Tipo_distrib#]]></TAG>
        <VALUE><![CDATA[#NOVOREGISTO:CA:Tipo_distrib#]]></VALUE>
        <XPATH><![CDATA[/CARD/FIELDS/FIELD[NAME='Tipo_distrib']/VALUE]]></XPATH>
      </FIELD>
      <FIELD type="AdditionalFields" label="Tipo_destinatar" source-type="AdditionalFields">
        <TAG><![CDATA[#NOVOREGISTO:CA:Tipo_destinatar#]]></TAG>
        <VALUE><![CDATA[#NOVOREGISTO:CA:Tipo_destinatar#]]></VALUE>
        <XPATH><![CDATA[/CARD/FIELDS/FIELD[NAME='Tipo_destinatar']/VALUE]]></XPATH>
      </FIELD>
      <FIELD type="AdditionalFields" label="N_doc_distrib" source-type="AdditionalFields">
        <TAG><![CDATA[#NOVOREGISTO:CA:N_doc_distrib#]]></TAG>
        <VALUE><![CDATA[#NOVOREGISTO:CA:N_doc_distrib#]]></VALUE>
        <XPATH><![CDATA[/CARD/FIELDS/FIELD[NAME='N_doc_distrib']/VALUE]]></XPATH>
      </FIELD>
      <FIELD type="AdditionalFields" label="Data_distrib" source-type="AdditionalFields">
        <TAG><![CDATA[#NOVOREGISTO:CA:Data_distrib#]]></TAG>
        <VALUE><![CDATA[#NOVOREGISTO:CA:Data_distrib#]]></VALUE>
        <XPATH><![CDATA[/CARD/FIELDS/FIELD[NAME='Data_distrib']/VALUE]]></XPATH>
      </FIELD>
      <FIELD type="AdditionalFields" label="Morada_remetent" source-type="AdditionalFields">
        <TAG><![CDATA[#NOVOREGISTO:CA:Morada_remetent#]]></TAG>
        <VALUE><![CDATA[#NOVOREGISTO:CA:Morada_remetent#]]></VALUE>
        <XPATH><![CDATA[/CARD/FIELDS/FIELD[NAME='Morada_remetent']/VALUE]]></XPATH>
      </FIELD>
      <FIELD type="AdditionalFields" label="Codigo_Postal_3" source-type="AdditionalFields">
        <TAG><![CDATA[#NOVOREGISTO:CA:Codigo_Postal_3#]]></TAG>
        <VALUE><![CDATA[#NOVOREGISTO:CA:Codigo_Postal_3#]]></VALUE>
        <XPATH><![CDATA[/CARD/FIELDS/FIELD[NAME='Codigo_Postal_3']/VALUE]]></XPATH>
      </FIELD>
      <FIELD type="AdditionalFields" label="Codigo_Postal_4" source-type="AdditionalFields">
        <TAG><![CDATA[#NOVOREGISTO:CA:Codigo_Postal_4#]]></TAG>
        <VALUE><![CDATA[#NOVOREGISTO:CA:Codigo_Postal_4#]]></VALUE>
        <XPATH><![CDATA[/CARD/FIELDS/FIELD[NAME='Codigo_Postal_4']/VALUE]]></XPATH>
      </FIELD>
      <FIELD type="AdditionalFields" label="Localidade" source-type="AdditionalFields">
        <TAG><![CDATA[#NOVOREGISTO:CA:Localidade#]]></TAG>
        <VALUE><![CDATA[#NOVOREGISTO:CA:Localidade#]]></VALUE>
        <XPATH><![CDATA[/CARD/FIELDS/FIELD[NAME='Localidade']/VALUE]]></XPATH>
      </FIELD>
      <FIELD type="AdditionalFields" label="Nom_Entidade" source-type="AdditionalFields">
        <TAG><![CDATA[#NOVOREGISTO:CA:Nom_Entidade#]]></TAG>
        <VALUE><![CDATA[#NOVOREGISTO:CA:Nom_Entidade#]]></VALUE>
        <XPATH><![CDATA[/CARD/FIELDS/FIELD[NAME='Nom_Entidade']/VALUE]]></XPATH>
      </FIELD>
      <FIELD type="AdditionalFields" label="Ano_rec" source-type="AdditionalFields">
        <TAG><![CDATA[#NOVOREGISTO:CA:Ano_rec#]]></TAG>
        <VALUE><![CDATA[#NOVOREGISTO:CA:Ano_rec#]]></VALUE>
        <XPATH><![CDATA[/CARD/FIELDS/FIELD[NAME='Ano_rec']/VALUE]]></XPATH>
      </FIELD>
      <FIELD type="AdditionalFields" label="Area" source-type="AdditionalFields">
        <TAG><![CDATA[#NOVOREGISTO:CA:Area#]]></TAG>
        <VALUE><![CDATA[#NOVOREGISTO:CA:Area#]]></VALUE>
        <XPATH><![CDATA[/CARD/FIELDS/FIELD[NAME='Area']/VALUE]]></XPATH>
      </FIELD>
      <FIELD type="AdditionalFields" label="Assunto_DCM" source-type="AdditionalFields">
        <TAG><![CDATA[#NOVOREGISTO:CA:Assunto_DCM#]]></TAG>
        <VALUE><![CDATA[#NOVOREGISTO:CA:Assunto_DCM#]]></VALUE>
        <XPATH><![CDATA[/CARD/FIELDS/FIELD[NAME='Assunto_DCM']/VALUE]]></XPATH>
      </FIELD>
      <FIELD type="AdditionalFields" label="Autor" source-type="AdditionalFields">
        <TAG><![CDATA[#NOVOREGISTO:CA:Autor#]]></TAG>
        <VALUE><![CDATA[#NOVOREGISTO:CA:Autor#]]></VALUE>
        <XPATH><![CDATA[/CARD/FIELDS/FIELD[NAME='Autor']/VALUE]]></XPATH>
      </FIELD>
      <FIELD type="AdditionalFields" label="Colaborador" source-type="AdditionalFields">
        <TAG><![CDATA[#NOVOREGISTO:CA:Colaborador#]]></TAG>
        <VALUE><![CDATA[#NOVOREGISTO:CA:Colaborador#]]></VALUE>
        <XPATH><![CDATA[/CARD/FIELDS/FIELD[NAME='Colaborador']/VALUE]]></XPATH>
      </FIELD>
      <FIELD type="AdditionalFields" label="UO" source-type="AdditionalFields">
        <TAG><![CDATA[#NOVOREGISTO:CA:UO#]]></TAG>
        <VALUE><![CDATA[#NOVOREGISTO:CA:UO#]]></VALUE>
        <XPATH><![CDATA[/CARD/FIELDS/FIELD[NAME='UO']/VALUE]]></XPATH>
      </FIELD>
      <FIELD type="AdditionalFields" label="Ativ_Ramo" source-type="AdditionalFields">
        <TAG><![CDATA[#NOVOREGISTO:CA:Ativ_Ramo#]]></TAG>
        <VALUE><![CDATA[#NOVOREGISTO:CA:Ativ_Ramo#]]></VALUE>
        <XPATH><![CDATA[/CARD/FIELDS/FIELD[NAME='Ativ_Ramo']/VALUE]]></XPATH>
      </FIELD>
      <FIELD type="AdditionalFields" label="Coordenador" source-type="AdditionalFields">
        <TAG><![CDATA[#NOVOREGISTO:CA:Coordenador#]]></TAG>
        <VALUE><![CDATA[#NOVOREGISTO:CA:Coordenador#]]></VALUE>
        <XPATH><![CDATA[/CARD/FIELDS/FIELD[NAME='Coordenador']/VALUE]]></XPATH>
      </FIELD>
      <FIELD type="AdditionalFields" label="Coordenador_G" source-type="AdditionalFields">
        <TAG><![CDATA[#NOVOREGISTO:CA:Coordenador_G#]]></TAG>
        <VALUE><![CDATA[#NOVOREGISTO:CA:Coordenador_G#]]></VALUE>
        <XPATH><![CDATA[/CARD/FIELDS/FIELD[NAME='Coordenador_G']/VALUE]]></XPATH>
      </FIELD>
      <FIELD type="AdditionalFields" label="Data_Reuniao" source-type="AdditionalFields">
        <TAG><![CDATA[#NOVOREGISTO:CA:Data_Reuniao#]]></TAG>
        <VALUE><![CDATA[#NOVOREGISTO:CA:Data_Reuniao#]]></VALUE>
        <XPATH><![CDATA[/CARD/FIELDS/FIELD[NAME='Data_Reuniao']/VALUE]]></XPATH>
      </FIELD>
      <FIELD type="AdditionalFields" label="Dec_Fav_Rec" source-type="AdditionalFields">
        <TAG><![CDATA[#NOVOREGISTO:CA:Dec_Fav_Rec#]]></TAG>
        <VALUE><![CDATA[#NOVOREGISTO:CA:Dec_Fav_Rec#]]></VALUE>
        <XPATH><![CDATA[/CARD/FIELDS/FIELD[NAME='Dec_Fav_Rec']/VALUE]]></XPATH>
      </FIELD>
      <FIELD type="AdditionalFields" label="Desig_Public" source-type="AdditionalFields">
        <TAG><![CDATA[#NOVOREGISTO:CA:Desig_Public#]]></TAG>
        <VALUE><![CDATA[#NOVOREGISTO:CA:Desig_Public#]]></VALUE>
        <XPATH><![CDATA[/CARD/FIELDS/FIELD[NAME='Desig_Public']/VALUE]]></XPATH>
      </FIELD>
      <FIELD type="AdditionalFields" label="Destino" source-type="AdditionalFields">
        <TAG><![CDATA[#NOVOREGISTO:CA:Destino#]]></TAG>
        <VALUE><![CDATA[#NOVOREGISTO:CA:Destino#]]></VALUE>
        <XPATH><![CDATA[/CARD/FIELDS/FIELD[NAME='Destino']/VALUE]]></XPATH>
      </FIELD>
      <FIELD type="AdditionalFields" label="Distribuicao" source-type="AdditionalFields">
        <TAG><![CDATA[#NOVOREGISTO:CA:Distribuicao#]]></TAG>
        <VALUE><![CDATA[#NOVOREGISTO:CA:Distribuicao#]]></VALUE>
        <XPATH><![CDATA[/CARD/FIELDS/FIELD[NAME='Distribuicao']/VALUE]]></XPATH>
      </FIELD>
      <FIELD type="AdditionalFields" label="Dt_env_resp" source-type="AdditionalFields">
        <TAG><![CDATA[#NOVOREGISTO:CA:Dt_env_resp#]]></TAG>
        <VALUE><![CDATA[#NOVOREGISTO:CA:Dt_env_resp#]]></VALUE>
        <XPATH><![CDATA[/CARD/FIELDS/FIELD[NAME='Dt_env_resp']/VALUE]]></XPATH>
      </FIELD>
      <FIELD type="AdditionalFields" label="Dt_lim_resp" source-type="AdditionalFields">
        <TAG><![CDATA[#NOVOREGISTO:CA:Dt_lim_resp#]]></TAG>
        <VALUE><![CDATA[#NOVOREGISTO:CA:Dt_lim_resp#]]></VALUE>
        <XPATH><![CDATA[/CARD/FIELDS/FIELD[NAME='Dt_lim_resp']/VALUE]]></XPATH>
      </FIELD>
      <FIELD type="AdditionalFields" label="Dt_v_final" source-type="AdditionalFields">
        <TAG><![CDATA[#NOVOREGISTO:CA:Dt_v_final#]]></TAG>
        <VALUE><![CDATA[#NOVOREGISTO:CA:Dt_v_final#]]></VALUE>
        <XPATH><![CDATA[/CARD/FIELDS/FIELD[NAME='Dt_v_final']/VALUE]]></XPATH>
      </FIELD>
      <FIELD type="AdditionalFields" label="Ent_Visada" source-type="AdditionalFields">
        <TAG><![CDATA[#NOVOREGISTO:CA:Ent_Visada#]]></TAG>
        <VALUE><![CDATA[#NOVOREGISTO:CA:Ent_Visada#]]></VALUE>
        <XPATH><![CDATA[/CARD/FIELDS/FIELD[NAME='Ent_Visada']/VALUE]]></XPATH>
      </FIELD>
      <FIELD type="AdditionalFields" label="Env_Proced" source-type="AdditionalFields">
        <TAG><![CDATA[#NOVOREGISTO:CA:Env_Proced#]]></TAG>
        <VALUE><![CDATA[#NOVOREGISTO:CA:Env_Proced#]]></VALUE>
        <XPATH><![CDATA[/CARD/FIELDS/FIELD[NAME='Env_Proced']/VALUE]]></XPATH>
      </FIELD>
      <FIELD type="AdditionalFields" label="Form_Tratam" source-type="AdditionalFields">
        <TAG><![CDATA[#NOVOREGISTO:CA:Form_Tratam#]]></TAG>
        <VALUE><![CDATA[#NOVOREGISTO:CA:Form_Tratam#]]></VALUE>
        <XPATH><![CDATA[/CARD/FIELDS/FIELD[NAME='Form_Tratam']/VALUE]]></XPATH>
      </FIELD>
      <FIELD type="AdditionalFields" label="Local" source-type="AdditionalFields">
        <TAG><![CDATA[#NOVOREGISTO:CA:Local#]]></TAG>
        <VALUE><![CDATA[#NOVOREGISTO:CA:Local#]]></VALUE>
        <XPATH><![CDATA[/CARD/FIELDS/FIELD[NAME='Local']/VALUE]]></XPATH>
      </FIELD>
      <FIELD type="AdditionalFields" label="N_Casos" source-type="AdditionalFields">
        <TAG><![CDATA[#NOVOREGISTO:CA:N_Casos#]]></TAG>
        <VALUE><![CDATA[#NOVOREGISTO:CA:N_Casos#]]></VALUE>
        <XPATH><![CDATA[/CARD/FIELDS/FIELD[NAME='N_Casos']/VALUE]]></XPATH>
      </FIELD>
      <FIELD type="AdditionalFields" label="N_Circular" source-type="AdditionalFields">
        <TAG><![CDATA[#NOVOREGISTO:CA:N_Circular#]]></TAG>
        <VALUE><![CDATA[#NOVOREGISTO:CA:N_Circular#]]></VALUE>
        <XPATH><![CDATA[/CARD/FIELDS/FIELD[NAME='N_Circular']/VALUE]]></XPATH>
      </FIELD>
      <FIELD type="AdditionalFields" label="N_Con_Pub" source-type="AdditionalFields">
        <TAG><![CDATA[#NOVOREGISTO:CA:N_Con_Pub#]]></TAG>
        <VALUE><![CDATA[#NOVOREGISTO:CA:N_Con_Pub#]]></VALUE>
        <XPATH><![CDATA[/CARD/FIELDS/FIELD[NAME='N_Con_Pub']/VALUE]]></XPATH>
      </FIELD>
      <FIELD type="AdditionalFields" label="N_N_Regulam" source-type="AdditionalFields">
        <TAG><![CDATA[#NOVOREGISTO:CA:N_N_Regulam#]]></TAG>
        <VALUE><![CDATA[#NOVOREGISTO:CA:N_N_Regulam#]]></VALUE>
        <XPATH><![CDATA[/CARD/FIELDS/FIELD[NAME='N_N_Regulam']/VALUE]]></XPATH>
      </FIELD>
      <FIELD type="AdditionalFields" label="Nc_Rv_Procd" source-type="AdditionalFields">
        <TAG><![CDATA[#NOVOREGISTO:CA:Nc_Rv_Procd#]]></TAG>
        <VALUE><![CDATA[#NOVOREGISTO:CA:Nc_Rv_Procd#]]></VALUE>
        <XPATH><![CDATA[/CARD/FIELDS/FIELD[NAME='Nc_Rv_Procd']/VALUE]]></XPATH>
      </FIELD>
      <FIELD type="AdditionalFields" label="Num_P_Leg" source-type="AdditionalFields">
        <TAG><![CDATA[#NOVOREGISTO:CA:Num_P_Leg#]]></TAG>
        <VALUE><![CDATA[#NOVOREGISTO:CA:Num_P_Leg#]]></VALUE>
        <XPATH><![CDATA[/CARD/FIELDS/FIELD[NAME='Num_P_Leg']/VALUE]]></XPATH>
      </FIELD>
      <FIELD type="AdditionalFields" label="Num_Processo" source-type="AdditionalFields">
        <TAG><![CDATA[#NOVOREGISTO:CA:Num_Processo#]]></TAG>
        <VALUE><![CDATA[#NOVOREGISTO:CA:Num_Processo#]]></VALUE>
        <XPATH><![CDATA[/CARD/FIELDS/FIELD[NAME='Num_Processo']/VALUE]]></XPATH>
      </FIELD>
      <FIELD type="AdditionalFields" label="Num_Ref_Viag" source-type="AdditionalFields">
        <TAG><![CDATA[#NOVOREGISTO:CA:Num_Ref_Viag#]]></TAG>
        <VALUE><![CDATA[#NOVOREGISTO:CA:Num_Ref_Viag#]]></VALUE>
        <XPATH><![CDATA[/CARD/FIELDS/FIELD[NAME='Num_Ref_Viag']/VALUE]]></XPATH>
      </FIELD>
      <FIELD type="AdditionalFields" label="Ord_Jur_C" source-type="AdditionalFields">
        <TAG><![CDATA[#NOVOREGISTO:CA:Ord_Jur_C#]]></TAG>
        <VALUE><![CDATA[#NOVOREGISTO:CA:Ord_Jur_C#]]></VALUE>
        <XPATH><![CDATA[/CARD/FIELDS/FIELD[NAME='Ord_Jur_C']/VALUE]]></XPATH>
      </FIELD>
      <FIELD type="AdditionalFields" label="Orig_Extern" source-type="AdditionalFields">
        <TAG><![CDATA[#NOVOREGISTO:CA:Orig_Extern#]]></TAG>
        <VALUE><![CDATA[#NOVOREGISTO:CA:Orig_Extern#]]></VALUE>
        <XPATH><![CDATA[/CARD/FIELDS/FIELD[NAME='Orig_Extern']/VALUE]]></XPATH>
      </FIELD>
      <FIELD type="AdditionalFields" label="Origem" source-type="AdditionalFields">
        <TAG><![CDATA[#NOVOREGISTO:CA:Origem#]]></TAG>
        <VALUE><![CDATA[#NOVOREGISTO:CA:Origem#]]></VALUE>
        <XPATH><![CDATA[/CARD/FIELDS/FIELD[NAME='Origem']/VALUE]]></XPATH>
      </FIELD>
      <FIELD type="AdditionalFields" label="Origem_Int" source-type="AdditionalFields">
        <TAG><![CDATA[#NOVOREGISTO:CA:Origem_Int#]]></TAG>
        <VALUE><![CDATA[#NOVOREGISTO:CA:Origem_Int#]]></VALUE>
        <XPATH><![CDATA[/CARD/FIELDS/FIELD[NAME='Origem_Int']/VALUE]]></XPATH>
      </FIELD>
      <FIELD type="AdditionalFields" label="Partes" source-type="AdditionalFields">
        <TAG><![CDATA[#NOVOREGISTO:CA:Partes#]]></TAG>
        <VALUE><![CDATA[#NOVOREGISTO:CA:Partes#]]></VALUE>
        <XPATH><![CDATA[/CARD/FIELDS/FIELD[NAME='Partes']/VALUE]]></XPATH>
      </FIELD>
      <FIELD type="AdditionalFields" label="Ponto_Sit" source-type="AdditionalFields">
        <TAG><![CDATA[#NOVOREGISTO:CA:Ponto_Sit#]]></TAG>
        <VALUE><![CDATA[#NOVOREGISTO:CA:Ponto_Sit#]]></VALUE>
        <XPATH><![CDATA[/CARD/FIELDS/FIELD[NAME='Ponto_Sit']/VALUE]]></XPATH>
      </FIELD>
      <FIELD type="AdditionalFields" label="Prioridade" source-type="AdditionalFields">
        <TAG><![CDATA[#NOVOREGISTO:CA:Prioridade#]]></TAG>
        <VALUE><![CDATA[#NOVOREGISTO:CA:Prioridade#]]></VALUE>
        <XPATH><![CDATA[/CARD/FIELDS/FIELD[NAME='Prioridade']/VALUE]]></XPATH>
      </FIELD>
      <FIELD type="AdditionalFields" label="Proc_Compl" source-type="AdditionalFields">
        <TAG><![CDATA[#NOVOREGISTO:CA:Proc_Compl#]]></TAG>
        <VALUE><![CDATA[#NOVOREGISTO:CA:Proc_Compl#]]></VALUE>
        <XPATH><![CDATA[/CARD/FIELDS/FIELD[NAME='Proc_Compl']/VALUE]]></XPATH>
      </FIELD>
      <FIELD type="AdditionalFields" label="Ramo" source-type="AdditionalFields">
        <TAG><![CDATA[#NOVOREGISTO:CA:Ramo#]]></TAG>
        <VALUE><![CDATA[#NOVOREGISTO:CA:Ramo#]]></VALUE>
        <XPATH><![CDATA[/CARD/FIELDS/FIELD[NAME='Ramo']/VALUE]]></XPATH>
      </FIELD>
      <FIELD type="AdditionalFields" label="Ref_Carta" source-type="AdditionalFields">
        <TAG><![CDATA[#NOVOREGISTO:CA:Ref_Carta#]]></TAG>
        <VALUE><![CDATA[#NOVOREGISTO:CA:Ref_Carta#]]></VALUE>
        <XPATH><![CDATA[/CARD/FIELDS/FIELD[NAME='Ref_Carta']/VALUE]]></XPATH>
      </FIELD>
      <FIELD type="AdditionalFields" label="Ref_Int" source-type="AdditionalFields">
        <TAG><![CDATA[#NOVOREGISTO:CA:Ref_Int#]]></TAG>
        <VALUE><![CDATA[#NOVOREGISTO:CA:Ref_Int#]]></VALUE>
        <XPATH><![CDATA[/CARD/FIELDS/FIELD[NAME='Ref_Int']/VALUE]]></XPATH>
      </FIELD>
      <FIELD type="AdditionalFields" label="Relator" source-type="AdditionalFields">
        <TAG><![CDATA[#NOVOREGISTO:CA:Relator#]]></TAG>
        <VALUE><![CDATA[#NOVOREGISTO:CA:Relator#]]></VALUE>
        <XPATH><![CDATA[/CARD/FIELDS/FIELD[NAME='Relator']/VALUE]]></XPATH>
      </FIELD>
      <FIELD type="AdditionalFields" label="Resp_Equipa_DCM" source-type="AdditionalFields">
        <TAG><![CDATA[#NOVOREGISTO:CA:Resp_Equipa_DCM#]]></TAG>
        <VALUE><![CDATA[#NOVOREGISTO:CA:Resp_Equipa_DCM#]]></VALUE>
        <XPATH><![CDATA[/CARD/FIELDS/FIELD[NAME='Resp_Equipa_DCM']/VALUE]]></XPATH>
      </FIELD>
      <FIELD type="AdditionalFields" label="Resultado" source-type="AdditionalFields">
        <TAG><![CDATA[#NOVOREGISTO:CA:Resultado#]]></TAG>
        <VALUE><![CDATA[#NOVOREGISTO:CA:Resultado#]]></VALUE>
        <XPATH><![CDATA[/CARD/FIELDS/FIELD[NAME='Resultado']/VALUE]]></XPATH>
      </FIELD>
      <FIELD type="AdditionalFields" label="Seccao" source-type="AdditionalFields">
        <TAG><![CDATA[#NOVOREGISTO:CA:Seccao#]]></TAG>
        <VALUE><![CDATA[#NOVOREGISTO:CA:Seccao#]]></VALUE>
        <XPATH><![CDATA[/CARD/FIELDS/FIELD[NAME='Seccao']/VALUE]]></XPATH>
      </FIELD>
      <FIELD type="AdditionalFields" label="Tema" source-type="AdditionalFields">
        <TAG><![CDATA[#NOVOREGISTO:CA:Tema#]]></TAG>
        <VALUE><![CDATA[#NOVOREGISTO:CA:Tema#]]></VALUE>
        <XPATH><![CDATA[/CARD/FIELDS/FIELD[NAME='Tema']/VALUE]]></XPATH>
      </FIELD>
      <FIELD type="AdditionalFields" label="Tempo_vida" source-type="AdditionalFields">
        <TAG><![CDATA[#NOVOREGISTO:CA:Tempo_vida#]]></TAG>
        <VALUE><![CDATA[#NOVOREGISTO:CA:Tempo_vida#]]></VALUE>
        <XPATH><![CDATA[/CARD/FIELDS/FIELD[NAME='Tempo_vida']/VALUE]]></XPATH>
      </FIELD>
      <FIELD type="AdditionalFields" label="Tipo_DCM" source-type="AdditionalFields">
        <TAG><![CDATA[#NOVOREGISTO:CA:Tipo_DCM#]]></TAG>
        <VALUE><![CDATA[#NOVOREGISTO:CA:Tipo_DCM#]]></VALUE>
        <XPATH><![CDATA[/CARD/FIELDS/FIELD[NAME='Tipo_DCM']/VALUE]]></XPATH>
      </FIELD>
      <FIELD type="AdditionalFields" label="Tipo_Reuniao" source-type="AdditionalFields">
        <TAG><![CDATA[#NOVOREGISTO:CA:Tipo_Reuniao#]]></TAG>
        <VALUE><![CDATA[#NOVOREGISTO:CA:Tipo_Reuniao#]]></VALUE>
        <XPATH><![CDATA[/CARD/FIELDS/FIELD[NAME='Tipo_Reuniao']/VALUE]]></XPATH>
      </FIELD>
      <FIELD type="AdditionalFields" label="Tipologia" source-type="AdditionalFields">
        <TAG><![CDATA[#NOVOREGISTO:CA:Tipologia#]]></TAG>
        <VALUE><![CDATA[#NOVOREGISTO:CA:Tipologia#]]></VALUE>
        <XPATH><![CDATA[/CARD/FIELDS/FIELD[NAME='Tipologia']/VALUE]]></XPATH>
      </FIELD>
      <FIELD type="AdditionalFields" label="Tribunal" source-type="AdditionalFields">
        <TAG><![CDATA[#NOVOREGISTO:CA:Tribunal#]]></TAG>
        <VALUE><![CDATA[#NOVOREGISTO:CA:Tribunal#]]></VALUE>
        <XPATH><![CDATA[/CARD/FIELDS/FIELD[NAME='Tribunal']/VALUE]]></XPATH>
      </FIELD>
      <FIELD type="AdditionalFields" label="Equipa_DSS" source-type="AdditionalFields">
        <TAG><![CDATA[#NOVOREGISTO:CA:Equipa_DSS#]]></TAG>
        <VALUE><![CDATA[#NOVOREGISTO:CA:Equipa_DSS#]]></VALUE>
        <XPATH><![CDATA[/CARD/FIELDS/FIELD[NAME='Equipa_DSS']/VALUE]]></XPATH>
      </FIELD>
      <FIELD type="AdditionalFields" label="Equipa_DSF" source-type="AdditionalFields">
        <TAG><![CDATA[#NOVOREGISTO:CA:Equipa_DSF#]]></TAG>
        <VALUE><![CDATA[#NOVOREGISTO:CA:Equipa_DSF#]]></VALUE>
        <XPATH><![CDATA[/CARD/FIELDS/FIELD[NAME='Equipa_DSF']/VALUE]]></XPATH>
      </FIELD>
      <FIELD type="AdditionalFields" label="Equipa_DCM" source-type="AdditionalFields">
        <TAG><![CDATA[#NOVOREGISTO:CA:Equipa_DCM#]]></TAG>
        <VALUE><![CDATA[#NOVOREGISTO:CA:Equipa_DCM#]]></VALUE>
        <XPATH><![CDATA[/CARD/FIELDS/FIELD[NAME='Equipa_DCM']/VALUE]]></XPATH>
      </FIELD>
      <FIELD type="AdditionalFields" label="Resp_Equipa_DSS" source-type="AdditionalFields">
        <TAG><![CDATA[#NOVOREGISTO:CA:Resp_Equipa_DSS#]]></TAG>
        <VALUE><![CDATA[#NOVOREGISTO:CA:Resp_Equipa_DSS#]]></VALUE>
        <XPATH><![CDATA[/CARD/FIELDS/FIELD[NAME='Resp_Equipa_DSS']/VALUE]]></XPATH>
      </FIELD>
      <FIELD type="AdditionalFields" label="Resp_Equipa_DSF" source-type="AdditionalFields">
        <TAG><![CDATA[#NOVOREGISTO:CA:Resp_Equipa_DSF#]]></TAG>
        <VALUE><![CDATA[#NOVOREGISTO:CA:Resp_Equipa_DSF#]]></VALUE>
        <XPATH><![CDATA[/CARD/FIELDS/FIELD[NAME='Resp_Equipa_DSF']/VALUE]]></XPATH>
      </FIELD>
      <FIELD type="AdditionalFields" label="Ent_Nomes" source-type="AdditionalFields">
        <TAG><![CDATA[#NOVOREGISTO:CA:Ent_Nomes#]]></TAG>
        <VALUE><![CDATA[#NOVOREGISTO:CA:Ent_Nomes#]]></VALUE>
        <XPATH><![CDATA[/CARD/FIELDS/FIELD[NAME='Ent_Nomes']/VALUE]]></XPATH>
      </FIELD>
      <FIELD type="AdditionalFields" label="Ent_Codigos" source-type="AdditionalFields">
        <TAG><![CDATA[#NOVOREGISTO:CA:Ent_Codigos#]]></TAG>
        <VALUE><![CDATA[#NOVOREGISTO:CA:Ent_Codigos#]]></VALUE>
        <XPATH><![CDATA[/CARD/FIELDS/FIELD[NAME='Ent_Codigos']/VALUE]]></XPATH>
      </FIELD>
      <FIELD type="AdditionalFields" label="Atrib_Equipa" source-type="AdditionalFields">
        <TAG><![CDATA[#NOVOREGISTO:CA:Atrib_Equipa#]]></TAG>
        <VALUE><![CDATA[#NOVOREGISTO:CA:Atrib_Equipa#]]></VALUE>
        <XPATH><![CDATA[/CARD/FIELDS/FIELD[NAME='Atrib_Equipa']/VALUE]]></XPATH>
      </FIELD>
      <FIELD type="AdditionalFields" label="Gestor" source-type="AdditionalFields">
        <TAG><![CDATA[#NOVOREGISTO:CA:Gestor#]]></TAG>
        <VALUE><![CDATA[#NOVOREGISTO:CA:Gestor#]]></VALUE>
        <XPATH><![CDATA[/CARD/FIELDS/FIELD[NAME='Gestor']/VALUE]]></XPATH>
      </FIELD>
      <FIELD type="AdditionalFields" label="Gestor2" source-type="AdditionalFields">
        <TAG><![CDATA[#NOVOREGISTO:CA:Gestor2#]]></TAG>
        <VALUE><![CDATA[#NOVOREGISTO:CA:Gestor2#]]></VALUE>
        <XPATH><![CDATA[/CARD/FIELDS/FIELD[NAME='Gestor2']/VALUE]]></XPATH>
      </FIELD>
      <FIELD type="AdditionalFields" label="Origem_Exterior" source-type="AdditionalFields">
        <TAG><![CDATA[#NOVOREGISTO:CA:Origem_Exterior#]]></TAG>
        <VALUE><![CDATA[#NOVOREGISTO:CA:Origem_Exterior#]]></VALUE>
        <XPATH><![CDATA[/CARD/FIELDS/FIELD[NAME='Origem_Exterior']/VALUE]]></XPATH>
      </FIELD>
      <FIELD type="AdditionalFields" label="OrigemDJU" source-type="AdditionalFields">
        <TAG><![CDATA[#NOVOREGISTO:CA:OrigemDJU#]]></TAG>
        <VALUE><![CDATA[#NOVOREGISTO:CA:OrigemDJU#]]></VALUE>
        <XPATH><![CDATA[/CARD/FIELDS/FIELD[NAME='OrigemDJU']/VALUE]]></XPATH>
      </FIELD>
      <FIELD type="AdditionalFields" label="Codigo" source-type="AdditionalFields">
        <TAG><![CDATA[#NOVOREGISTO:CA:Codigo#]]></TAG>
        <VALUE><![CDATA[#NOVOREGISTO:CA:Codigo#]]></VALUE>
        <XPATH><![CDATA[/CARD/FIELDS/FIELD[NAME='Codigo']/VALUE]]></XPATH>
      </FIELD>
      <FIELD type="AdditionalFields" label="NivelPrioridade" source-type="AdditionalFields">
        <TAG><![CDATA[#NOVOREGISTO:CA:NivelPrioridade#]]></TAG>
        <VALUE><![CDATA[#NOVOREGISTO:CA:NivelPrioridade#]]></VALUE>
        <XPATH><![CDATA[/CARD/FIELDS/FIELD[NAME='NivelPrioridade']/VALUE]]></XPATH>
      </FIELD>
      <FIELD type="AdditionalFields" label="Estado_DJU" source-type="AdditionalFields">
        <TAG><![CDATA[#NOVOREGISTO:CA:Estado_DJU#]]></TAG>
        <VALUE><![CDATA[#NOVOREGISTO:CA:Estado_DJU#]]></VALUE>
        <XPATH><![CDATA[/CARD/FIELDS/FIELD[NAME='Estado_DJU']/VALUE]]></XPATH>
      </FIELD>
      <FIELD type="AdditionalFields" label="Data_instaur" source-type="AdditionalFields">
        <TAG><![CDATA[#NOVOREGISTO:CA:Data_instaur#]]></TAG>
        <VALUE><![CDATA[#NOVOREGISTO:CA:Data_instaur#]]></VALUE>
        <XPATH><![CDATA[/CARD/FIELDS/FIELD[NAME='Data_instaur']/VALUE]]></XPATH>
      </FIELD>
      <FIELD type="AdditionalFields" label="Data_Conclusao" source-type="AdditionalFields">
        <TAG><![CDATA[#NOVOREGISTO:CA:Data_Conclusao#]]></TAG>
        <VALUE><![CDATA[#NOVOREGISTO:CA:Data_Conclusao#]]></VALUE>
        <XPATH><![CDATA[/CARD/FIELDS/FIELD[NAME='Data_Conclusao']/VALUE]]></XPATH>
      </FIELD>
      <FIELD type="AdditionalFields" label="N_aut_notícia" source-type="AdditionalFields">
        <TAG><![CDATA[#NOVOREGISTO:CA:N_aut_notícia#]]></TAG>
        <VALUE><![CDATA[#NOVOREGISTO:CA:N_aut_notícia#]]></VALUE>
        <XPATH><![CDATA[/CARD/FIELDS/FIELD[NAME='N_aut_notícia']/VALUE]]></XPATH>
      </FIELD>
      <FIELD type="AdditionalFields" label="Artigo_Violado" source-type="AdditionalFields">
        <TAG><![CDATA[#NOVOREGISTO:CA:Artigo_Violado#]]></TAG>
        <VALUE><![CDATA[#NOVOREGISTO:CA:Artigo_Violado#]]></VALUE>
        <XPATH><![CDATA[/CARD/FIELDS/FIELD[NAME='Artigo_Violado']/VALUE]]></XPATH>
      </FIELD>
      <FIELD type="AdditionalFields" label="N_Art_Violado" source-type="AdditionalFields">
        <TAG><![CDATA[#NOVOREGISTO:CA:N_Art_Violado#]]></TAG>
        <VALUE><![CDATA[#NOVOREGISTO:CA:N_Art_Violado#]]></VALUE>
        <XPATH><![CDATA[/CARD/FIELDS/FIELD[NAME='N_Art_Violado']/VALUE]]></XPATH>
      </FIELD>
      <FIELD type="AdditionalFields" label="Al_Art_Violado" source-type="AdditionalFields">
        <TAG><![CDATA[#NOVOREGISTO:CA:Al_Art_Violado#]]></TAG>
        <VALUE><![CDATA[#NOVOREGISTO:CA:Al_Art_Violado#]]></VALUE>
        <XPATH><![CDATA[/CARD/FIELDS/FIELD[NAME='Al_Art_Violado']/VALUE]]></XPATH>
      </FIELD>
      <FIELD type="AdditionalFields" label="Sub_Art_Violado" source-type="AdditionalFields">
        <TAG><![CDATA[#NOVOREGISTO:CA:Sub_Art_Violado#]]></TAG>
        <VALUE><![CDATA[#NOVOREGISTO:CA:Sub_Art_Violado#]]></VALUE>
        <XPATH><![CDATA[/CARD/FIELDS/FIELD[NAME='Sub_Art_Violado']/VALUE]]></XPATH>
      </FIELD>
      <FIELD type="AdditionalFields" label="Sancao_Prevista" source-type="AdditionalFields">
        <TAG><![CDATA[#NOVOREGISTO:CA:Sancao_Prevista#]]></TAG>
        <VALUE><![CDATA[#NOVOREGISTO:CA:Sancao_Prevista#]]></VALUE>
        <XPATH><![CDATA[/CARD/FIELDS/FIELD[NAME='Sancao_Prevista']/VALUE]]></XPATH>
      </FIELD>
      <FIELD type="AdditionalFields" label="N_Sanc_Prevista" source-type="AdditionalFields">
        <TAG><![CDATA[#NOVOREGISTO:CA:N_Sanc_Prevista#]]></TAG>
        <VALUE><![CDATA[#NOVOREGISTO:CA:N_Sanc_Prevista#]]></VALUE>
        <XPATH><![CDATA[/CARD/FIELDS/FIELD[NAME='N_Sanc_Prevista']/VALUE]]></XPATH>
      </FIELD>
      <FIELD type="AdditionalFields" label="Data_Apr_Defesa" source-type="AdditionalFields">
        <TAG><![CDATA[#NOVOREGISTO:CA:Data_Apr_Defesa#]]></TAG>
        <VALUE><![CDATA[#NOVOREGISTO:CA:Data_Apr_Defesa#]]></VALUE>
        <XPATH><![CDATA[/CARD/FIELDS/FIELD[NAME='Data_Apr_Defesa']/VALUE]]></XPATH>
      </FIELD>
      <FIELD type="AdditionalFields" label="Data_Decisao" source-type="AdditionalFields">
        <TAG><![CDATA[#NOVOREGISTO:CA:Data_Decisao#]]></TAG>
        <VALUE><![CDATA[#NOVOREGISTO:CA:Data_Decisao#]]></VALUE>
        <XPATH><![CDATA[/CARD/FIELDS/FIELD[NAME='Data_Decisao']/VALUE]]></XPATH>
      </FIELD>
      <FIELD type="AdditionalFields" label="Decisao" source-type="AdditionalFields">
        <TAG><![CDATA[#NOVOREGISTO:CA:Decisao#]]></TAG>
        <VALUE><![CDATA[#NOVOREGISTO:CA:Decisao#]]></VALUE>
        <XPATH><![CDATA[/CARD/FIELDS/FIELD[NAME='Decisao']/VALUE]]></XPATH>
      </FIELD>
      <FIELD type="AdditionalFields" label="SuspensaoCoima" source-type="AdditionalFields">
        <TAG><![CDATA[#NOVOREGISTO:CA:SuspensaoCoima#]]></TAG>
        <VALUE><![CDATA[#NOVOREGISTO:CA:SuspensaoCoima#]]></VALUE>
        <XPATH><![CDATA[/CARD/FIELDS/FIELD[NAME='SuspensaoCoima']/VALUE]]></XPATH>
      </FIELD>
      <FIELD type="AdditionalFields" label="Sancoes_Acess" source-type="AdditionalFields">
        <TAG><![CDATA[#NOVOREGISTO:CA:Sancoes_Acess#]]></TAG>
        <VALUE><![CDATA[#NOVOREGISTO:CA:Sancoes_Acess#]]></VALUE>
        <XPATH><![CDATA[/CARD/FIELDS/FIELD[NAME='Sancoes_Acess']/VALUE]]></XPATH>
      </FIELD>
      <FIELD type="AdditionalFields" label="Valor_Coima" source-type="AdditionalFields">
        <TAG><![CDATA[#NOVOREGISTO:CA:Valor_Coima#]]></TAG>
        <VALUE><![CDATA[#NOVOREGISTO:CA:Valor_Coima#]]></VALUE>
        <XPATH><![CDATA[/CARD/FIELDS/FIELD[NAME='Valor_Coima']/VALUE]]></XPATH>
      </FIELD>
      <FIELD type="AdditionalFields" label="N_DUC" source-type="AdditionalFields">
        <TAG><![CDATA[#NOVOREGISTO:CA:N_DUC#]]></TAG>
        <VALUE><![CDATA[#NOVOREGISTO:CA:N_DUC#]]></VALUE>
        <XPATH><![CDATA[/CARD/FIELDS/FIELD[NAME='N_DUC']/VALUE]]></XPATH>
      </FIELD>
      <FIELD type="AdditionalFields" label="Data_Pgto_Coima" source-type="AdditionalFields">
        <TAG><![CDATA[#NOVOREGISTO:CA:Data_Pgto_Coima#]]></TAG>
        <VALUE><![CDATA[#NOVOREGISTO:CA:Data_Pgto_Coima#]]></VALUE>
        <XPATH><![CDATA[/CARD/FIELDS/FIELD[NAME='Data_Pgto_Coima']/VALUE]]></XPATH>
      </FIELD>
      <FIELD type="AdditionalFields" label="Data_trans_julg" source-type="AdditionalFields">
        <TAG><![CDATA[#NOVOREGISTO:CA:Data_trans_julg#]]></TAG>
        <VALUE><![CDATA[#NOVOREGISTO:CA:Data_trans_julg#]]></VALUE>
        <XPATH><![CDATA[/CARD/FIELDS/FIELD[NAME='Data_trans_julg']/VALUE]]></XPATH>
      </FIELD>
      <FIELD type="AdditionalFields" label="Impug_Judicial" source-type="AdditionalFields">
        <TAG><![CDATA[#NOVOREGISTO:CA:Impug_Judicial#]]></TAG>
        <VALUE><![CDATA[#NOVOREGISTO:CA:Impug_Judicial#]]></VALUE>
        <XPATH><![CDATA[/CARD/FIELDS/FIELD[NAME='Impug_Judicial']/VALUE]]></XPATH>
      </FIELD>
      <FIELD type="AdditionalFields" label="Mandatario_ISP" source-type="AdditionalFields">
        <TAG><![CDATA[#NOVOREGISTO:CA:Mandatario_ISP#]]></TAG>
        <VALUE><![CDATA[#NOVOREGISTO:CA:Mandatario_ISP#]]></VALUE>
        <XPATH><![CDATA[/CARD/FIELDS/FIELD[NAME='Mandatario_ISP']/VALUE]]></XPATH>
      </FIELD>
      <FIELD type="AdditionalFields" label="Tribunal_Recurs" source-type="AdditionalFields">
        <TAG><![CDATA[#NOVOREGISTO:CA:Tribunal_Recurs#]]></TAG>
        <VALUE><![CDATA[#NOVOREGISTO:CA:Tribunal_Recurs#]]></VALUE>
        <XPATH><![CDATA[/CARD/FIELDS/FIELD[NAME='Tribunal_Recurs']/VALUE]]></XPATH>
      </FIELD>
      <FIELD type="AdditionalFields" label="Juizo" source-type="AdditionalFields">
        <TAG><![CDATA[#NOVOREGISTO:CA:Juizo#]]></TAG>
        <VALUE><![CDATA[#NOVOREGISTO:CA:Juizo#]]></VALUE>
        <XPATH><![CDATA[/CARD/FIELDS/FIELD[NAME='Juizo']/VALUE]]></XPATH>
      </FIELD>
      <FIELD type="AdditionalFields" label="N_Proc_Tribunal" source-type="AdditionalFields">
        <TAG><![CDATA[#NOVOREGISTO:CA:N_Proc_Tribunal#]]></TAG>
        <VALUE><![CDATA[#NOVOREGISTO:CA:N_Proc_Tribunal#]]></VALUE>
        <XPATH><![CDATA[/CARD/FIELDS/FIELD[NAME='N_Proc_Tribunal']/VALUE]]></XPATH>
      </FIELD>
      <FIELD type="AdditionalFields" label="Julgamentos" source-type="AdditionalFields">
        <TAG><![CDATA[#NOVOREGISTO:CA:Julgamentos#]]></TAG>
        <VALUE><![CDATA[#NOVOREGISTO:CA:Julgamentos#]]></VALUE>
        <XPATH><![CDATA[/CARD/FIELDS/FIELD[NAME='Julgamentos']/VALUE]]></XPATH>
      </FIELD>
      <FIELD type="AdditionalFields" label="Testem_ISP_Conv" source-type="AdditionalFields">
        <TAG><![CDATA[#NOVOREGISTO:CA:Testem_ISP_Conv#]]></TAG>
        <VALUE><![CDATA[#NOVOREGISTO:CA:Testem_ISP_Conv#]]></VALUE>
        <XPATH><![CDATA[/CARD/FIELDS/FIELD[NAME='Testem_ISP_Conv']/VALUE]]></XPATH>
      </FIELD>
      <FIELD type="AdditionalFields" label="Recurso_Relacao" source-type="AdditionalFields">
        <TAG><![CDATA[#NOVOREGISTO:CA:Recurso_Relacao#]]></TAG>
        <VALUE><![CDATA[#NOVOREGISTO:CA:Recurso_Relacao#]]></VALUE>
        <XPATH><![CDATA[/CARD/FIELDS/FIELD[NAME='Recurso_Relacao']/VALUE]]></XPATH>
      </FIELD>
      <FIELD type="AdditionalFields" label="Res_Impug_jud" source-type="AdditionalFields">
        <TAG><![CDATA[#NOVOREGISTO:CA:Res_Impug_jud#]]></TAG>
        <VALUE><![CDATA[#NOVOREGISTO:CA:Res_Impug_jud#]]></VALUE>
        <XPATH><![CDATA[/CARD/FIELDS/FIELD[NAME='Res_Impug_jud']/VALUE]]></XPATH>
      </FIELD>
      <FIELD type="AdditionalFields" label="N_Cert_Proc_Exc" source-type="AdditionalFields">
        <TAG><![CDATA[#NOVOREGISTO:CA:N_Cert_Proc_Exc#]]></TAG>
        <VALUE><![CDATA[#NOVOREGISTO:CA:N_Cert_Proc_Exc#]]></VALUE>
        <XPATH><![CDATA[/CARD/FIELDS/FIELD[NAME='N_Cert_Proc_Exc']/VALUE]]></XPATH>
      </FIELD>
      <FIELD type="AdditionalFields" label="Proc_Materializ" source-type="AdditionalFields">
        <TAG><![CDATA[#NOVOREGISTO:CA:Proc_Materializ#]]></TAG>
        <VALUE><![CDATA[#NOVOREGISTO:CA:Proc_Materializ#]]></VALUE>
        <XPATH><![CDATA[/CARD/FIELDS/FIELD[NAME='Proc_Materializ']/VALUE]]></XPATH>
      </FIELD>
      <FIELD type="AdditionalFields" label="Nome_Arguido" source-type="AdditionalFields">
        <TAG><![CDATA[#NOVOREGISTO:CA:Nome_Arguido#]]></TAG>
        <VALUE><![CDATA[#NOVOREGISTO:CA:Nome_Arguido#]]></VALUE>
        <XPATH><![CDATA[/CARD/FIELDS/FIELD[NAME='Nome_Arguido']/VALUE]]></XPATH>
      </FIELD>
      <FIELD type="AdditionalFields" label="Tipo_Arguido" source-type="AdditionalFields">
        <TAG><![CDATA[#NOVOREGISTO:CA:Tipo_Arguido#]]></TAG>
        <VALUE><![CDATA[#NOVOREGISTO:CA:Tipo_Arguido#]]></VALUE>
        <XPATH><![CDATA[/CARD/FIELDS/FIELD[NAME='Tipo_Arguido']/VALUE]]></XPATH>
      </FIELD>
      <FIELD type="AdditionalFields" label="Instrutor" source-type="AdditionalFields">
        <TAG><![CDATA[#NOVOREGISTO:CA:Instrutor#]]></TAG>
        <VALUE><![CDATA[#NOVOREGISTO:CA:Instrutor#]]></VALUE>
        <XPATH><![CDATA[/CARD/FIELDS/FIELD[NAME='Instrutor']/VALUE]]></XPATH>
      </FIELD>
      <FIELD type="AdditionalFields" label="Sub_Sancao_prev" source-type="AdditionalFields">
        <TAG><![CDATA[#NOVOREGISTO:CA:Sub_Sancao_prev#]]></TAG>
        <VALUE><![CDATA[#NOVOREGISTO:CA:Sub_Sancao_prev#]]></VALUE>
        <XPATH><![CDATA[/CARD/FIELDS/FIELD[NAME='Sub_Sancao_prev']/VALUE]]></XPATH>
      </FIELD>
      <FIELD type="AdditionalFields" label="Tecn_Resp_DSF" source-type="AdditionalFields">
        <TAG><![CDATA[#NOVOREGISTO:CA:Tecn_Resp_DSF#]]></TAG>
        <VALUE><![CDATA[#NOVOREGISTO:CA:Tecn_Resp_DSF#]]></VALUE>
        <XPATH><![CDATA[/CARD/FIELDS/FIELD[NAME='Tecn_Resp_DSF']/VALUE]]></XPATH>
      </FIELD>
      <FIELD type="AdditionalFields" label="Tecn_Resp_DSS" source-type="AdditionalFields">
        <TAG><![CDATA[#NOVOREGISTO:CA:Tecn_Resp_DSS#]]></TAG>
        <VALUE><![CDATA[#NOVOREGISTO:CA:Tecn_Resp_DSS#]]></VALUE>
        <XPATH><![CDATA[/CARD/FIELDS/FIELD[NAME='Tecn_Resp_DSS']/VALUE]]></XPATH>
      </FIELD>
      <FIELD type="AdditionalFields" label="Tecn_Resp_DCM" source-type="AdditionalFields">
        <TAG><![CDATA[#NOVOREGISTO:CA:Tecn_Resp_DCM#]]></TAG>
        <VALUE><![CDATA[#NOVOREGISTO:CA:Tecn_Resp_DCM#]]></VALUE>
        <XPATH><![CDATA[/CARD/FIELDS/FIELD[NAME='Tecn_Resp_DCM']/VALUE]]></XPATH>
      </FIELD>
      <FIELD type="AdditionalFields" label="Tecn_Resp_DARF" source-type="AdditionalFields">
        <TAG><![CDATA[#NOVOREGISTO:CA:Tecn_Resp_DARF#]]></TAG>
        <VALUE><![CDATA[#NOVOREGISTO:CA:Tecn_Resp_DARF#]]></VALUE>
        <XPATH><![CDATA[/CARD/FIELDS/FIELD[NAME='Tecn_Resp_DARF']/VALUE]]></XPATH>
      </FIELD>
      <FIELD type="AdditionalFields" label="Tecn_Resp_DARM" source-type="AdditionalFields">
        <TAG><![CDATA[#NOVOREGISTO:CA:Tecn_Resp_DARM#]]></TAG>
        <VALUE><![CDATA[#NOVOREGISTO:CA:Tecn_Resp_DARM#]]></VALUE>
        <XPATH><![CDATA[/CARD/FIELDS/FIELD[NAME='Tecn_Resp_DARM']/VALUE]]></XPATH>
      </FIELD>
      <FIELD type="AdditionalFields" label="Tecn_Resp_DES" source-type="AdditionalFields">
        <TAG><![CDATA[#NOVOREGISTO:CA:Tecn_Resp_DES#]]></TAG>
        <VALUE><![CDATA[#NOVOREGISTO:CA:Tecn_Resp_DES#]]></VALUE>
        <XPATH><![CDATA[/CARD/FIELDS/FIELD[NAME='Tecn_Resp_DES']/VALUE]]></XPATH>
      </FIELD>
      <FIELD type="AdditionalFields" label="Tecn_Resp_DRS" source-type="AdditionalFields">
        <TAG><![CDATA[#NOVOREGISTO:CA:Tecn_Resp_DRS#]]></TAG>
        <VALUE><![CDATA[#NOVOREGISTO:CA:Tecn_Resp_DRS#]]></VALUE>
        <XPATH><![CDATA[/CARD/FIELDS/FIELD[NAME='Tecn_Resp_DRS']/VALUE]]></XPATH>
      </FIELD>
      <FIELD type="AdditionalFields" label="Tecn_Resp_DPR" source-type="AdditionalFields">
        <TAG><![CDATA[#NOVOREGISTO:CA:Tecn_Resp_DPR#]]></TAG>
        <VALUE><![CDATA[#NOVOREGISTO:CA:Tecn_Resp_DPR#]]></VALUE>
        <XPATH><![CDATA[/CARD/FIELDS/FIELD[NAME='Tecn_Resp_DPR']/VALUE]]></XPATH>
      </FIELD>
      <FIELD type="AdditionalFields" label="Tecn_Resp_DJU" source-type="AdditionalFields">
        <TAG><![CDATA[#NOVOREGISTO:CA:Tecn_Resp_DJU#]]></TAG>
        <VALUE><![CDATA[#NOVOREGISTO:CA:Tecn_Resp_DJU#]]></VALUE>
        <XPATH><![CDATA[/CARD/FIELDS/FIELD[NAME='Tecn_Resp_DJU']/VALUE]]></XPATH>
      </FIELD>
      <FIELD type="AdditionalFields" label="TP_11.01.02" source-type="AdditionalFields">
        <TAG><![CDATA[#NOVOREGISTO:CA:TP_11.01.02#]]></TAG>
        <VALUE><![CDATA[#NOVOREGISTO:CA:TP_11.01.02#]]></VALUE>
        <XPATH><![CDATA[/CARD/FIELDS/FIELD[NAME='TP_11.01.02']/VALUE]]></XPATH>
      </FIELD>
      <FIELD type="AdditionalFields" label="TP_11.01.03" source-type="AdditionalFields">
        <TAG><![CDATA[#NOVOREGISTO:CA:TP_11.01.03#]]></TAG>
        <VALUE><![CDATA[#NOVOREGISTO:CA:TP_11.01.03#]]></VALUE>
        <XPATH><![CDATA[/CARD/FIELDS/FIELD[NAME='TP_11.01.03']/VALUE]]></XPATH>
      </FIELD>
      <FIELD type="AdditionalFields" label="TP_11.01.08" source-type="AdditionalFields">
        <TAG><![CDATA[#NOVOREGISTO:CA:TP_11.01.08#]]></TAG>
        <VALUE><![CDATA[#NOVOREGISTO:CA:TP_11.01.08#]]></VALUE>
        <XPATH><![CDATA[/CARD/FIELDS/FIELD[NAME='TP_11.01.08']/VALUE]]></XPATH>
      </FIELD>
      <FIELD type="AdditionalFields" label="TP_11.01.09" source-type="AdditionalFields">
        <TAG><![CDATA[#NOVOREGISTO:CA:TP_11.01.09#]]></TAG>
        <VALUE><![CDATA[#NOVOREGISTO:CA:TP_11.01.09#]]></VALUE>
        <XPATH><![CDATA[/CARD/FIELDS/FIELD[NAME='TP_11.01.09']/VALUE]]></XPATH>
      </FIELD>
      <FIELD type="AdditionalFields" label="TP_11.01.13" source-type="AdditionalFields">
        <TAG><![CDATA[#NOVOREGISTO:CA:TP_11.01.13#]]></TAG>
        <VALUE><![CDATA[#NOVOREGISTO:CA:TP_11.01.13#]]></VALUE>
        <XPATH><![CDATA[/CARD/FIELDS/FIELD[NAME='TP_11.01.13']/VALUE]]></XPATH>
      </FIELD>
      <FIELD type="AdditionalFields" label="TP_11.01.19.02" source-type="AdditionalFields">
        <TAG><![CDATA[#NOVOREGISTO:CA:TP_11.01.19.02#]]></TAG>
        <VALUE><![CDATA[#NOVOREGISTO:CA:TP_11.01.19.02#]]></VALUE>
        <XPATH><![CDATA[/CARD/FIELDS/FIELD[NAME='TP_11.01.19.02']/VALUE]]></XPATH>
      </FIELD>
      <FIELD type="AdditionalFields" label="TP_11.01.20.01" source-type="AdditionalFields">
        <TAG><![CDATA[#NOVOREGISTO:CA:TP_11.01.20.01#]]></TAG>
        <VALUE><![CDATA[#NOVOREGISTO:CA:TP_11.01.20.01#]]></VALUE>
        <XPATH><![CDATA[/CARD/FIELDS/FIELD[NAME='TP_11.01.20.01']/VALUE]]></XPATH>
      </FIELD>
      <FIELD type="AdditionalFields" label="TP_11.01.20.02" source-type="AdditionalFields">
        <TAG><![CDATA[#NOVOREGISTO:CA:TP_11.01.20.02#]]></TAG>
        <VALUE><![CDATA[#NOVOREGISTO:CA:TP_11.01.20.02#]]></VALUE>
        <XPATH><![CDATA[/CARD/FIELDS/FIELD[NAME='TP_11.01.20.02']/VALUE]]></XPATH>
      </FIELD>
      <FIELD type="AdditionalFields" label="TP_11.01.21.04" source-type="AdditionalFields">
        <TAG><![CDATA[#NOVOREGISTO:CA:TP_11.01.21.04#]]></TAG>
        <VALUE><![CDATA[#NOVOREGISTO:CA:TP_11.01.21.04#]]></VALUE>
        <XPATH><![CDATA[/CARD/FIELDS/FIELD[NAME='TP_11.01.21.04']/VALUE]]></XPATH>
      </FIELD>
      <FIELD type="AdditionalFields" label="TP_11.02.22.02" source-type="AdditionalFields">
        <TAG><![CDATA[#NOVOREGISTO:CA:TP_11.02.22.02#]]></TAG>
        <VALUE><![CDATA[#NOVOREGISTO:CA:TP_11.02.22.02#]]></VALUE>
        <XPATH><![CDATA[/CARD/FIELDS/FIELD[NAME='TP_11.02.22.02']/VALUE]]></XPATH>
      </FIELD>
      <FIELD type="AdditionalFields" label="TP_11.05.03" source-type="AdditionalFields">
        <TAG><![CDATA[#NOVOREGISTO:CA:TP_11.05.03#]]></TAG>
        <VALUE><![CDATA[#NOVOREGISTO:CA:TP_11.05.03#]]></VALUE>
        <XPATH><![CDATA[/CARD/FIELDS/FIELD[NAME='TP_11.05.03']/VALUE]]></XPATH>
      </FIELD>
      <FIELD type="AdditionalFields" label="TP_11.05.07.03" source-type="AdditionalFields">
        <TAG><![CDATA[#NOVOREGISTO:CA:TP_11.05.07.03#]]></TAG>
        <VALUE><![CDATA[#NOVOREGISTO:CA:TP_11.05.07.03#]]></VALUE>
        <XPATH><![CDATA[/CARD/FIELDS/FIELD[NAME='TP_11.05.07.03']/VALUE]]></XPATH>
      </FIELD>
      <FIELD type="AdditionalFields" label="Ano_Sem_Tri_Ref" source-type="AdditionalFields">
        <TAG><![CDATA[#NOVOREGISTO:CA:Ano_Sem_Tri_Ref#]]></TAG>
        <VALUE><![CDATA[#NOVOREGISTO:CA:Ano_Sem_Tri_Ref#]]></VALUE>
        <XPATH><![CDATA[/CARD/FIELDS/FIELD[NAME='Ano_Sem_Tri_Ref']/VALUE]]></XPATH>
      </FIELD>
      <FIELD type="AdditionalFields" label="Dat/Ano" source-type="AdditionalFields">
        <TAG><![CDATA[#NOVOREGISTO:CA:Dat/Ano#]]></TAG>
        <VALUE><![CDATA[#NOVOREGISTO:CA:Dat/Ano#]]></VALUE>
        <XPATH><![CDATA[/CARD/FIELDS/FIELD[NAME='Dat/Ano']/VALUE]]></XPATH>
      </FIELD>
      <FIELD type="AdditionalFields" label="Ref." source-type="AdditionalFields">
        <TAG><![CDATA[#NOVOREGISTO:CA:Ref.#]]></TAG>
        <VALUE><![CDATA[#NOVOREGISTO:CA:Ref.#]]></VALUE>
        <XPATH><![CDATA[/CARD/FIELDS/FIELD[NAME='Ref.']/VALUE]]></XPATH>
      </FIELD>
      <FIELD type="AdditionalFields" label="UO/Dep" source-type="AdditionalFields">
        <TAG><![CDATA[#NOVOREGISTO:CA:UO/Dep#]]></TAG>
        <VALUE><![CDATA[#NOVOREGISTO:CA:UO/Dep#]]></VALUE>
        <XPATH><![CDATA[/CARD/FIELDS/FIELD[NAME='UO/Dep']/VALUE]]></XPATH>
      </FIELD>
      <FIELD type="AdditionalFields" label="Tp_06.01.02" source-type="AdditionalFields">
        <TAG><![CDATA[#NOVOREGISTO:CA:Tp_06.01.02#]]></TAG>
        <VALUE><![CDATA[#NOVOREGISTO:CA:Tp_06.01.02#]]></VALUE>
        <XPATH><![CDATA[/CARD/FIELDS/FIELD[NAME='Tp_06.01.02']/VALUE]]></XPATH>
      </FIELD>
      <FIELD type="AdditionalFields" label="Tp_04.01.02" source-type="AdditionalFields">
        <TAG><![CDATA[#NOVOREGISTO:CA:Tp_04.01.02#]]></TAG>
        <VALUE><![CDATA[#NOVOREGISTO:CA:Tp_04.01.02#]]></VALUE>
        <XPATH><![CDATA[/CARD/FIELDS/FIELD[NAME='Tp_04.01.02']/VALUE]]></XPATH>
      </FIELD>
      <FIELD type="AdditionalFields" label="TP_15.02.01" source-type="AdditionalFields">
        <TAG><![CDATA[#NOVOREGISTO:CA:TP_15.02.01#]]></TAG>
        <VALUE><![CDATA[#NOVOREGISTO:CA:TP_15.02.01#]]></VALUE>
        <XPATH><![CDATA[/CARD/FIELDS/FIELD[NAME='TP_15.02.01']/VALUE]]></XPATH>
      </FIELD>
      <FIELD type="AdditionalFields" label="TP_15.02.02" source-type="AdditionalFields">
        <TAG><![CDATA[#NOVOREGISTO:CA:TP_15.02.02#]]></TAG>
        <VALUE><![CDATA[#NOVOREGISTO:CA:TP_15.02.02#]]></VALUE>
        <XPATH><![CDATA[/CARD/FIELDS/FIELD[NAME='TP_15.02.02']/VALUE]]></XPATH>
      </FIELD>
      <FIELD type="AdditionalFields" label="Resp_Equip_DARF" source-type="AdditionalFields">
        <TAG><![CDATA[#NOVOREGISTO:CA:Resp_Equip_DARF#]]></TAG>
        <VALUE><![CDATA[#NOVOREGISTO:CA:Resp_Equip_DARF#]]></VALUE>
        <XPATH><![CDATA[/CARD/FIELDS/FIELD[NAME='Resp_Equip_DARF']/VALUE]]></XPATH>
      </FIELD>
      <FIELD type="AdditionalFields" label="Ent_Tipo" source-type="AdditionalFields">
        <TAG><![CDATA[#NOVOREGISTO:CA:Ent_Tipo#]]></TAG>
        <VALUE><![CDATA[#NOVOREGISTO:CA:Ent_Tipo#]]></VALUE>
        <XPATH><![CDATA[/CARD/FIELDS/FIELD[NAME='Ent_Tipo']/VALUE]]></XPATH>
      </FIELD>
      <FIELD type="AdditionalFields" label="Ent_NIF" source-type="AdditionalFields">
        <TAG><![CDATA[#NOVOREGISTO:CA:Ent_NIF#]]></TAG>
        <VALUE><![CDATA[#NOVOREGISTO:CA:Ent_NIF#]]></VALUE>
        <XPATH><![CDATA[/CARD/FIELDS/FIELD[NAME='Ent_NIF']/VALUE]]></XPATH>
      </FIELD>
      <FIELD type="AdditionalFields" label="Tecn_Resp_DARS" source-type="AdditionalFields">
        <TAG><![CDATA[#NOVOREGISTO:CA:Tecn_Resp_DARS#]]></TAG>
        <VALUE><![CDATA[#NOVOREGISTO:CA:Tecn_Resp_DARS#]]></VALUE>
        <XPATH><![CDATA[/CARD/FIELDS/FIELD[NAME='Tecn_Resp_DARS']/VALUE]]></XPATH>
      </FIELD>
      <FIELD type="AdditionalFields" label="Al_Sancao_Prev" source-type="AdditionalFields">
        <TAG><![CDATA[#NOVOREGISTO:CA:Al_Sancao_Prev#]]></TAG>
        <VALUE><![CDATA[#NOVOREGISTO:CA:Al_Sancao_Prev#]]></VALUE>
        <XPATH><![CDATA[/CARD/FIELDS/FIELD[NAME='Al_Sancao_Prev']/VALUE]]></XPATH>
      </FIELD>
      <FIELD type="AdditionalFields" label="Sal_Sancao_Prev" source-type="AdditionalFields">
        <TAG><![CDATA[#NOVOREGISTO:CA:Sal_Sancao_Prev#]]></TAG>
        <VALUE><![CDATA[#NOVOREGISTO:CA:Sal_Sancao_Prev#]]></VALUE>
        <XPATH><![CDATA[/CARD/FIELDS/FIELD[NAME='Sal_Sancao_Prev']/VALUE]]></XPATH>
      </FIELD>
      <FIELD type="AdditionalFields" label="Pessoa_Colectiv" source-type="AdditionalFields">
        <TAG><![CDATA[#NOVOREGISTO:CA:Pessoa_Colectiv#]]></TAG>
        <VALUE><![CDATA[#NOVOREGISTO:CA:Pessoa_Colectiv#]]></VALUE>
        <XPATH><![CDATA[/CARD/FIELDS/FIELD[NAME='Pessoa_Colectiv']/VALUE]]></XPATH>
      </FIELD>
      <FIELD type="AdditionalFields" label="Mandat_Arguido" source-type="AdditionalFields">
        <TAG><![CDATA[#NOVOREGISTO:CA:Mandat_Arguido#]]></TAG>
        <VALUE><![CDATA[#NOVOREGISTO:CA:Mandat_Arguido#]]></VALUE>
        <XPATH><![CDATA[/CARD/FIELDS/FIELD[NAME='Mandat_Arguido']/VALUE]]></XPATH>
      </FIELD>
      <FIELD type="AdditionalFields" label="Tecnicos_DCM" source-type="AdditionalFields">
        <TAG><![CDATA[#NOVOREGISTO:CA:Tecnicos_DCM#]]></TAG>
        <VALUE><![CDATA[#NOVOREGISTO:CA:Tecnicos_DCM#]]></VALUE>
        <XPATH><![CDATA[/CARD/FIELDS/FIELD[NAME='Tecnicos_DCM']/VALUE]]></XPATH>
      </FIELD>
      <FIELD type="AdditionalFields" label="N_Carta_CDI" source-type="AdditionalFields">
        <TAG><![CDATA[#NOVOREGISTO:CA:N_Carta_CDI#]]></TAG>
        <VALUE><![CDATA[#NOVOREGISTO:CA:N_Carta_CDI#]]></VALUE>
        <XPATH><![CDATA[/CARD/FIELDS/FIELD[NAME='N_Carta_CDI']/VALUE]]></XPATH>
      </FIELD>
      <FIELD type="AdditionalFields" label="Tipo_Represent" source-type="AdditionalFields">
        <TAG><![CDATA[#NOVOREGISTO:CA:Tipo_Represent#]]></TAG>
        <VALUE><![CDATA[#NOVOREGISTO:CA:Tipo_Represent#]]></VALUE>
        <XPATH><![CDATA[/CARD/FIELDS/FIELD[NAME='Tipo_Represent']/VALUE]]></XPATH>
      </FIELD>
      <FIELD type="AdditionalFields" label="Tecn_Resp_DDI" source-type="AdditionalFields">
        <TAG><![CDATA[#NOVOREGISTO:CA:Tecn_Resp_DDI#]]></TAG>
        <VALUE><![CDATA[#NOVOREGISTO:CA:Tecn_Resp_DDI#]]></VALUE>
        <XPATH><![CDATA[/CARD/FIELDS/FIELD[NAME='Tecn_Resp_DDI']/VALUE]]></XPATH>
      </FIELD>
      <FIELD type="AdditionalFields" label="Ent_PNome" source-type="AdditionalFields">
        <TAG><![CDATA[#NOVOREGISTO:CA:Ent_PNome#]]></TAG>
        <VALUE><![CDATA[#NOVOREGISTO:CA:Ent_PNome#]]></VALUE>
        <XPATH><![CDATA[/CARD/FIELDS/FIELD[NAME='Ent_PNome']/VALUE]]></XPATH>
      </FIELD>
      <FIELD type="AdditionalFields" label="Ent_PCod" source-type="AdditionalFields">
        <TAG><![CDATA[#NOVOREGISTO:CA:Ent_PCod#]]></TAG>
        <VALUE><![CDATA[#NOVOREGISTO:CA:Ent_PCod#]]></VALUE>
        <XPATH><![CDATA[/CARD/FIELDS/FIELD[NAME='Ent_PCod']/VALUE]]></XPATH>
      </FIELD>
      <FIELD type="AdditionalFields" label="Ent_PNif" source-type="AdditionalFields">
        <TAG><![CDATA[#NOVOREGISTO:CA:Ent_PNif#]]></TAG>
        <VALUE><![CDATA[#NOVOREGISTO:CA:Ent_PNif#]]></VALUE>
        <XPATH><![CDATA[/CARD/FIELDS/FIELD[NAME='Ent_PNif']/VALUE]]></XPATH>
      </FIELD>
      <FIELD type="AdditionalFields" label="Ent_PTipo" source-type="AdditionalFields">
        <TAG><![CDATA[#NOVOREGISTO:CA:Ent_PTipo#]]></TAG>
        <VALUE><![CDATA[#NOVOREGISTO:CA:Ent_PTipo#]]></VALUE>
        <XPATH><![CDATA[/CARD/FIELDS/FIELD[NAME='Ent_PTipo']/VALUE]]></XPATH>
      </FIELD>
      <FIELD type="AdditionalFields" label="Dat_Autorizacao" source-type="AdditionalFields">
        <TAG><![CDATA[#NOVOREGISTO:CA:Dat_Autorizacao#]]></TAG>
        <VALUE><![CDATA[#NOVOREGISTO:CA:Dat_Autorizacao#]]></VALUE>
        <XPATH><![CDATA[/CARD/FIELDS/FIELD[NAME='Dat_Autorizacao']/VALUE]]></XPATH>
      </FIELD>
      <FIELD type="AdditionalFields" label="Tempo_prsv" source-type="AdditionalFields">
        <TAG><![CDATA[#NOVOREGISTO:CA:Tempo_prsv#]]></TAG>
        <VALUE><![CDATA[#NOVOREGISTO:CA:Tempo_prsv#]]></VALUE>
        <XPATH><![CDATA[/CARD/FIELDS/FIELD[NAME='Tempo_prsv']/VALUE]]></XPATH>
      </FIELD>
      <FIELD type="AdditionalFields" label="Dt_Autorizacao" source-type="AdditionalFields">
        <TAG><![CDATA[#NOVOREGISTO:CA:Dt_Autorizacao#]]></TAG>
        <VALUE><![CDATA[#NOVOREGISTO:CA:Dt_Autorizacao#]]></VALUE>
        <XPATH><![CDATA[/CARD/FIELDS/FIELD[NAME='Dt_Autorizacao']/VALUE]]></XPATH>
      </FIELD>
      <FIELD type="AdditionalFields" label="Sem_efeito" source-type="AdditionalFields">
        <TAG><![CDATA[#NOVOREGISTO:CA:Sem_efeito#]]></TAG>
        <VALUE><![CDATA[#NOVOREGISTO:CA:Sem_efeito#]]></VALUE>
        <XPATH><![CDATA[/CARD/FIELDS/FIELD[NAME='Sem_efeito']/VALUE]]></XPATH>
      </FIELD>
      <FIELD type="AdditionalFields" label="TAG" source-type="AdditionalFields">
        <TAG><![CDATA[#NOVOREGISTO:CA:TAG#]]></TAG>
        <VALUE><![CDATA[#NOVOREGISTO:CA:TAG#]]></VALUE>
        <XPATH><![CDATA[/CARD/FIELDS/FIELD[NAME='TAG']/VALUE]]></XPATH>
      </FIELD>
      <FIELD type="AdditionalFields" label="TESTE" source-type="AdditionalFields">
        <TAG><![CDATA[#NOVOREGISTO:CA:TESTE#]]></TAG>
        <VALUE><![CDATA[#NOVOREGISTO:CA:TESTE#]]></VALUE>
        <XPATH><![CDATA[/CARD/FIELDS/FIELD[NAME='TESTE']/VALUE]]></XPATH>
      </FIELD>
      <FIELD type="AdditionalFields" label="Tipo_Conta" source-type="AdditionalFields">
        <TAG><![CDATA[#NOVOREGISTO:CA:Tipo_Conta#]]></TAG>
        <VALUE><![CDATA[#NOVOREGISTO:CA:Tipo_Conta#]]></VALUE>
        <XPATH><![CDATA[/CARD/FIELDS/FIELD[NAME='Tipo_Conta']/VALUE]]></XPATH>
      </FIELD>
      <FIELD type="AdditionalFields" label="Relevante" source-type="AdditionalFields">
        <TAG><![CDATA[#NOVOREGISTO:CA:Relevante#]]></TAG>
        <VALUE><![CDATA[#NOVOREGISTO:CA:Relevante#]]></VALUE>
        <XPATH><![CDATA[/CARD/FIELDS/FIELD[NAME='Relevante']/VALUE]]></XPATH>
      </FIELD>
      <FIELD type="AdditionalFields" label="Documento_Papel" source-type="AdditionalFields">
        <TAG><![CDATA[#NOVOREGISTO:CA:Documento_Papel#]]></TAG>
        <VALUE><![CDATA[#NOVOREGISTO:CA:Documento_Papel#]]></VALUE>
        <XPATH><![CDATA[/CARD/FIELDS/FIELD[NAME='Documento_Papel']/VALUE]]></XPATH>
      </FIELD>
      <FIELD type="AdditionalFields" label="Tipo_Acesso" source-type="AdditionalFields">
        <TAG><![CDATA[#NOVOREGISTO:CA:Tipo_Acesso#]]></TAG>
        <VALUE><![CDATA[#NOVOREGISTO:CA:Tipo_Acesso#]]></VALUE>
        <XPATH><![CDATA[/CARD/FIELDS/FIELD[NAME='Tipo_Acesso']/VALUE]]></XPATH>
      </FIELD>
      <FIELD type="AdditionalFields" label="Descricao_NRO" source-type="AdditionalFields">
        <TAG><![CDATA[#NOVOREGISTO:CA:Descricao_NRO#]]></TAG>
        <VALUE><![CDATA[#NOVOREGISTO:CA:Descricao_NRO#]]></VALUE>
        <XPATH><![CDATA[/CARD/FIELDS/FIELD[NAME='Descricao_NRO']/VALUE]]></XPATH>
      </FIELD>
      <FIELD type="AdditionalFields" label="Ano_Ref" source-type="AdditionalFields">
        <TAG><![CDATA[#NOVOREGISTO:CA:Ano_Ref#]]></TAG>
        <VALUE><![CDATA[#NOVOREGISTO:CA:Ano_Ref#]]></VALUE>
        <XPATH><![CDATA[/CARD/FIELDS/FIELD[NAME='Ano_Ref']/VALUE]]></XPATH>
      </FIELD>
      <FIELD type="AdditionalFields" label="Mes_Ref" source-type="AdditionalFields">
        <TAG><![CDATA[#NOVOREGISTO:CA:Mes_Ref#]]></TAG>
        <VALUE><![CDATA[#NOVOREGISTO:CA:Mes_Ref#]]></VALUE>
        <XPATH><![CDATA[/CARD/FIELDS/FIELD[NAME='Mes_Ref']/VALUE]]></XPATH>
      </FIELD>
      <FIELD type="AdditionalFields" label="Situacao" source-type="AdditionalFields">
        <TAG><![CDATA[#NOVOREGISTO:CA:Situacao#]]></TAG>
        <VALUE><![CDATA[#NOVOREGISTO:CA:Situacao#]]></VALUE>
        <XPATH><![CDATA[/CARD/FIELDS/FIELD[NAME='Situacao']/VALUE]]></XPATH>
      </FIELD>
    </NODE>
  </NODE>
  <!-- BEGIN: Distribution Template -->
  <NODE label="1ºRegisto da Distribuição" type="DistributionFirstCardTemplate" source-type="DistributionFirstCardTemplate" replaceValue="false">
    <FIELD label="Nº de Registo">
      <TAG><![CDATA[#PRIMEIROREGISTO:NUMERO#]]></TAG>
      <VALUE><![CDATA[Nº de Registo]]></VALUE>
      <XPATH/>
    </FIELD>
    <FIELD label="Código de barras do Nº de Registo" dtype="barcode" barcodetype="code39">
      <TAG><![CDATA[#PRIMEIROREGISTO:CODIGOBARRAS#]]></TAG>
      <VALUE>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</VALUE>
      <XPATH/>
    </FIELD>
    <FIELD label="Assunto">
      <TAG><![CDATA[#PRIMEIROREGISTO:ASSUNTO#]]></TAG>
      <VALUE><![CDATA[Assunto]]></VALUE>
      <XPATH/>
    </FIELD>
    <FIELD label="Observações">
      <TAG><![CDATA[#PRIMEIROREGISTO:OBSERVACOES#]]></TAG>
      <VALUE><![CDATA[Observações]]></VALUE>
      <XPATH/>
    </FIELD>
    <FIELD label="Data" dtype="D">
      <TAG><![CDATA[#PRIMEIROREGISTO:DATA#]]></TAG>
      <VALUE><![CDATA[Data]]></VALUE>
      <XPATH/>
    </FIELD>
    <NODE label="Classificação" type="CardClassitication">
      <FIELD label="Descrição">
        <TAG><![CDATA[#PRIMEIROREGISTO:CLASSIFICACAO:1:DESCRICAO#]]></TAG>
        <VALUE><![CDATA[Descrição]]></VALUE>
        <XPATH/>
      </FIELD>
      <FIELD label="Código">
        <TAG><![CDATA[#PRIMEIROREGISTO:CLASSIFICACAO:1:CODIGO#]]></TAG>
        <VALUE><![CDATA[Código]]></VALUE>
        <XPATH/>
      </FIELD>
    </NODE>
    <NODE label="Processo" type="CardProcess">
      <FIELD label="Código">
        <TAG><![CDATA[#PRIMEIROREGISTO:PROCESSO:1:CODIGO#]]></TAG>
        <VALUE><![CDATA[Código]]></VALUE>
        <XPATH/>
      </FIELD>
      <FIELD label="Assunto">
        <TAG><![CDATA[#PRIMEIROREGISTO:PROCESSO:1:ASSUNTO#]]></TAG>
        <VALUE><![CDATA[Assunto]]></VALUE>
        <XPATH/>
      </FIELD>
    </NODE>
    <NODE label="Entidade" type="CardEntity">
      <FIELD label="Nome">
        <TAG><![CDATA[#PRIMEIROREGISTO:ENTIDADE:NOME#]]></TAG>
        <VALUE><![CDATA[Nome]]></VALUE>
        <XPATH><![CDATA[/CARD/ENTITIES/ENTITY[TYPE='P']/NAME]]></XPATH>
      </FIELD>
      <FIELD label="Organização">
        <TAG><![CDATA[#PRIMEIROREGISTO:ENTIDADE:ORGANIZAÇÃO#]]></TAG>
        <VALUE><![CDATA[Organização]]></VALUE>
        <XPATH><![CDATA[/CARD/ENTITIES/ENTITY[TYPE='P']/ORGANIZATION]]></XPATH>
      </FIELD>
      <FIELD label="Email">
        <TAG><![CDATA[#PRIMEIROREGISTO:ENTIDADE:EMAIL#]]></TAG>
        <VALUE><![CDATA[Email]]></VALUE>
        <XPATH><![CDATA[/CARD/ENTITIES/ENTITY[TYPE='P']/EMAIL]]></XPATH>
      </FIELD>
      <FIELD type="EntityFields" label="Tratamento" source-type="EntityFields">
        <TAG><![CDATA[#PRIMEIROREGISTO:ENTIDADE:Tratamento#]]></TAG>
        <VALUE><![CDATA[#PRIMEIROREGISTO:ENTIDADE:Tratamento#]]></VALUE>
        <XPATH><![CDATA[/CARD/ENTITIES/ENTITY[TYPE='P']/PROPERTIES/PROPERTY[NAME='Tratamento']/VALUE]]></XPATH>
      </FIELD>
      <FIELD type="EntityFields" label="Título" source-type="EntityFields">
        <TAG><![CDATA[#PRIMEIROREGISTO:ENTIDADE:Título#]]></TAG>
        <VALUE><![CDATA[#PRIMEIROREGISTO:ENTIDADE:Título#]]></VALUE>
        <XPATH><![CDATA[/CARD/ENTITIES/ENTITY[TYPE='P']/PROPERTIES/PROPERTY[NAME='Título']/VALUE]]></XPATH>
      </FIELD>
      <FIELD type="EntityFields" label="Cargo" source-type="EntityFields">
        <TAG><![CDATA[#PRIMEIROREGISTO:ENTIDADE:Cargo#]]></TAG>
        <VALUE><![CDATA[#PRIMEIROREGISTO:ENTIDADE:Cargo#]]></VALUE>
        <XPATH><![CDATA[/CARD/ENTITIES/ENTITY[TYPE='P']/PROPERTIES/PROPERTY[NAME='Cargo']/VALUE]]></XPATH>
      </FIELD>
      <FIELD type="EntityFields" label="Nome extenso" source-type="EntityFields">
        <TAG><![CDATA[#PRIMEIROREGISTO:ENTIDADE:Nome extenso#]]></TAG>
        <VALUE><![CDATA[#PRIMEIROREGISTO:ENTIDADE:Nome extenso#]]></VALUE>
        <XPATH><![CDATA[/CARD/ENTITIES/ENTITY[TYPE='P']/PROPERTIES/PROPERTY[NAME='Nome extenso']/VALUE]]></XPATH>
      </FIELD>
      <FIELD type="EntityFields" label="Telefone" source-type="EntityFields">
        <TAG><![CDATA[#PRIMEIROREGISTO:ENTIDADE:Telefone#]]></TAG>
        <VALUE><![CDATA[#PRIMEIROREGISTO:ENTIDADE:Telefone#]]></VALUE>
        <XPATH><![CDATA[/CARD/ENTITIES/ENTITY[TYPE='P']/PROPERTIES/PROPERTY[NAME='Telefone']/VALUE]]></XPATH>
      </FIELD>
      <FIELD type="EntityFields" label="Fax" source-type="EntityFields">
        <TAG><![CDATA[#PRIMEIROREGISTO:ENTIDADE:Fax#]]></TAG>
        <VALUE><![CDATA[#PRIMEIROREGISTO:ENTIDADE:Fax#]]></VALUE>
        <XPATH><![CDATA[/CARD/ENTITIES/ENTITY[TYPE='P']/PROPERTIES/PROPERTY[NAME='Fax']/VALUE]]></XPATH>
      </FIELD>
      <FIELD type="EntityFields" label="Telemóvel" source-type="EntityFields">
        <TAG><![CDATA[#PRIMEIROREGISTO:ENTIDADE:Telemóvel#]]></TAG>
        <VALUE><![CDATA[#PRIMEIROREGISTO:ENTIDADE:Telemóvel#]]></VALUE>
        <XPATH><![CDATA[/CARD/ENTITIES/ENTITY[TYPE='P']/PROPERTIES/PROPERTY[NAME='Telemóvel']/VALUE]]></XPATH>
      </FIELD>
      <FIELD type="EntityFields" label="Morada" source-type="EntityFields">
        <TAG><![CDATA[#PRIMEIROREGISTO:ENTIDADE:Morada#]]></TAG>
        <VALUE><![CDATA[#PRIMEIROREGISTO:ENTIDADE:Morada#]]></VALUE>
        <XPATH><![CDATA[/CARD/ENTITIES/ENTITY[TYPE='P']/PROPERTIES/PROPERTY[NAME='Morada']/VALUE]]></XPATH>
      </FIELD>
      <FIELD type="EntityFields" label="Localidade" source-type="EntityFields">
        <TAG><![CDATA[#PRIMEIROREGISTO:ENTIDADE:Localidade#]]></TAG>
        <VALUE><![CDATA[#PRIMEIROREGISTO:ENTIDADE:Localidade#]]></VALUE>
        <XPATH><![CDATA[/CARD/ENTITIES/ENTITY[TYPE='P']/PROPERTIES/PROPERTY[NAME='Localidade']/VALUE]]></XPATH>
      </FIELD>
      <FIELD type="EntityFields" label="Codigo_Postal" source-type="EntityFields">
        <TAG><![CDATA[#PRIMEIROREGISTO:ENTIDADE:Codigo_Postal#]]></TAG>
        <VALUE><![CDATA[#PRIMEIROREGISTO:ENTIDADE:Codigo_Postal#]]></VALUE>
        <XPATH><![CDATA[/CARD/ENTITIES/ENTITY[TYPE='P']/PROPERTIES/PROPERTY[NAME='Codigo_Postal']/VALUE]]></XPATH>
      </FIELD>
      <FIELD type="EntityFields" label="País" source-type="EntityFields">
        <TAG><![CDATA[#PRIMEIROREGISTO:ENTIDADE:País#]]></TAG>
        <VALUE><![CDATA[#PRIMEIROREGISTO:ENTIDADE:País#]]></VALUE>
        <XPATH><![CDATA[/CARD/ENTITIES/ENTITY[TYPE='P']/PROPERTIES/PROPERTY[NAME='País']/VALUE]]></XPATH>
      </FIELD>
      <FIELD type="EntityFields" label="HomePage" source-type="EntityFields">
        <TAG><![CDATA[#PRIMEIROREGISTO:ENTIDADE:HomePage#]]></TAG>
        <VALUE><![CDATA[#PRIMEIROREGISTO:ENTIDADE:HomePage#]]></VALUE>
        <XPATH><![CDATA[/CARD/ENTITIES/ENTITY[TYPE='P']/PROPERTIES/PROPERTY[NAME='HomePage']/VALUE]]></XPATH>
      </FIELD>
      <FIELD type="EntityFields" label="Notas" source-type="EntityFields">
        <TAG><![CDATA[#PRIMEIROREGISTO:ENTIDADE:Notas#]]></TAG>
        <VALUE><![CDATA[#PRIMEIROREGISTO:ENTIDADE:Notas#]]></VALUE>
        <XPATH><![CDATA[/CARD/ENTITIES/ENTITY[TYPE='P']/PROPERTIES/PROPERTY[NAME='Notas']/VALUE]]></XPATH>
      </FIELD>
    </NODE>
    <NODE label="Distribuição" type="CardDistribution">
      <FIELD label="Código">
        <TAG><![CDATA[#PRIMEIROREGISTO:DISTRIBUICAO:CODIGO#]]></TAG>
        <VALUE><![CDATA[Código]]></VALUE>
        <XPATH/>
      </FIELD>
      <FIELD label="Assunto">
        <TAG><![CDATA[#PRIMEIROREGISTO:DISTRIBUICAO:ASSUNTO#]]></TAG>
        <VALUE><![CDATA[Assunto]]></VALUE>
        <XPATH/>
      </FIELD>
    </NODE>
    <NODE label="Documento" type="CardDocument">
      <FIELD label="Referência">
        <TAG><![CDATA[#PRIMEIROREGISTO:DOCUMENTO:REFERENCIA#]]></TAG>
        <VALUE><![CDATA[Referência]]></VALUE>
        <XPATH/>
      </FIELD>
      <FIELD label="Tipo de Documento">
        <TAG><![CDATA[#PRIMEIROREGISTO:DOCUMENTO:TIPO#]]></TAG>
        <VALUE><![CDATA[Tipo de Documento]]></VALUE>
        <XPATH/>
      </FIELD>
      <FIELD label="Data na Origem" dtype="D">
        <TAG><![CDATA[#PRIMEIROREGISTO:DOCUMENTO:DATAORIGEM#]]></TAG>
        <VALUE><![CDATA[Data na Origem]]></VALUE>
        <XPATH/>
      </FIELD>
    </NODE>
    <NODE label="Campos Adicionais..." isWindowSelector="true">
      <FIELD type="AdditionalFields" label="Custom_string" source-type="AdditionalFields">
        <TAG><![CDATA[#PRIMEIROREGISTO:CA:Custom_string#]]></TAG>
        <VALUE><![CDATA[#PRIMEIROREGISTO:CA:Custom_string#]]></VALUE>
        <XPATH><![CDATA[/CARD/FIELDS/FIELD[NAME='Custom_string']/VALUE]]></XPATH>
      </FIELD>
      <FIELD type="AdditionalFields" label="Custom_data" source-type="AdditionalFields">
        <TAG><![CDATA[#PRIMEIROREGISTO:CA:Custom_data#]]></TAG>
        <VALUE><![CDATA[#PRIMEIROREGISTO:CA:Custom_data#]]></VALUE>
        <XPATH><![CDATA[/CARD/FIELDS/FIELD[NAME='Custom_data']/VALUE]]></XPATH>
      </FIELD>
      <FIELD type="AdditionalFields" label="Custom_num" source-type="AdditionalFields">
        <TAG><![CDATA[#PRIMEIROREGISTO:CA:Custom_num#]]></TAG>
        <VALUE><![CDATA[#PRIMEIROREGISTO:CA:Custom_num#]]></VALUE>
        <XPATH><![CDATA[/CARD/FIELDS/FIELD[NAME='Custom_num']/VALUE]]></XPATH>
      </FIELD>
      <FIELD type="AdditionalFields" label="Custom_bool" source-type="AdditionalFields">
        <TAG><![CDATA[#PRIMEIROREGISTO:CA:Custom_bool#]]></TAG>
        <VALUE><![CDATA[#PRIMEIROREGISTO:CA:Custom_bool#]]></VALUE>
        <XPATH><![CDATA[/CARD/FIELDS/FIELD[NAME='Custom_bool']/VALUE]]></XPATH>
      </FIELD>
      <FIELD type="AdditionalFields" label="Custom_list" source-type="AdditionalFields">
        <TAG><![CDATA[#PRIMEIROREGISTO:CA:Custom_list#]]></TAG>
        <VALUE><![CDATA[#PRIMEIROREGISTO:CA:Custom_list#]]></VALUE>
        <XPATH><![CDATA[/CARD/FIELDS/FIELD[NAME='Custom_list']/VALUE]]></XPATH>
      </FIELD>
      <FIELD type="AdditionalFields" label="Nome_remetente" source-type="AdditionalFields">
        <TAG><![CDATA[#PRIMEIROREGISTO:CA:Nome_remetente#]]></TAG>
        <VALUE><![CDATA[#PRIMEIROREGISTO:CA:Nome_remetente#]]></VALUE>
        <XPATH><![CDATA[/CARD/FIELDS/FIELD[NAME='Nome_remetente']/VALUE]]></XPATH>
      </FIELD>
      <FIELD type="AdditionalFields" label="Destino_ISP" source-type="AdditionalFields">
        <TAG><![CDATA[#PRIMEIROREGISTO:CA:Destino_ISP#]]></TAG>
        <VALUE><![CDATA[#PRIMEIROREGISTO:CA:Destino_ISP#]]></VALUE>
        <XPATH><![CDATA[/CARD/FIELDS/FIELD[NAME='Destino_ISP']/VALUE]]></XPATH>
      </FIELD>
      <FIELD type="AdditionalFields" label="CC_ISP" source-type="AdditionalFields">
        <TAG><![CDATA[#PRIMEIROREGISTO:CA:CC_ISP#]]></TAG>
        <VALUE><![CDATA[#PRIMEIROREGISTO:CA:CC_ISP#]]></VALUE>
        <XPATH><![CDATA[/CARD/FIELDS/FIELD[NAME='CC_ISP']/VALUE]]></XPATH>
      </FIELD>
      <FIELD type="AdditionalFields" label="N_Serie" source-type="AdditionalFields">
        <TAG><![CDATA[#PRIMEIROREGISTO:CA:N_Serie#]]></TAG>
        <VALUE><![CDATA[#PRIMEIROREGISTO:CA:N_Serie#]]></VALUE>
        <XPATH><![CDATA[/CARD/FIELDS/FIELD[NAME='N_Serie']/VALUE]]></XPATH>
      </FIELD>
      <FIELD type="AdditionalFields" label="Pasta_arquivo" source-type="AdditionalFields">
        <TAG><![CDATA[#PRIMEIROREGISTO:CA:Pasta_arquivo#]]></TAG>
        <VALUE><![CDATA[#PRIMEIROREGISTO:CA:Pasta_arquivo#]]></VALUE>
        <XPATH><![CDATA[/CARD/FIELDS/FIELD[NAME='Pasta_arquivo']/VALUE]]></XPATH>
      </FIELD>
      <FIELD type="AdditionalFields" label="N_factura" source-type="AdditionalFields">
        <TAG><![CDATA[#PRIMEIROREGISTO:CA:N_factura#]]></TAG>
        <VALUE><![CDATA[#PRIMEIROREGISTO:CA:N_factura#]]></VALUE>
        <XPATH><![CDATA[/CARD/FIELDS/FIELD[NAME='N_factura']/VALUE]]></XPATH>
      </FIELD>
      <FIELD type="AdditionalFields" label="Data_emissao" source-type="AdditionalFields">
        <TAG><![CDATA[#PRIMEIROREGISTO:CA:Data_emissao#]]></TAG>
        <VALUE><![CDATA[#PRIMEIROREGISTO:CA:Data_emissao#]]></VALUE>
        <XPATH><![CDATA[/CARD/FIELDS/FIELD[NAME='Data_emissao']/VALUE]]></XPATH>
      </FIELD>
      <FIELD type="AdditionalFields" label="Nome_fornecedor" source-type="AdditionalFields">
        <TAG><![CDATA[#PRIMEIROREGISTO:CA:Nome_fornecedor#]]></TAG>
        <VALUE><![CDATA[#PRIMEIROREGISTO:CA:Nome_fornecedor#]]></VALUE>
        <XPATH><![CDATA[/CARD/FIELDS/FIELD[NAME='Nome_fornecedor']/VALUE]]></XPATH>
      </FIELD>
      <FIELD type="AdditionalFields" label="Valor_total" source-type="AdditionalFields">
        <TAG><![CDATA[#PRIMEIROREGISTO:CA:Valor_total#]]></TAG>
        <VALUE><![CDATA[#PRIMEIROREGISTO:CA:Valor_total#]]></VALUE>
        <XPATH><![CDATA[/CARD/FIELDS/FIELD[NAME='Valor_total']/VALUE]]></XPATH>
      </FIELD>
      <FIELD type="AdditionalFields" label="Entidade_destin" source-type="AdditionalFields">
        <TAG><![CDATA[#PRIMEIROREGISTO:CA:Entidade_destin#]]></TAG>
        <VALUE><![CDATA[#PRIMEIROREGISTO:CA:Entidade_destin#]]></VALUE>
        <XPATH><![CDATA[/CARD/FIELDS/FIELD[NAME='Entidade_destin']/VALUE]]></XPATH>
      </FIELD>
      <FIELD type="AdditionalFields" label="Origem_ISP" source-type="AdditionalFields">
        <TAG><![CDATA[#PRIMEIROREGISTO:CA:Origem_ISP#]]></TAG>
        <VALUE><![CDATA[#PRIMEIROREGISTO:CA:Origem_ISP#]]></VALUE>
        <XPATH><![CDATA[/CARD/FIELDS/FIELD[NAME='Origem_ISP']/VALUE]]></XPATH>
      </FIELD>
      <FIELD type="AdditionalFields" label="Tipo_prodservic" source-type="AdditionalFields">
        <TAG><![CDATA[#PRIMEIROREGISTO:CA:Tipo_prodservic#]]></TAG>
        <VALUE><![CDATA[#PRIMEIROREGISTO:CA:Tipo_prodservic#]]></VALUE>
        <XPATH><![CDATA[/CARD/FIELDS/FIELD[NAME='Tipo_prodservic']/VALUE]]></XPATH>
      </FIELD>
      <FIELD type="AdditionalFields" label="Nome_orgaocomun" source-type="AdditionalFields">
        <TAG><![CDATA[#PRIMEIROREGISTO:CA:Nome_orgaocomun#]]></TAG>
        <VALUE><![CDATA[#PRIMEIROREGISTO:CA:Nome_orgaocomun#]]></VALUE>
        <XPATH><![CDATA[/CARD/FIELDS/FIELD[NAME='Nome_orgaocomun']/VALUE]]></XPATH>
      </FIELD>
      <FIELD type="AdditionalFields" label="Tipo_Notinf" source-type="AdditionalFields">
        <TAG><![CDATA[#PRIMEIROREGISTO:CA:Tipo_Notinf#]]></TAG>
        <VALUE><![CDATA[#PRIMEIROREGISTO:CA:Tipo_Notinf#]]></VALUE>
        <XPATH><![CDATA[/CARD/FIELDS/FIELD[NAME='Tipo_Notinf']/VALUE]]></XPATH>
      </FIELD>
      <FIELD type="AdditionalFields" label="Data_conf" source-type="AdditionalFields">
        <TAG><![CDATA[#PRIMEIROREGISTO:CA:Data_conf#]]></TAG>
        <VALUE><![CDATA[#PRIMEIROREGISTO:CA:Data_conf#]]></VALUE>
        <XPATH><![CDATA[/CARD/FIELDS/FIELD[NAME='Data_conf']/VALUE]]></XPATH>
      </FIELD>
      <FIELD type="AdditionalFields" label="Local_conf" source-type="AdditionalFields">
        <TAG><![CDATA[#PRIMEIROREGISTO:CA:Local_conf#]]></TAG>
        <VALUE><![CDATA[#PRIMEIROREGISTO:CA:Local_conf#]]></VALUE>
        <XPATH><![CDATA[/CARD/FIELDS/FIELD[NAME='Local_conf']/VALUE]]></XPATH>
      </FIELD>
      <FIELD type="AdditionalFields" label="Tipo_evento" source-type="AdditionalFields">
        <TAG><![CDATA[#PRIMEIROREGISTO:CA:Tipo_evento#]]></TAG>
        <VALUE><![CDATA[#PRIMEIROREGISTO:CA:Tipo_evento#]]></VALUE>
        <XPATH><![CDATA[/CARD/FIELDS/FIELD[NAME='Tipo_evento']/VALUE]]></XPATH>
      </FIELD>
      <FIELD type="AdditionalFields" label="Local_evento" source-type="AdditionalFields">
        <TAG><![CDATA[#PRIMEIROREGISTO:CA:Local_evento#]]></TAG>
        <VALUE><![CDATA[#PRIMEIROREGISTO:CA:Local_evento#]]></VALUE>
        <XPATH><![CDATA[/CARD/FIELDS/FIELD[NAME='Local_evento']/VALUE]]></XPATH>
      </FIELD>
      <FIELD type="AdditionalFields" label="Data_aberevento" source-type="AdditionalFields">
        <TAG><![CDATA[#PRIMEIROREGISTO:CA:Data_aberevento#]]></TAG>
        <VALUE><![CDATA[#PRIMEIROREGISTO:CA:Data_aberevento#]]></VALUE>
        <XPATH><![CDATA[/CARD/FIELDS/FIELD[NAME='Data_aberevento']/VALUE]]></XPATH>
      </FIELD>
      <FIELD type="AdditionalFields" label="Data_fimevento" source-type="AdditionalFields">
        <TAG><![CDATA[#PRIMEIROREGISTO:CA:Data_fimevento#]]></TAG>
        <VALUE><![CDATA[#PRIMEIROREGISTO:CA:Data_fimevento#]]></VALUE>
        <XPATH><![CDATA[/CARD/FIELDS/FIELD[NAME='Data_fimevento']/VALUE]]></XPATH>
      </FIELD>
      <FIELD type="AdditionalFields" label="tipo_fluxo" source-type="AdditionalFields">
        <TAG><![CDATA[#PRIMEIROREGISTO:CA:tipo_fluxo#]]></TAG>
        <VALUE><![CDATA[#PRIMEIROREGISTO:CA:tipo_fluxo#]]></VALUE>
        <XPATH><![CDATA[/CARD/FIELDS/FIELD[NAME='tipo_fluxo']/VALUE]]></XPATH>
      </FIELD>
      <FIELD type="AdditionalFields" label="Referencia_ISP" source-type="AdditionalFields">
        <TAG><![CDATA[#PRIMEIROREGISTO:CA:Referencia_ISP#]]></TAG>
        <VALUE><![CDATA[#PRIMEIROREGISTO:CA:Referencia_ISP#]]></VALUE>
        <XPATH><![CDATA[/CARD/FIELDS/FIELD[NAME='Referencia_ISP']/VALUE]]></XPATH>
      </FIELD>
      <FIELD type="AdditionalFields" label="PID" source-type="AdditionalFields">
        <TAG><![CDATA[#PRIMEIROREGISTO:CA:PID#]]></TAG>
        <VALUE><![CDATA[#PRIMEIROREGISTO:CA:PID#]]></VALUE>
        <XPATH><![CDATA[/CARD/FIELDS/FIELD[NAME='PID']/VALUE]]></XPATH>
      </FIELD>
      <FIELD type="AdditionalFields" label="Tipo_documento" source-type="AdditionalFields">
        <TAG><![CDATA[#PRIMEIROREGISTO:CA:Tipo_documento#]]></TAG>
        <VALUE><![CDATA[#PRIMEIROREGISTO:CA:Tipo_documento#]]></VALUE>
        <XPATH><![CDATA[/CARD/FIELDS/FIELD[NAME='Tipo_documento']/VALUE]]></XPATH>
      </FIELD>
      <FIELD type="AdditionalFields" label="DIGITALIZ_POR" source-type="AdditionalFields">
        <TAG><![CDATA[#PRIMEIROREGISTO:CA:DIGITALIZ_POR#]]></TAG>
        <VALUE><![CDATA[#PRIMEIROREGISTO:CA:DIGITALIZ_POR#]]></VALUE>
        <XPATH><![CDATA[/CARD/FIELDS/FIELD[NAME='DIGITALIZ_POR']/VALUE]]></XPATH>
      </FIELD>
      <FIELD type="AdditionalFields" label="VALIDADO_POR" source-type="AdditionalFields">
        <TAG><![CDATA[#PRIMEIROREGISTO:CA:VALIDADO_POR#]]></TAG>
        <VALUE><![CDATA[#PRIMEIROREGISTO:CA:VALIDADO_POR#]]></VALUE>
        <XPATH><![CDATA[/CARD/FIELDS/FIELD[NAME='VALIDADO_POR']/VALUE]]></XPATH>
      </FIELD>
      <FIELD type="AdditionalFields" label="DATA_DIGITALIZ" source-type="AdditionalFields">
        <TAG><![CDATA[#PRIMEIROREGISTO:CA:DATA_DIGITALIZ#]]></TAG>
        <VALUE><![CDATA[#PRIMEIROREGISTO:CA:DATA_DIGITALIZ#]]></VALUE>
        <XPATH><![CDATA[/CARD/FIELDS/FIELD[NAME='DATA_DIGITALIZ']/VALUE]]></XPATH>
      </FIELD>
      <FIELD type="AdditionalFields" label="DATA_VALIDACAO" source-type="AdditionalFields">
        <TAG><![CDATA[#PRIMEIROREGISTO:CA:DATA_VALIDACAO#]]></TAG>
        <VALUE><![CDATA[#PRIMEIROREGISTO:CA:DATA_VALIDACAO#]]></VALUE>
        <XPATH><![CDATA[/CARD/FIELDS/FIELD[NAME='DATA_VALIDACAO']/VALUE]]></XPATH>
      </FIELD>
      <FIELD type="AdditionalFields" label="Documento_DCC" source-type="AdditionalFields">
        <TAG><![CDATA[#PRIMEIROREGISTO:CA:Documento_DCC#]]></TAG>
        <VALUE><![CDATA[#PRIMEIROREGISTO:CA:Documento_DCC#]]></VALUE>
        <XPATH><![CDATA[/CARD/FIELDS/FIELD[NAME='Documento_DCC']/VALUE]]></XPATH>
      </FIELD>
      <FIELD type="AdditionalFields" label="Ent_Processos" source-type="AdditionalFields">
        <TAG><![CDATA[#PRIMEIROREGISTO:CA:Ent_Processos#]]></TAG>
        <VALUE><![CDATA[#PRIMEIROREGISTO:CA:Ent_Processos#]]></VALUE>
        <XPATH><![CDATA[/CARD/FIELDS/FIELD[NAME='Ent_Processos']/VALUE]]></XPATH>
      </FIELD>
      <FIELD type="AdditionalFields" label="Nome_entidade" source-type="AdditionalFields">
        <TAG><![CDATA[#PRIMEIROREGISTO:CA:Nome_entidade#]]></TAG>
        <VALUE><![CDATA[#PRIMEIROREGISTO:CA:Nome_entidade#]]></VALUE>
        <XPATH><![CDATA[/CARD/FIELDS/FIELD[NAME='Nome_entidade']/VALUE]]></XPATH>
      </FIELD>
      <FIELD type="AdditionalFields" label="Data_pedido" source-type="AdditionalFields">
        <TAG><![CDATA[#PRIMEIROREGISTO:CA:Data_pedido#]]></TAG>
        <VALUE><![CDATA[#PRIMEIROREGISTO:CA:Data_pedido#]]></VALUE>
        <XPATH><![CDATA[/CARD/FIELDS/FIELD[NAME='Data_pedido']/VALUE]]></XPATH>
      </FIELD>
      <FIELD type="AdditionalFields" label="Tipo_distrib" source-type="AdditionalFields">
        <TAG><![CDATA[#PRIMEIROREGISTO:CA:Tipo_distrib#]]></TAG>
        <VALUE><![CDATA[#PRIMEIROREGISTO:CA:Tipo_distrib#]]></VALUE>
        <XPATH><![CDATA[/CARD/FIELDS/FIELD[NAME='Tipo_distrib']/VALUE]]></XPATH>
      </FIELD>
      <FIELD type="AdditionalFields" label="Tipo_destinatar" source-type="AdditionalFields">
        <TAG><![CDATA[#PRIMEIROREGISTO:CA:Tipo_destinatar#]]></TAG>
        <VALUE><![CDATA[#PRIMEIROREGISTO:CA:Tipo_destinatar#]]></VALUE>
        <XPATH><![CDATA[/CARD/FIELDS/FIELD[NAME='Tipo_destinatar']/VALUE]]></XPATH>
      </FIELD>
      <FIELD type="AdditionalFields" label="N_doc_distrib" source-type="AdditionalFields">
        <TAG><![CDATA[#PRIMEIROREGISTO:CA:N_doc_distrib#]]></TAG>
        <VALUE><![CDATA[#PRIMEIROREGISTO:CA:N_doc_distrib#]]></VALUE>
        <XPATH><![CDATA[/CARD/FIELDS/FIELD[NAME='N_doc_distrib']/VALUE]]></XPATH>
      </FIELD>
      <FIELD type="AdditionalFields" label="Data_distrib" source-type="AdditionalFields">
        <TAG><![CDATA[#PRIMEIROREGISTO:CA:Data_distrib#]]></TAG>
        <VALUE><![CDATA[#PRIMEIROREGISTO:CA:Data_distrib#]]></VALUE>
        <XPATH><![CDATA[/CARD/FIELDS/FIELD[NAME='Data_distrib']/VALUE]]></XPATH>
      </FIELD>
      <FIELD type="AdditionalFields" label="Morada_remetent" source-type="AdditionalFields">
        <TAG><![CDATA[#PRIMEIROREGISTO:CA:Morada_remetent#]]></TAG>
        <VALUE><![CDATA[#PRIMEIROREGISTO:CA:Morada_remetent#]]></VALUE>
        <XPATH><![CDATA[/CARD/FIELDS/FIELD[NAME='Morada_remetent']/VALUE]]></XPATH>
      </FIELD>
      <FIELD type="AdditionalFields" label="Codigo_Postal_3" source-type="AdditionalFields">
        <TAG><![CDATA[#PRIMEIROREGISTO:CA:Codigo_Postal_3#]]></TAG>
        <VALUE><![CDATA[#PRIMEIROREGISTO:CA:Codigo_Postal_3#]]></VALUE>
        <XPATH><![CDATA[/CARD/FIELDS/FIELD[NAME='Codigo_Postal_3']/VALUE]]></XPATH>
      </FIELD>
      <FIELD type="AdditionalFields" label="Codigo_Postal_4" source-type="AdditionalFields">
        <TAG><![CDATA[#PRIMEIROREGISTO:CA:Codigo_Postal_4#]]></TAG>
        <VALUE><![CDATA[#PRIMEIROREGISTO:CA:Codigo_Postal_4#]]></VALUE>
        <XPATH><![CDATA[/CARD/FIELDS/FIELD[NAME='Codigo_Postal_4']/VALUE]]></XPATH>
      </FIELD>
      <FIELD type="AdditionalFields" label="Localidade" source-type="AdditionalFields">
        <TAG><![CDATA[#PRIMEIROREGISTO:CA:Localidade#]]></TAG>
        <VALUE><![CDATA[#PRIMEIROREGISTO:CA:Localidade#]]></VALUE>
        <XPATH><![CDATA[/CARD/FIELDS/FIELD[NAME='Localidade']/VALUE]]></XPATH>
      </FIELD>
      <FIELD type="AdditionalFields" label="Nom_Entidade" source-type="AdditionalFields">
        <TAG><![CDATA[#PRIMEIROREGISTO:CA:Nom_Entidade#]]></TAG>
        <VALUE><![CDATA[#PRIMEIROREGISTO:CA:Nom_Entidade#]]></VALUE>
        <XPATH><![CDATA[/CARD/FIELDS/FIELD[NAME='Nom_Entidade']/VALUE]]></XPATH>
      </FIELD>
      <FIELD type="AdditionalFields" label="Ano_rec" source-type="AdditionalFields">
        <TAG><![CDATA[#PRIMEIROREGISTO:CA:Ano_rec#]]></TAG>
        <VALUE><![CDATA[#PRIMEIROREGISTO:CA:Ano_rec#]]></VALUE>
        <XPATH><![CDATA[/CARD/FIELDS/FIELD[NAME='Ano_rec']/VALUE]]></XPATH>
      </FIELD>
      <FIELD type="AdditionalFields" label="Area" source-type="AdditionalFields">
        <TAG><![CDATA[#PRIMEIROREGISTO:CA:Area#]]></TAG>
        <VALUE><![CDATA[#PRIMEIROREGISTO:CA:Area#]]></VALUE>
        <XPATH><![CDATA[/CARD/FIELDS/FIELD[NAME='Area']/VALUE]]></XPATH>
      </FIELD>
      <FIELD type="AdditionalFields" label="Assunto_DCM" source-type="AdditionalFields">
        <TAG><![CDATA[#PRIMEIROREGISTO:CA:Assunto_DCM#]]></TAG>
        <VALUE><![CDATA[#PRIMEIROREGISTO:CA:Assunto_DCM#]]></VALUE>
        <XPATH><![CDATA[/CARD/FIELDS/FIELD[NAME='Assunto_DCM']/VALUE]]></XPATH>
      </FIELD>
      <FIELD type="AdditionalFields" label="Autor" source-type="AdditionalFields">
        <TAG><![CDATA[#PRIMEIROREGISTO:CA:Autor#]]></TAG>
        <VALUE><![CDATA[#PRIMEIROREGISTO:CA:Autor#]]></VALUE>
        <XPATH><![CDATA[/CARD/FIELDS/FIELD[NAME='Autor']/VALUE]]></XPATH>
      </FIELD>
      <FIELD type="AdditionalFields" label="Colaborador" source-type="AdditionalFields">
        <TAG><![CDATA[#PRIMEIROREGISTO:CA:Colaborador#]]></TAG>
        <VALUE><![CDATA[#PRIMEIROREGISTO:CA:Colaborador#]]></VALUE>
        <XPATH><![CDATA[/CARD/FIELDS/FIELD[NAME='Colaborador']/VALUE]]></XPATH>
      </FIELD>
      <FIELD type="AdditionalFields" label="UO" source-type="AdditionalFields">
        <TAG><![CDATA[#PRIMEIROREGISTO:CA:UO#]]></TAG>
        <VALUE><![CDATA[#PRIMEIROREGISTO:CA:UO#]]></VALUE>
        <XPATH><![CDATA[/CARD/FIELDS/FIELD[NAME='UO']/VALUE]]></XPATH>
      </FIELD>
      <FIELD type="AdditionalFields" label="Ativ_Ramo" source-type="AdditionalFields">
        <TAG><![CDATA[#PRIMEIROREGISTO:CA:Ativ_Ramo#]]></TAG>
        <VALUE><![CDATA[#PRIMEIROREGISTO:CA:Ativ_Ramo#]]></VALUE>
        <XPATH><![CDATA[/CARD/FIELDS/FIELD[NAME='Ativ_Ramo']/VALUE]]></XPATH>
      </FIELD>
      <FIELD type="AdditionalFields" label="Coordenador" source-type="AdditionalFields">
        <TAG><![CDATA[#PRIMEIROREGISTO:CA:Coordenador#]]></TAG>
        <VALUE><![CDATA[#PRIMEIROREGISTO:CA:Coordenador#]]></VALUE>
        <XPATH><![CDATA[/CARD/FIELDS/FIELD[NAME='Coordenador']/VALUE]]></XPATH>
      </FIELD>
      <FIELD type="AdditionalFields" label="Coordenador_G" source-type="AdditionalFields">
        <TAG><![CDATA[#PRIMEIROREGISTO:CA:Coordenador_G#]]></TAG>
        <VALUE><![CDATA[#PRIMEIROREGISTO:CA:Coordenador_G#]]></VALUE>
        <XPATH><![CDATA[/CARD/FIELDS/FIELD[NAME='Coordenador_G']/VALUE]]></XPATH>
      </FIELD>
      <FIELD type="AdditionalFields" label="Data_Reuniao" source-type="AdditionalFields">
        <TAG><![CDATA[#PRIMEIROREGISTO:CA:Data_Reuniao#]]></TAG>
        <VALUE><![CDATA[#PRIMEIROREGISTO:CA:Data_Reuniao#]]></VALUE>
        <XPATH><![CDATA[/CARD/FIELDS/FIELD[NAME='Data_Reuniao']/VALUE]]></XPATH>
      </FIELD>
      <FIELD type="AdditionalFields" label="Dec_Fav_Rec" source-type="AdditionalFields">
        <TAG><![CDATA[#PRIMEIROREGISTO:CA:Dec_Fav_Rec#]]></TAG>
        <VALUE><![CDATA[#PRIMEIROREGISTO:CA:Dec_Fav_Rec#]]></VALUE>
        <XPATH><![CDATA[/CARD/FIELDS/FIELD[NAME='Dec_Fav_Rec']/VALUE]]></XPATH>
      </FIELD>
      <FIELD type="AdditionalFields" label="Desig_Public" source-type="AdditionalFields">
        <TAG><![CDATA[#PRIMEIROREGISTO:CA:Desig_Public#]]></TAG>
        <VALUE><![CDATA[#PRIMEIROREGISTO:CA:Desig_Public#]]></VALUE>
        <XPATH><![CDATA[/CARD/FIELDS/FIELD[NAME='Desig_Public']/VALUE]]></XPATH>
      </FIELD>
      <FIELD type="AdditionalFields" label="Destino" source-type="AdditionalFields">
        <TAG><![CDATA[#PRIMEIROREGISTO:CA:Destino#]]></TAG>
        <VALUE><![CDATA[#PRIMEIROREGISTO:CA:Destino#]]></VALUE>
        <XPATH><![CDATA[/CARD/FIELDS/FIELD[NAME='Destino']/VALUE]]></XPATH>
      </FIELD>
      <FIELD type="AdditionalFields" label="Distribuicao" source-type="AdditionalFields">
        <TAG><![CDATA[#PRIMEIROREGISTO:CA:Distribuicao#]]></TAG>
        <VALUE><![CDATA[#PRIMEIROREGISTO:CA:Distribuicao#]]></VALUE>
        <XPATH><![CDATA[/CARD/FIELDS/FIELD[NAME='Distribuicao']/VALUE]]></XPATH>
      </FIELD>
      <FIELD type="AdditionalFields" label="Dt_env_resp" source-type="AdditionalFields">
        <TAG><![CDATA[#PRIMEIROREGISTO:CA:Dt_env_resp#]]></TAG>
        <VALUE><![CDATA[#PRIMEIROREGISTO:CA:Dt_env_resp#]]></VALUE>
        <XPATH><![CDATA[/CARD/FIELDS/FIELD[NAME='Dt_env_resp']/VALUE]]></XPATH>
      </FIELD>
      <FIELD type="AdditionalFields" label="Dt_lim_resp" source-type="AdditionalFields">
        <TAG><![CDATA[#PRIMEIROREGISTO:CA:Dt_lim_resp#]]></TAG>
        <VALUE><![CDATA[#PRIMEIROREGISTO:CA:Dt_lim_resp#]]></VALUE>
        <XPATH><![CDATA[/CARD/FIELDS/FIELD[NAME='Dt_lim_resp']/VALUE]]></XPATH>
      </FIELD>
      <FIELD type="AdditionalFields" label="Dt_v_final" source-type="AdditionalFields">
        <TAG><![CDATA[#PRIMEIROREGISTO:CA:Dt_v_final#]]></TAG>
        <VALUE><![CDATA[#PRIMEIROREGISTO:CA:Dt_v_final#]]></VALUE>
        <XPATH><![CDATA[/CARD/FIELDS/FIELD[NAME='Dt_v_final']/VALUE]]></XPATH>
      </FIELD>
      <FIELD type="AdditionalFields" label="Ent_Visada" source-type="AdditionalFields">
        <TAG><![CDATA[#PRIMEIROREGISTO:CA:Ent_Visada#]]></TAG>
        <VALUE><![CDATA[#PRIMEIROREGISTO:CA:Ent_Visada#]]></VALUE>
        <XPATH><![CDATA[/CARD/FIELDS/FIELD[NAME='Ent_Visada']/VALUE]]></XPATH>
      </FIELD>
      <FIELD type="AdditionalFields" label="Env_Proced" source-type="AdditionalFields">
        <TAG><![CDATA[#PRIMEIROREGISTO:CA:Env_Proced#]]></TAG>
        <VALUE><![CDATA[#PRIMEIROREGISTO:CA:Env_Proced#]]></VALUE>
        <XPATH><![CDATA[/CARD/FIELDS/FIELD[NAME='Env_Proced']/VALUE]]></XPATH>
      </FIELD>
      <FIELD type="AdditionalFields" label="Form_Tratam" source-type="AdditionalFields">
        <TAG><![CDATA[#PRIMEIROREGISTO:CA:Form_Tratam#]]></TAG>
        <VALUE><![CDATA[#PRIMEIROREGISTO:CA:Form_Tratam#]]></VALUE>
        <XPATH><![CDATA[/CARD/FIELDS/FIELD[NAME='Form_Tratam']/VALUE]]></XPATH>
      </FIELD>
      <FIELD type="AdditionalFields" label="Local" source-type="AdditionalFields">
        <TAG><![CDATA[#PRIMEIROREGISTO:CA:Local#]]></TAG>
        <VALUE><![CDATA[#PRIMEIROREGISTO:CA:Local#]]></VALUE>
        <XPATH><![CDATA[/CARD/FIELDS/FIELD[NAME='Local']/VALUE]]></XPATH>
      </FIELD>
      <FIELD type="AdditionalFields" label="N_Casos" source-type="AdditionalFields">
        <TAG><![CDATA[#PRIMEIROREGISTO:CA:N_Casos#]]></TAG>
        <VALUE><![CDATA[#PRIMEIROREGISTO:CA:N_Casos#]]></VALUE>
        <XPATH><![CDATA[/CARD/FIELDS/FIELD[NAME='N_Casos']/VALUE]]></XPATH>
      </FIELD>
      <FIELD type="AdditionalFields" label="N_Circular" source-type="AdditionalFields">
        <TAG><![CDATA[#PRIMEIROREGISTO:CA:N_Circular#]]></TAG>
        <VALUE><![CDATA[#PRIMEIROREGISTO:CA:N_Circular#]]></VALUE>
        <XPATH><![CDATA[/CARD/FIELDS/FIELD[NAME='N_Circular']/VALUE]]></XPATH>
      </FIELD>
      <FIELD type="AdditionalFields" label="N_Con_Pub" source-type="AdditionalFields">
        <TAG><![CDATA[#PRIMEIROREGISTO:CA:N_Con_Pub#]]></TAG>
        <VALUE><![CDATA[#PRIMEIROREGISTO:CA:N_Con_Pub#]]></VALUE>
        <XPATH><![CDATA[/CARD/FIELDS/FIELD[NAME='N_Con_Pub']/VALUE]]></XPATH>
      </FIELD>
      <FIELD type="AdditionalFields" label="N_N_Regulam" source-type="AdditionalFields">
        <TAG><![CDATA[#PRIMEIROREGISTO:CA:N_N_Regulam#]]></TAG>
        <VALUE><![CDATA[#PRIMEIROREGISTO:CA:N_N_Regulam#]]></VALUE>
        <XPATH><![CDATA[/CARD/FIELDS/FIELD[NAME='N_N_Regulam']/VALUE]]></XPATH>
      </FIELD>
      <FIELD type="AdditionalFields" label="Nc_Rv_Procd" source-type="AdditionalFields">
        <TAG><![CDATA[#PRIMEIROREGISTO:CA:Nc_Rv_Procd#]]></TAG>
        <VALUE><![CDATA[#PRIMEIROREGISTO:CA:Nc_Rv_Procd#]]></VALUE>
        <XPATH><![CDATA[/CARD/FIELDS/FIELD[NAME='Nc_Rv_Procd']/VALUE]]></XPATH>
      </FIELD>
      <FIELD type="AdditionalFields" label="Num_P_Leg" source-type="AdditionalFields">
        <TAG><![CDATA[#PRIMEIROREGISTO:CA:Num_P_Leg#]]></TAG>
        <VALUE><![CDATA[#PRIMEIROREGISTO:CA:Num_P_Leg#]]></VALUE>
        <XPATH><![CDATA[/CARD/FIELDS/FIELD[NAME='Num_P_Leg']/VALUE]]></XPATH>
      </FIELD>
      <FIELD type="AdditionalFields" label="Num_Processo" source-type="AdditionalFields">
        <TAG><![CDATA[#PRIMEIROREGISTO:CA:Num_Processo#]]></TAG>
        <VALUE><![CDATA[#PRIMEIROREGISTO:CA:Num_Processo#]]></VALUE>
        <XPATH><![CDATA[/CARD/FIELDS/FIELD[NAME='Num_Processo']/VALUE]]></XPATH>
      </FIELD>
      <FIELD type="AdditionalFields" label="Num_Ref_Viag" source-type="AdditionalFields">
        <TAG><![CDATA[#PRIMEIROREGISTO:CA:Num_Ref_Viag#]]></TAG>
        <VALUE><![CDATA[#PRIMEIROREGISTO:CA:Num_Ref_Viag#]]></VALUE>
        <XPATH><![CDATA[/CARD/FIELDS/FIELD[NAME='Num_Ref_Viag']/VALUE]]></XPATH>
      </FIELD>
      <FIELD type="AdditionalFields" label="Ord_Jur_C" source-type="AdditionalFields">
        <TAG><![CDATA[#PRIMEIROREGISTO:CA:Ord_Jur_C#]]></TAG>
        <VALUE><![CDATA[#PRIMEIROREGISTO:CA:Ord_Jur_C#]]></VALUE>
        <XPATH><![CDATA[/CARD/FIELDS/FIELD[NAME='Ord_Jur_C']/VALUE]]></XPATH>
      </FIELD>
      <FIELD type="AdditionalFields" label="Orig_Extern" source-type="AdditionalFields">
        <TAG><![CDATA[#PRIMEIROREGISTO:CA:Orig_Extern#]]></TAG>
        <VALUE><![CDATA[#PRIMEIROREGISTO:CA:Orig_Extern#]]></VALUE>
        <XPATH><![CDATA[/CARD/FIELDS/FIELD[NAME='Orig_Extern']/VALUE]]></XPATH>
      </FIELD>
      <FIELD type="AdditionalFields" label="Origem" source-type="AdditionalFields">
        <TAG><![CDATA[#PRIMEIROREGISTO:CA:Origem#]]></TAG>
        <VALUE><![CDATA[#PRIMEIROREGISTO:CA:Origem#]]></VALUE>
        <XPATH><![CDATA[/CARD/FIELDS/FIELD[NAME='Origem']/VALUE]]></XPATH>
      </FIELD>
      <FIELD type="AdditionalFields" label="Origem_Int" source-type="AdditionalFields">
        <TAG><![CDATA[#PRIMEIROREGISTO:CA:Origem_Int#]]></TAG>
        <VALUE><![CDATA[#PRIMEIROREGISTO:CA:Origem_Int#]]></VALUE>
        <XPATH><![CDATA[/CARD/FIELDS/FIELD[NAME='Origem_Int']/VALUE]]></XPATH>
      </FIELD>
      <FIELD type="AdditionalFields" label="Partes" source-type="AdditionalFields">
        <TAG><![CDATA[#PRIMEIROREGISTO:CA:Partes#]]></TAG>
        <VALUE><![CDATA[#PRIMEIROREGISTO:CA:Partes#]]></VALUE>
        <XPATH><![CDATA[/CARD/FIELDS/FIELD[NAME='Partes']/VALUE]]></XPATH>
      </FIELD>
      <FIELD type="AdditionalFields" label="Ponto_Sit" source-type="AdditionalFields">
        <TAG><![CDATA[#PRIMEIROREGISTO:CA:Ponto_Sit#]]></TAG>
        <VALUE><![CDATA[#PRIMEIROREGISTO:CA:Ponto_Sit#]]></VALUE>
        <XPATH><![CDATA[/CARD/FIELDS/FIELD[NAME='Ponto_Sit']/VALUE]]></XPATH>
      </FIELD>
      <FIELD type="AdditionalFields" label="Prioridade" source-type="AdditionalFields">
        <TAG><![CDATA[#PRIMEIROREGISTO:CA:Prioridade#]]></TAG>
        <VALUE><![CDATA[#PRIMEIROREGISTO:CA:Prioridade#]]></VALUE>
        <XPATH><![CDATA[/CARD/FIELDS/FIELD[NAME='Prioridade']/VALUE]]></XPATH>
      </FIELD>
      <FIELD type="AdditionalFields" label="Proc_Compl" source-type="AdditionalFields">
        <TAG><![CDATA[#PRIMEIROREGISTO:CA:Proc_Compl#]]></TAG>
        <VALUE><![CDATA[#PRIMEIROREGISTO:CA:Proc_Compl#]]></VALUE>
        <XPATH><![CDATA[/CARD/FIELDS/FIELD[NAME='Proc_Compl']/VALUE]]></XPATH>
      </FIELD>
      <FIELD type="AdditionalFields" label="Ramo" source-type="AdditionalFields">
        <TAG><![CDATA[#PRIMEIROREGISTO:CA:Ramo#]]></TAG>
        <VALUE><![CDATA[#PRIMEIROREGISTO:CA:Ramo#]]></VALUE>
        <XPATH><![CDATA[/CARD/FIELDS/FIELD[NAME='Ramo']/VALUE]]></XPATH>
      </FIELD>
      <FIELD type="AdditionalFields" label="Ref_Carta" source-type="AdditionalFields">
        <TAG><![CDATA[#PRIMEIROREGISTO:CA:Ref_Carta#]]></TAG>
        <VALUE><![CDATA[#PRIMEIROREGISTO:CA:Ref_Carta#]]></VALUE>
        <XPATH><![CDATA[/CARD/FIELDS/FIELD[NAME='Ref_Carta']/VALUE]]></XPATH>
      </FIELD>
      <FIELD type="AdditionalFields" label="Ref_Int" source-type="AdditionalFields">
        <TAG><![CDATA[#PRIMEIROREGISTO:CA:Ref_Int#]]></TAG>
        <VALUE><![CDATA[#PRIMEIROREGISTO:CA:Ref_Int#]]></VALUE>
        <XPATH><![CDATA[/CARD/FIELDS/FIELD[NAME='Ref_Int']/VALUE]]></XPATH>
      </FIELD>
      <FIELD type="AdditionalFields" label="Relator" source-type="AdditionalFields">
        <TAG><![CDATA[#PRIMEIROREGISTO:CA:Relator#]]></TAG>
        <VALUE><![CDATA[#PRIMEIROREGISTO:CA:Relator#]]></VALUE>
        <XPATH><![CDATA[/CARD/FIELDS/FIELD[NAME='Relator']/VALUE]]></XPATH>
      </FIELD>
      <FIELD type="AdditionalFields" label="Resp_Equipa_DCM" source-type="AdditionalFields">
        <TAG><![CDATA[#PRIMEIROREGISTO:CA:Resp_Equipa_DCM#]]></TAG>
        <VALUE><![CDATA[#PRIMEIROREGISTO:CA:Resp_Equipa_DCM#]]></VALUE>
        <XPATH><![CDATA[/CARD/FIELDS/FIELD[NAME='Resp_Equipa_DCM']/VALUE]]></XPATH>
      </FIELD>
      <FIELD type="AdditionalFields" label="Resultado" source-type="AdditionalFields">
        <TAG><![CDATA[#PRIMEIROREGISTO:CA:Resultado#]]></TAG>
        <VALUE><![CDATA[#PRIMEIROREGISTO:CA:Resultado#]]></VALUE>
        <XPATH><![CDATA[/CARD/FIELDS/FIELD[NAME='Resultado']/VALUE]]></XPATH>
      </FIELD>
      <FIELD type="AdditionalFields" label="Seccao" source-type="AdditionalFields">
        <TAG><![CDATA[#PRIMEIROREGISTO:CA:Seccao#]]></TAG>
        <VALUE><![CDATA[#PRIMEIROREGISTO:CA:Seccao#]]></VALUE>
        <XPATH><![CDATA[/CARD/FIELDS/FIELD[NAME='Seccao']/VALUE]]></XPATH>
      </FIELD>
      <FIELD type="AdditionalFields" label="Tema" source-type="AdditionalFields">
        <TAG><![CDATA[#PRIMEIROREGISTO:CA:Tema#]]></TAG>
        <VALUE><![CDATA[#PRIMEIROREGISTO:CA:Tema#]]></VALUE>
        <XPATH><![CDATA[/CARD/FIELDS/FIELD[NAME='Tema']/VALUE]]></XPATH>
      </FIELD>
      <FIELD type="AdditionalFields" label="Tempo_vida" source-type="AdditionalFields">
        <TAG><![CDATA[#PRIMEIROREGISTO:CA:Tempo_vida#]]></TAG>
        <VALUE><![CDATA[#PRIMEIROREGISTO:CA:Tempo_vida#]]></VALUE>
        <XPATH><![CDATA[/CARD/FIELDS/FIELD[NAME='Tempo_vida']/VALUE]]></XPATH>
      </FIELD>
      <FIELD type="AdditionalFields" label="Tipo_DCM" source-type="AdditionalFields">
        <TAG><![CDATA[#PRIMEIROREGISTO:CA:Tipo_DCM#]]></TAG>
        <VALUE><![CDATA[#PRIMEIROREGISTO:CA:Tipo_DCM#]]></VALUE>
        <XPATH><![CDATA[/CARD/FIELDS/FIELD[NAME='Tipo_DCM']/VALUE]]></XPATH>
      </FIELD>
      <FIELD type="AdditionalFields" label="Tipo_Reuniao" source-type="AdditionalFields">
        <TAG><![CDATA[#PRIMEIROREGISTO:CA:Tipo_Reuniao#]]></TAG>
        <VALUE><![CDATA[#PRIMEIROREGISTO:CA:Tipo_Reuniao#]]></VALUE>
        <XPATH><![CDATA[/CARD/FIELDS/FIELD[NAME='Tipo_Reuniao']/VALUE]]></XPATH>
      </FIELD>
      <FIELD type="AdditionalFields" label="Tipologia" source-type="AdditionalFields">
        <TAG><![CDATA[#PRIMEIROREGISTO:CA:Tipologia#]]></TAG>
        <VALUE><![CDATA[#PRIMEIROREGISTO:CA:Tipologia#]]></VALUE>
        <XPATH><![CDATA[/CARD/FIELDS/FIELD[NAME='Tipologia']/VALUE]]></XPATH>
      </FIELD>
      <FIELD type="AdditionalFields" label="Tribunal" source-type="AdditionalFields">
        <TAG><![CDATA[#PRIMEIROREGISTO:CA:Tribunal#]]></TAG>
        <VALUE><![CDATA[#PRIMEIROREGISTO:CA:Tribunal#]]></VALUE>
        <XPATH><![CDATA[/CARD/FIELDS/FIELD[NAME='Tribunal']/VALUE]]></XPATH>
      </FIELD>
      <FIELD type="AdditionalFields" label="Equipa_DSS" source-type="AdditionalFields">
        <TAG><![CDATA[#PRIMEIROREGISTO:CA:Equipa_DSS#]]></TAG>
        <VALUE><![CDATA[#PRIMEIROREGISTO:CA:Equipa_DSS#]]></VALUE>
        <XPATH><![CDATA[/CARD/FIELDS/FIELD[NAME='Equipa_DSS']/VALUE]]></XPATH>
      </FIELD>
      <FIELD type="AdditionalFields" label="Equipa_DSF" source-type="AdditionalFields">
        <TAG><![CDATA[#PRIMEIROREGISTO:CA:Equipa_DSF#]]></TAG>
        <VALUE><![CDATA[#PRIMEIROREGISTO:CA:Equipa_DSF#]]></VALUE>
        <XPATH><![CDATA[/CARD/FIELDS/FIELD[NAME='Equipa_DSF']/VALUE]]></XPATH>
      </FIELD>
      <FIELD type="AdditionalFields" label="Equipa_DCM" source-type="AdditionalFields">
        <TAG><![CDATA[#PRIMEIROREGISTO:CA:Equipa_DCM#]]></TAG>
        <VALUE><![CDATA[#PRIMEIROREGISTO:CA:Equipa_DCM#]]></VALUE>
        <XPATH><![CDATA[/CARD/FIELDS/FIELD[NAME='Equipa_DCM']/VALUE]]></XPATH>
      </FIELD>
      <FIELD type="AdditionalFields" label="Resp_Equipa_DSS" source-type="AdditionalFields">
        <TAG><![CDATA[#PRIMEIROREGISTO:CA:Resp_Equipa_DSS#]]></TAG>
        <VALUE><![CDATA[#PRIMEIROREGISTO:CA:Resp_Equipa_DSS#]]></VALUE>
        <XPATH><![CDATA[/CARD/FIELDS/FIELD[NAME='Resp_Equipa_DSS']/VALUE]]></XPATH>
      </FIELD>
      <FIELD type="AdditionalFields" label="Resp_Equipa_DSF" source-type="AdditionalFields">
        <TAG><![CDATA[#PRIMEIROREGISTO:CA:Resp_Equipa_DSF#]]></TAG>
        <VALUE><![CDATA[#PRIMEIROREGISTO:CA:Resp_Equipa_DSF#]]></VALUE>
        <XPATH><![CDATA[/CARD/FIELDS/FIELD[NAME='Resp_Equipa_DSF']/VALUE]]></XPATH>
      </FIELD>
      <FIELD type="AdditionalFields" label="Ent_Nomes" source-type="AdditionalFields">
        <TAG><![CDATA[#PRIMEIROREGISTO:CA:Ent_Nomes#]]></TAG>
        <VALUE><![CDATA[#PRIMEIROREGISTO:CA:Ent_Nomes#]]></VALUE>
        <XPATH><![CDATA[/CARD/FIELDS/FIELD[NAME='Ent_Nomes']/VALUE]]></XPATH>
      </FIELD>
      <FIELD type="AdditionalFields" label="Ent_Codigos" source-type="AdditionalFields">
        <TAG><![CDATA[#PRIMEIROREGISTO:CA:Ent_Codigos#]]></TAG>
        <VALUE><![CDATA[#PRIMEIROREGISTO:CA:Ent_Codigos#]]></VALUE>
        <XPATH><![CDATA[/CARD/FIELDS/FIELD[NAME='Ent_Codigos']/VALUE]]></XPATH>
      </FIELD>
      <FIELD type="AdditionalFields" label="Atrib_Equipa" source-type="AdditionalFields">
        <TAG><![CDATA[#PRIMEIROREGISTO:CA:Atrib_Equipa#]]></TAG>
        <VALUE><![CDATA[#PRIMEIROREGISTO:CA:Atrib_Equipa#]]></VALUE>
        <XPATH><![CDATA[/CARD/FIELDS/FIELD[NAME='Atrib_Equipa']/VALUE]]></XPATH>
      </FIELD>
      <FIELD type="AdditionalFields" label="Gestor" source-type="AdditionalFields">
        <TAG><![CDATA[#PRIMEIROREGISTO:CA:Gestor#]]></TAG>
        <VALUE><![CDATA[#PRIMEIROREGISTO:CA:Gestor#]]></VALUE>
        <XPATH><![CDATA[/CARD/FIELDS/FIELD[NAME='Gestor']/VALUE]]></XPATH>
      </FIELD>
      <FIELD type="AdditionalFields" label="Gestor2" source-type="AdditionalFields">
        <TAG><![CDATA[#PRIMEIROREGISTO:CA:Gestor2#]]></TAG>
        <VALUE><![CDATA[#PRIMEIROREGISTO:CA:Gestor2#]]></VALUE>
        <XPATH><![CDATA[/CARD/FIELDS/FIELD[NAME='Gestor2']/VALUE]]></XPATH>
      </FIELD>
      <FIELD type="AdditionalFields" label="Origem_Exterior" source-type="AdditionalFields">
        <TAG><![CDATA[#PRIMEIROREGISTO:CA:Origem_Exterior#]]></TAG>
        <VALUE><![CDATA[#PRIMEIROREGISTO:CA:Origem_Exterior#]]></VALUE>
        <XPATH><![CDATA[/CARD/FIELDS/FIELD[NAME='Origem_Exterior']/VALUE]]></XPATH>
      </FIELD>
      <FIELD type="AdditionalFields" label="OrigemDJU" source-type="AdditionalFields">
        <TAG><![CDATA[#PRIMEIROREGISTO:CA:OrigemDJU#]]></TAG>
        <VALUE><![CDATA[#PRIMEIROREGISTO:CA:OrigemDJU#]]></VALUE>
        <XPATH><![CDATA[/CARD/FIELDS/FIELD[NAME='OrigemDJU']/VALUE]]></XPATH>
      </FIELD>
      <FIELD type="AdditionalFields" label="Codigo" source-type="AdditionalFields">
        <TAG><![CDATA[#PRIMEIROREGISTO:CA:Codigo#]]></TAG>
        <VALUE><![CDATA[#PRIMEIROREGISTO:CA:Codigo#]]></VALUE>
        <XPATH><![CDATA[/CARD/FIELDS/FIELD[NAME='Codigo']/VALUE]]></XPATH>
      </FIELD>
      <FIELD type="AdditionalFields" label="NivelPrioridade" source-type="AdditionalFields">
        <TAG><![CDATA[#PRIMEIROREGISTO:CA:NivelPrioridade#]]></TAG>
        <VALUE><![CDATA[#PRIMEIROREGISTO:CA:NivelPrioridade#]]></VALUE>
        <XPATH><![CDATA[/CARD/FIELDS/FIELD[NAME='NivelPrioridade']/VALUE]]></XPATH>
      </FIELD>
      <FIELD type="AdditionalFields" label="Estado_DJU" source-type="AdditionalFields">
        <TAG><![CDATA[#PRIMEIROREGISTO:CA:Estado_DJU#]]></TAG>
        <VALUE><![CDATA[#PRIMEIROREGISTO:CA:Estado_DJU#]]></VALUE>
        <XPATH><![CDATA[/CARD/FIELDS/FIELD[NAME='Estado_DJU']/VALUE]]></XPATH>
      </FIELD>
      <FIELD type="AdditionalFields" label="Data_instaur" source-type="AdditionalFields">
        <TAG><![CDATA[#PRIMEIROREGISTO:CA:Data_instaur#]]></TAG>
        <VALUE><![CDATA[#PRIMEIROREGISTO:CA:Data_instaur#]]></VALUE>
        <XPATH><![CDATA[/CARD/FIELDS/FIELD[NAME='Data_instaur']/VALUE]]></XPATH>
      </FIELD>
      <FIELD type="AdditionalFields" label="Data_Conclusao" source-type="AdditionalFields">
        <TAG><![CDATA[#PRIMEIROREGISTO:CA:Data_Conclusao#]]></TAG>
        <VALUE><![CDATA[#PRIMEIROREGISTO:CA:Data_Conclusao#]]></VALUE>
        <XPATH><![CDATA[/CARD/FIELDS/FIELD[NAME='Data_Conclusao']/VALUE]]></XPATH>
      </FIELD>
      <FIELD type="AdditionalFields" label="N_aut_notícia" source-type="AdditionalFields">
        <TAG><![CDATA[#PRIMEIROREGISTO:CA:N_aut_notícia#]]></TAG>
        <VALUE><![CDATA[#PRIMEIROREGISTO:CA:N_aut_notícia#]]></VALUE>
        <XPATH><![CDATA[/CARD/FIELDS/FIELD[NAME='N_aut_notícia']/VALUE]]></XPATH>
      </FIELD>
      <FIELD type="AdditionalFields" label="Artigo_Violado" source-type="AdditionalFields">
        <TAG><![CDATA[#PRIMEIROREGISTO:CA:Artigo_Violado#]]></TAG>
        <VALUE><![CDATA[#PRIMEIROREGISTO:CA:Artigo_Violado#]]></VALUE>
        <XPATH><![CDATA[/CARD/FIELDS/FIELD[NAME='Artigo_Violado']/VALUE]]></XPATH>
      </FIELD>
      <FIELD type="AdditionalFields" label="N_Art_Violado" source-type="AdditionalFields">
        <TAG><![CDATA[#PRIMEIROREGISTO:CA:N_Art_Violado#]]></TAG>
        <VALUE><![CDATA[#PRIMEIROREGISTO:CA:N_Art_Violado#]]></VALUE>
        <XPATH><![CDATA[/CARD/FIELDS/FIELD[NAME='N_Art_Violado']/VALUE]]></XPATH>
      </FIELD>
      <FIELD type="AdditionalFields" label="Al_Art_Violado" source-type="AdditionalFields">
        <TAG><![CDATA[#PRIMEIROREGISTO:CA:Al_Art_Violado#]]></TAG>
        <VALUE><![CDATA[#PRIMEIROREGISTO:CA:Al_Art_Violado#]]></VALUE>
        <XPATH><![CDATA[/CARD/FIELDS/FIELD[NAME='Al_Art_Violado']/VALUE]]></XPATH>
      </FIELD>
      <FIELD type="AdditionalFields" label="Sub_Art_Violado" source-type="AdditionalFields">
        <TAG><![CDATA[#PRIMEIROREGISTO:CA:Sub_Art_Violado#]]></TAG>
        <VALUE><![CDATA[#PRIMEIROREGISTO:CA:Sub_Art_Violado#]]></VALUE>
        <XPATH><![CDATA[/CARD/FIELDS/FIELD[NAME='Sub_Art_Violado']/VALUE]]></XPATH>
      </FIELD>
      <FIELD type="AdditionalFields" label="Sancao_Prevista" source-type="AdditionalFields">
        <TAG><![CDATA[#PRIMEIROREGISTO:CA:Sancao_Prevista#]]></TAG>
        <VALUE><![CDATA[#PRIMEIROREGISTO:CA:Sancao_Prevista#]]></VALUE>
        <XPATH><![CDATA[/CARD/FIELDS/FIELD[NAME='Sancao_Prevista']/VALUE]]></XPATH>
      </FIELD>
      <FIELD type="AdditionalFields" label="N_Sanc_Prevista" source-type="AdditionalFields">
        <TAG><![CDATA[#PRIMEIROREGISTO:CA:N_Sanc_Prevista#]]></TAG>
        <VALUE><![CDATA[#PRIMEIROREGISTO:CA:N_Sanc_Prevista#]]></VALUE>
        <XPATH><![CDATA[/CARD/FIELDS/FIELD[NAME='N_Sanc_Prevista']/VALUE]]></XPATH>
      </FIELD>
      <FIELD type="AdditionalFields" label="Data_Apr_Defesa" source-type="AdditionalFields">
        <TAG><![CDATA[#PRIMEIROREGISTO:CA:Data_Apr_Defesa#]]></TAG>
        <VALUE><![CDATA[#PRIMEIROREGISTO:CA:Data_Apr_Defesa#]]></VALUE>
        <XPATH><![CDATA[/CARD/FIELDS/FIELD[NAME='Data_Apr_Defesa']/VALUE]]></XPATH>
      </FIELD>
      <FIELD type="AdditionalFields" label="Data_Decisao" source-type="AdditionalFields">
        <TAG><![CDATA[#PRIMEIROREGISTO:CA:Data_Decisao#]]></TAG>
        <VALUE><![CDATA[#PRIMEIROREGISTO:CA:Data_Decisao#]]></VALUE>
        <XPATH><![CDATA[/CARD/FIELDS/FIELD[NAME='Data_Decisao']/VALUE]]></XPATH>
      </FIELD>
      <FIELD type="AdditionalFields" label="Decisao" source-type="AdditionalFields">
        <TAG><![CDATA[#PRIMEIROREGISTO:CA:Decisao#]]></TAG>
        <VALUE><![CDATA[#PRIMEIROREGISTO:CA:Decisao#]]></VALUE>
        <XPATH><![CDATA[/CARD/FIELDS/FIELD[NAME='Decisao']/VALUE]]></XPATH>
      </FIELD>
      <FIELD type="AdditionalFields" label="SuspensaoCoima" source-type="AdditionalFields">
        <TAG><![CDATA[#PRIMEIROREGISTO:CA:SuspensaoCoima#]]></TAG>
        <VALUE><![CDATA[#PRIMEIROREGISTO:CA:SuspensaoCoima#]]></VALUE>
        <XPATH><![CDATA[/CARD/FIELDS/FIELD[NAME='SuspensaoCoima']/VALUE]]></XPATH>
      </FIELD>
      <FIELD type="AdditionalFields" label="Sancoes_Acess" source-type="AdditionalFields">
        <TAG><![CDATA[#PRIMEIROREGISTO:CA:Sancoes_Acess#]]></TAG>
        <VALUE><![CDATA[#PRIMEIROREGISTO:CA:Sancoes_Acess#]]></VALUE>
        <XPATH><![CDATA[/CARD/FIELDS/FIELD[NAME='Sancoes_Acess']/VALUE]]></XPATH>
      </FIELD>
      <FIELD type="AdditionalFields" label="Valor_Coima" source-type="AdditionalFields">
        <TAG><![CDATA[#PRIMEIROREGISTO:CA:Valor_Coima#]]></TAG>
        <VALUE><![CDATA[#PRIMEIROREGISTO:CA:Valor_Coima#]]></VALUE>
        <XPATH><![CDATA[/CARD/FIELDS/FIELD[NAME='Valor_Coima']/VALUE]]></XPATH>
      </FIELD>
      <FIELD type="AdditionalFields" label="N_DUC" source-type="AdditionalFields">
        <TAG><![CDATA[#PRIMEIROREGISTO:CA:N_DUC#]]></TAG>
        <VALUE><![CDATA[#PRIMEIROREGISTO:CA:N_DUC#]]></VALUE>
        <XPATH><![CDATA[/CARD/FIELDS/FIELD[NAME='N_DUC']/VALUE]]></XPATH>
      </FIELD>
      <FIELD type="AdditionalFields" label="Data_Pgto_Coima" source-type="AdditionalFields">
        <TAG><![CDATA[#PRIMEIROREGISTO:CA:Data_Pgto_Coima#]]></TAG>
        <VALUE><![CDATA[#PRIMEIROREGISTO:CA:Data_Pgto_Coima#]]></VALUE>
        <XPATH><![CDATA[/CARD/FIELDS/FIELD[NAME='Data_Pgto_Coima']/VALUE]]></XPATH>
      </FIELD>
      <FIELD type="AdditionalFields" label="Data_trans_julg" source-type="AdditionalFields">
        <TAG><![CDATA[#PRIMEIROREGISTO:CA:Data_trans_julg#]]></TAG>
        <VALUE><![CDATA[#PRIMEIROREGISTO:CA:Data_trans_julg#]]></VALUE>
        <XPATH><![CDATA[/CARD/FIELDS/FIELD[NAME='Data_trans_julg']/VALUE]]></XPATH>
      </FIELD>
      <FIELD type="AdditionalFields" label="Impug_Judicial" source-type="AdditionalFields">
        <TAG><![CDATA[#PRIMEIROREGISTO:CA:Impug_Judicial#]]></TAG>
        <VALUE><![CDATA[#PRIMEIROREGISTO:CA:Impug_Judicial#]]></VALUE>
        <XPATH><![CDATA[/CARD/FIELDS/FIELD[NAME='Impug_Judicial']/VALUE]]></XPATH>
      </FIELD>
      <FIELD type="AdditionalFields" label="Mandatario_ISP" source-type="AdditionalFields">
        <TAG><![CDATA[#PRIMEIROREGISTO:CA:Mandatario_ISP#]]></TAG>
        <VALUE><![CDATA[#PRIMEIROREGISTO:CA:Mandatario_ISP#]]></VALUE>
        <XPATH><![CDATA[/CARD/FIELDS/FIELD[NAME='Mandatario_ISP']/VALUE]]></XPATH>
      </FIELD>
      <FIELD type="AdditionalFields" label="Tribunal_Recurs" source-type="AdditionalFields">
        <TAG><![CDATA[#PRIMEIROREGISTO:CA:Tribunal_Recurs#]]></TAG>
        <VALUE><![CDATA[#PRIMEIROREGISTO:CA:Tribunal_Recurs#]]></VALUE>
        <XPATH><![CDATA[/CARD/FIELDS/FIELD[NAME='Tribunal_Recurs']/VALUE]]></XPATH>
      </FIELD>
      <FIELD type="AdditionalFields" label="Juizo" source-type="AdditionalFields">
        <TAG><![CDATA[#PRIMEIROREGISTO:CA:Juizo#]]></TAG>
        <VALUE><![CDATA[#PRIMEIROREGISTO:CA:Juizo#]]></VALUE>
        <XPATH><![CDATA[/CARD/FIELDS/FIELD[NAME='Juizo']/VALUE]]></XPATH>
      </FIELD>
      <FIELD type="AdditionalFields" label="N_Proc_Tribunal" source-type="AdditionalFields">
        <TAG><![CDATA[#PRIMEIROREGISTO:CA:N_Proc_Tribunal#]]></TAG>
        <VALUE><![CDATA[#PRIMEIROREGISTO:CA:N_Proc_Tribunal#]]></VALUE>
        <XPATH><![CDATA[/CARD/FIELDS/FIELD[NAME='N_Proc_Tribunal']/VALUE]]></XPATH>
      </FIELD>
      <FIELD type="AdditionalFields" label="Julgamentos" source-type="AdditionalFields">
        <TAG><![CDATA[#PRIMEIROREGISTO:CA:Julgamentos#]]></TAG>
        <VALUE><![CDATA[#PRIMEIROREGISTO:CA:Julgamentos#]]></VALUE>
        <XPATH><![CDATA[/CARD/FIELDS/FIELD[NAME='Julgamentos']/VALUE]]></XPATH>
      </FIELD>
      <FIELD type="AdditionalFields" label="Testem_ISP_Conv" source-type="AdditionalFields">
        <TAG><![CDATA[#PRIMEIROREGISTO:CA:Testem_ISP_Conv#]]></TAG>
        <VALUE><![CDATA[#PRIMEIROREGISTO:CA:Testem_ISP_Conv#]]></VALUE>
        <XPATH><![CDATA[/CARD/FIELDS/FIELD[NAME='Testem_ISP_Conv']/VALUE]]></XPATH>
      </FIELD>
      <FIELD type="AdditionalFields" label="Recurso_Relacao" source-type="AdditionalFields">
        <TAG><![CDATA[#PRIMEIROREGISTO:CA:Recurso_Relacao#]]></TAG>
        <VALUE><![CDATA[#PRIMEIROREGISTO:CA:Recurso_Relacao#]]></VALUE>
        <XPATH><![CDATA[/CARD/FIELDS/FIELD[NAME='Recurso_Relacao']/VALUE]]></XPATH>
      </FIELD>
      <FIELD type="AdditionalFields" label="Res_Impug_jud" source-type="AdditionalFields">
        <TAG><![CDATA[#PRIMEIROREGISTO:CA:Res_Impug_jud#]]></TAG>
        <VALUE><![CDATA[#PRIMEIROREGISTO:CA:Res_Impug_jud#]]></VALUE>
        <XPATH><![CDATA[/CARD/FIELDS/FIELD[NAME='Res_Impug_jud']/VALUE]]></XPATH>
      </FIELD>
      <FIELD type="AdditionalFields" label="N_Cert_Proc_Exc" source-type="AdditionalFields">
        <TAG><![CDATA[#PRIMEIROREGISTO:CA:N_Cert_Proc_Exc#]]></TAG>
        <VALUE><![CDATA[#PRIMEIROREGISTO:CA:N_Cert_Proc_Exc#]]></VALUE>
        <XPATH><![CDATA[/CARD/FIELDS/FIELD[NAME='N_Cert_Proc_Exc']/VALUE]]></XPATH>
      </FIELD>
      <FIELD type="AdditionalFields" label="Proc_Materializ" source-type="AdditionalFields">
        <TAG><![CDATA[#PRIMEIROREGISTO:CA:Proc_Materializ#]]></TAG>
        <VALUE><![CDATA[#PRIMEIROREGISTO:CA:Proc_Materializ#]]></VALUE>
        <XPATH><![CDATA[/CARD/FIELDS/FIELD[NAME='Proc_Materializ']/VALUE]]></XPATH>
      </FIELD>
      <FIELD type="AdditionalFields" label="Nome_Arguido" source-type="AdditionalFields">
        <TAG><![CDATA[#PRIMEIROREGISTO:CA:Nome_Arguido#]]></TAG>
        <VALUE><![CDATA[#PRIMEIROREGISTO:CA:Nome_Arguido#]]></VALUE>
        <XPATH><![CDATA[/CARD/FIELDS/FIELD[NAME='Nome_Arguido']/VALUE]]></XPATH>
      </FIELD>
      <FIELD type="AdditionalFields" label="Tipo_Arguido" source-type="AdditionalFields">
        <TAG><![CDATA[#PRIMEIROREGISTO:CA:Tipo_Arguido#]]></TAG>
        <VALUE><![CDATA[#PRIMEIROREGISTO:CA:Tipo_Arguido#]]></VALUE>
        <XPATH><![CDATA[/CARD/FIELDS/FIELD[NAME='Tipo_Arguido']/VALUE]]></XPATH>
      </FIELD>
      <FIELD type="AdditionalFields" label="Instrutor" source-type="AdditionalFields">
        <TAG><![CDATA[#PRIMEIROREGISTO:CA:Instrutor#]]></TAG>
        <VALUE><![CDATA[#PRIMEIROREGISTO:CA:Instrutor#]]></VALUE>
        <XPATH><![CDATA[/CARD/FIELDS/FIELD[NAME='Instrutor']/VALUE]]></XPATH>
      </FIELD>
      <FIELD type="AdditionalFields" label="Sub_Sancao_prev" source-type="AdditionalFields">
        <TAG><![CDATA[#PRIMEIROREGISTO:CA:Sub_Sancao_prev#]]></TAG>
        <VALUE><![CDATA[#PRIMEIROREGISTO:CA:Sub_Sancao_prev#]]></VALUE>
        <XPATH><![CDATA[/CARD/FIELDS/FIELD[NAME='Sub_Sancao_prev']/VALUE]]></XPATH>
      </FIELD>
      <FIELD type="AdditionalFields" label="Tecn_Resp_DSF" source-type="AdditionalFields">
        <TAG><![CDATA[#PRIMEIROREGISTO:CA:Tecn_Resp_DSF#]]></TAG>
        <VALUE><![CDATA[#PRIMEIROREGISTO:CA:Tecn_Resp_DSF#]]></VALUE>
        <XPATH><![CDATA[/CARD/FIELDS/FIELD[NAME='Tecn_Resp_DSF']/VALUE]]></XPATH>
      </FIELD>
      <FIELD type="AdditionalFields" label="Tecn_Resp_DSS" source-type="AdditionalFields">
        <TAG><![CDATA[#PRIMEIROREGISTO:CA:Tecn_Resp_DSS#]]></TAG>
        <VALUE><![CDATA[#PRIMEIROREGISTO:CA:Tecn_Resp_DSS#]]></VALUE>
        <XPATH><![CDATA[/CARD/FIELDS/FIELD[NAME='Tecn_Resp_DSS']/VALUE]]></XPATH>
      </FIELD>
      <FIELD type="AdditionalFields" label="Tecn_Resp_DCM" source-type="AdditionalFields">
        <TAG><![CDATA[#PRIMEIROREGISTO:CA:Tecn_Resp_DCM#]]></TAG>
        <VALUE><![CDATA[#PRIMEIROREGISTO:CA:Tecn_Resp_DCM#]]></VALUE>
        <XPATH><![CDATA[/CARD/FIELDS/FIELD[NAME='Tecn_Resp_DCM']/VALUE]]></XPATH>
      </FIELD>
      <FIELD type="AdditionalFields" label="Tecn_Resp_DARF" source-type="AdditionalFields">
        <TAG><![CDATA[#PRIMEIROREGISTO:CA:Tecn_Resp_DARF#]]></TAG>
        <VALUE><![CDATA[#PRIMEIROREGISTO:CA:Tecn_Resp_DARF#]]></VALUE>
        <XPATH><![CDATA[/CARD/FIELDS/FIELD[NAME='Tecn_Resp_DARF']/VALUE]]></XPATH>
      </FIELD>
      <FIELD type="AdditionalFields" label="Tecn_Resp_DARM" source-type="AdditionalFields">
        <TAG><![CDATA[#PRIMEIROREGISTO:CA:Tecn_Resp_DARM#]]></TAG>
        <VALUE><![CDATA[#PRIMEIROREGISTO:CA:Tecn_Resp_DARM#]]></VALUE>
        <XPATH><![CDATA[/CARD/FIELDS/FIELD[NAME='Tecn_Resp_DARM']/VALUE]]></XPATH>
      </FIELD>
      <FIELD type="AdditionalFields" label="Tecn_Resp_DES" source-type="AdditionalFields">
        <TAG><![CDATA[#PRIMEIROREGISTO:CA:Tecn_Resp_DES#]]></TAG>
        <VALUE><![CDATA[#PRIMEIROREGISTO:CA:Tecn_Resp_DES#]]></VALUE>
        <XPATH><![CDATA[/CARD/FIELDS/FIELD[NAME='Tecn_Resp_DES']/VALUE]]></XPATH>
      </FIELD>
      <FIELD type="AdditionalFields" label="Tecn_Resp_DRS" source-type="AdditionalFields">
        <TAG><![CDATA[#PRIMEIROREGISTO:CA:Tecn_Resp_DRS#]]></TAG>
        <VALUE><![CDATA[#PRIMEIROREGISTO:CA:Tecn_Resp_DRS#]]></VALUE>
        <XPATH><![CDATA[/CARD/FIELDS/FIELD[NAME='Tecn_Resp_DRS']/VALUE]]></XPATH>
      </FIELD>
      <FIELD type="AdditionalFields" label="Tecn_Resp_DPR" source-type="AdditionalFields">
        <TAG><![CDATA[#PRIMEIROREGISTO:CA:Tecn_Resp_DPR#]]></TAG>
        <VALUE><![CDATA[#PRIMEIROREGISTO:CA:Tecn_Resp_DPR#]]></VALUE>
        <XPATH><![CDATA[/CARD/FIELDS/FIELD[NAME='Tecn_Resp_DPR']/VALUE]]></XPATH>
      </FIELD>
      <FIELD type="AdditionalFields" label="Tecn_Resp_DJU" source-type="AdditionalFields">
        <TAG><![CDATA[#PRIMEIROREGISTO:CA:Tecn_Resp_DJU#]]></TAG>
        <VALUE><![CDATA[#PRIMEIROREGISTO:CA:Tecn_Resp_DJU#]]></VALUE>
        <XPATH><![CDATA[/CARD/FIELDS/FIELD[NAME='Tecn_Resp_DJU']/VALUE]]></XPATH>
      </FIELD>
      <FIELD type="AdditionalFields" label="TP_11.01.02" source-type="AdditionalFields">
        <TAG><![CDATA[#PRIMEIROREGISTO:CA:TP_11.01.02#]]></TAG>
        <VALUE><![CDATA[#PRIMEIROREGISTO:CA:TP_11.01.02#]]></VALUE>
        <XPATH><![CDATA[/CARD/FIELDS/FIELD[NAME='TP_11.01.02']/VALUE]]></XPATH>
      </FIELD>
      <FIELD type="AdditionalFields" label="TP_11.01.03" source-type="AdditionalFields">
        <TAG><![CDATA[#PRIMEIROREGISTO:CA:TP_11.01.03#]]></TAG>
        <VALUE><![CDATA[#PRIMEIROREGISTO:CA:TP_11.01.03#]]></VALUE>
        <XPATH><![CDATA[/CARD/FIELDS/FIELD[NAME='TP_11.01.03']/VALUE]]></XPATH>
      </FIELD>
      <FIELD type="AdditionalFields" label="TP_11.01.08" source-type="AdditionalFields">
        <TAG><![CDATA[#PRIMEIROREGISTO:CA:TP_11.01.08#]]></TAG>
        <VALUE><![CDATA[#PRIMEIROREGISTO:CA:TP_11.01.08#]]></VALUE>
        <XPATH><![CDATA[/CARD/FIELDS/FIELD[NAME='TP_11.01.08']/VALUE]]></XPATH>
      </FIELD>
      <FIELD type="AdditionalFields" label="TP_11.01.09" source-type="AdditionalFields">
        <TAG><![CDATA[#PRIMEIROREGISTO:CA:TP_11.01.09#]]></TAG>
        <VALUE><![CDATA[#PRIMEIROREGISTO:CA:TP_11.01.09#]]></VALUE>
        <XPATH><![CDATA[/CARD/FIELDS/FIELD[NAME='TP_11.01.09']/VALUE]]></XPATH>
      </FIELD>
      <FIELD type="AdditionalFields" label="TP_11.01.13" source-type="AdditionalFields">
        <TAG><![CDATA[#PRIMEIROREGISTO:CA:TP_11.01.13#]]></TAG>
        <VALUE><![CDATA[#PRIMEIROREGISTO:CA:TP_11.01.13#]]></VALUE>
        <XPATH><![CDATA[/CARD/FIELDS/FIELD[NAME='TP_11.01.13']/VALUE]]></XPATH>
      </FIELD>
      <FIELD type="AdditionalFields" label="TP_11.01.19.02" source-type="AdditionalFields">
        <TAG><![CDATA[#PRIMEIROREGISTO:CA:TP_11.01.19.02#]]></TAG>
        <VALUE><![CDATA[#PRIMEIROREGISTO:CA:TP_11.01.19.02#]]></VALUE>
        <XPATH><![CDATA[/CARD/FIELDS/FIELD[NAME='TP_11.01.19.02']/VALUE]]></XPATH>
      </FIELD>
      <FIELD type="AdditionalFields" label="TP_11.01.20.01" source-type="AdditionalFields">
        <TAG><![CDATA[#PRIMEIROREGISTO:CA:TP_11.01.20.01#]]></TAG>
        <VALUE><![CDATA[#PRIMEIROREGISTO:CA:TP_11.01.20.01#]]></VALUE>
        <XPATH><![CDATA[/CARD/FIELDS/FIELD[NAME='TP_11.01.20.01']/VALUE]]></XPATH>
      </FIELD>
      <FIELD type="AdditionalFields" label="TP_11.01.20.02" source-type="AdditionalFields">
        <TAG><![CDATA[#PRIMEIROREGISTO:CA:TP_11.01.20.02#]]></TAG>
        <VALUE><![CDATA[#PRIMEIROREGISTO:CA:TP_11.01.20.02#]]></VALUE>
        <XPATH><![CDATA[/CARD/FIELDS/FIELD[NAME='TP_11.01.20.02']/VALUE]]></XPATH>
      </FIELD>
      <FIELD type="AdditionalFields" label="TP_11.01.21.04" source-type="AdditionalFields">
        <TAG><![CDATA[#PRIMEIROREGISTO:CA:TP_11.01.21.04#]]></TAG>
        <VALUE><![CDATA[#PRIMEIROREGISTO:CA:TP_11.01.21.04#]]></VALUE>
        <XPATH><![CDATA[/CARD/FIELDS/FIELD[NAME='TP_11.01.21.04']/VALUE]]></XPATH>
      </FIELD>
      <FIELD type="AdditionalFields" label="TP_11.02.22.02" source-type="AdditionalFields">
        <TAG><![CDATA[#PRIMEIROREGISTO:CA:TP_11.02.22.02#]]></TAG>
        <VALUE><![CDATA[#PRIMEIROREGISTO:CA:TP_11.02.22.02#]]></VALUE>
        <XPATH><![CDATA[/CARD/FIELDS/FIELD[NAME='TP_11.02.22.02']/VALUE]]></XPATH>
      </FIELD>
      <FIELD type="AdditionalFields" label="TP_11.05.03" source-type="AdditionalFields">
        <TAG><![CDATA[#PRIMEIROREGISTO:CA:TP_11.05.03#]]></TAG>
        <VALUE><![CDATA[#PRIMEIROREGISTO:CA:TP_11.05.03#]]></VALUE>
        <XPATH><![CDATA[/CARD/FIELDS/FIELD[NAME='TP_11.05.03']/VALUE]]></XPATH>
      </FIELD>
      <FIELD type="AdditionalFields" label="TP_11.05.07.03" source-type="AdditionalFields">
        <TAG><![CDATA[#PRIMEIROREGISTO:CA:TP_11.05.07.03#]]></TAG>
        <VALUE><![CDATA[#PRIMEIROREGISTO:CA:TP_11.05.07.03#]]></VALUE>
        <XPATH><![CDATA[/CARD/FIELDS/FIELD[NAME='TP_11.05.07.03']/VALUE]]></XPATH>
      </FIELD>
      <FIELD type="AdditionalFields" label="Ano_Sem_Tri_Ref" source-type="AdditionalFields">
        <TAG><![CDATA[#PRIMEIROREGISTO:CA:Ano_Sem_Tri_Ref#]]></TAG>
        <VALUE><![CDATA[#PRIMEIROREGISTO:CA:Ano_Sem_Tri_Ref#]]></VALUE>
        <XPATH><![CDATA[/CARD/FIELDS/FIELD[NAME='Ano_Sem_Tri_Ref']/VALUE]]></XPATH>
      </FIELD>
      <FIELD type="AdditionalFields" label="Dat/Ano" source-type="AdditionalFields">
        <TAG><![CDATA[#PRIMEIROREGISTO:CA:Dat/Ano#]]></TAG>
        <VALUE><![CDATA[#PRIMEIROREGISTO:CA:Dat/Ano#]]></VALUE>
        <XPATH><![CDATA[/CARD/FIELDS/FIELD[NAME='Dat/Ano']/VALUE]]></XPATH>
      </FIELD>
      <FIELD type="AdditionalFields" label="Ref." source-type="AdditionalFields">
        <TAG><![CDATA[#PRIMEIROREGISTO:CA:Ref.#]]></TAG>
        <VALUE><![CDATA[#PRIMEIROREGISTO:CA:Ref.#]]></VALUE>
        <XPATH><![CDATA[/CARD/FIELDS/FIELD[NAME='Ref.']/VALUE]]></XPATH>
      </FIELD>
      <FIELD type="AdditionalFields" label="UO/Dep" source-type="AdditionalFields">
        <TAG><![CDATA[#PRIMEIROREGISTO:CA:UO/Dep#]]></TAG>
        <VALUE><![CDATA[#PRIMEIROREGISTO:CA:UO/Dep#]]></VALUE>
        <XPATH><![CDATA[/CARD/FIELDS/FIELD[NAME='UO/Dep']/VALUE]]></XPATH>
      </FIELD>
      <FIELD type="AdditionalFields" label="Tp_06.01.02" source-type="AdditionalFields">
        <TAG><![CDATA[#PRIMEIROREGISTO:CA:Tp_06.01.02#]]></TAG>
        <VALUE><![CDATA[#PRIMEIROREGISTO:CA:Tp_06.01.02#]]></VALUE>
        <XPATH><![CDATA[/CARD/FIELDS/FIELD[NAME='Tp_06.01.02']/VALUE]]></XPATH>
      </FIELD>
      <FIELD type="AdditionalFields" label="Tp_04.01.02" source-type="AdditionalFields">
        <TAG><![CDATA[#PRIMEIROREGISTO:CA:Tp_04.01.02#]]></TAG>
        <VALUE><![CDATA[#PRIMEIROREGISTO:CA:Tp_04.01.02#]]></VALUE>
        <XPATH><![CDATA[/CARD/FIELDS/FIELD[NAME='Tp_04.01.02']/VALUE]]></XPATH>
      </FIELD>
      <FIELD type="AdditionalFields" label="TP_15.02.01" source-type="AdditionalFields">
        <TAG><![CDATA[#PRIMEIROREGISTO:CA:TP_15.02.01#]]></TAG>
        <VALUE><![CDATA[#PRIMEIROREGISTO:CA:TP_15.02.01#]]></VALUE>
        <XPATH><![CDATA[/CARD/FIELDS/FIELD[NAME='TP_15.02.01']/VALUE]]></XPATH>
      </FIELD>
      <FIELD type="AdditionalFields" label="TP_15.02.02" source-type="AdditionalFields">
        <TAG><![CDATA[#PRIMEIROREGISTO:CA:TP_15.02.02#]]></TAG>
        <VALUE><![CDATA[#PRIMEIROREGISTO:CA:TP_15.02.02#]]></VALUE>
        <XPATH><![CDATA[/CARD/FIELDS/FIELD[NAME='TP_15.02.02']/VALUE]]></XPATH>
      </FIELD>
      <FIELD type="AdditionalFields" label="Resp_Equip_DARF" source-type="AdditionalFields">
        <TAG><![CDATA[#PRIMEIROREGISTO:CA:Resp_Equip_DARF#]]></TAG>
        <VALUE><![CDATA[#PRIMEIROREGISTO:CA:Resp_Equip_DARF#]]></VALUE>
        <XPATH><![CDATA[/CARD/FIELDS/FIELD[NAME='Resp_Equip_DARF']/VALUE]]></XPATH>
      </FIELD>
      <FIELD type="AdditionalFields" label="Ent_Tipo" source-type="AdditionalFields">
        <TAG><![CDATA[#PRIMEIROREGISTO:CA:Ent_Tipo#]]></TAG>
        <VALUE><![CDATA[#PRIMEIROREGISTO:CA:Ent_Tipo#]]></VALUE>
        <XPATH><![CDATA[/CARD/FIELDS/FIELD[NAME='Ent_Tipo']/VALUE]]></XPATH>
      </FIELD>
      <FIELD type="AdditionalFields" label="Ent_NIF" source-type="AdditionalFields">
        <TAG><![CDATA[#PRIMEIROREGISTO:CA:Ent_NIF#]]></TAG>
        <VALUE><![CDATA[#PRIMEIROREGISTO:CA:Ent_NIF#]]></VALUE>
        <XPATH><![CDATA[/CARD/FIELDS/FIELD[NAME='Ent_NIF']/VALUE]]></XPATH>
      </FIELD>
      <FIELD type="AdditionalFields" label="Tecn_Resp_DARS" source-type="AdditionalFields">
        <TAG><![CDATA[#PRIMEIROREGISTO:CA:Tecn_Resp_DARS#]]></TAG>
        <VALUE><![CDATA[#PRIMEIROREGISTO:CA:Tecn_Resp_DARS#]]></VALUE>
        <XPATH><![CDATA[/CARD/FIELDS/FIELD[NAME='Tecn_Resp_DARS']/VALUE]]></XPATH>
      </FIELD>
      <FIELD type="AdditionalFields" label="Al_Sancao_Prev" source-type="AdditionalFields">
        <TAG><![CDATA[#PRIMEIROREGISTO:CA:Al_Sancao_Prev#]]></TAG>
        <VALUE><![CDATA[#PRIMEIROREGISTO:CA:Al_Sancao_Prev#]]></VALUE>
        <XPATH><![CDATA[/CARD/FIELDS/FIELD[NAME='Al_Sancao_Prev']/VALUE]]></XPATH>
      </FIELD>
      <FIELD type="AdditionalFields" label="Sal_Sancao_Prev" source-type="AdditionalFields">
        <TAG><![CDATA[#PRIMEIROREGISTO:CA:Sal_Sancao_Prev#]]></TAG>
        <VALUE><![CDATA[#PRIMEIROREGISTO:CA:Sal_Sancao_Prev#]]></VALUE>
        <XPATH><![CDATA[/CARD/FIELDS/FIELD[NAME='Sal_Sancao_Prev']/VALUE]]></XPATH>
      </FIELD>
      <FIELD type="AdditionalFields" label="Pessoa_Colectiv" source-type="AdditionalFields">
        <TAG><![CDATA[#PRIMEIROREGISTO:CA:Pessoa_Colectiv#]]></TAG>
        <VALUE><![CDATA[#PRIMEIROREGISTO:CA:Pessoa_Colectiv#]]></VALUE>
        <XPATH><![CDATA[/CARD/FIELDS/FIELD[NAME='Pessoa_Colectiv']/VALUE]]></XPATH>
      </FIELD>
      <FIELD type="AdditionalFields" label="Mandat_Arguido" source-type="AdditionalFields">
        <TAG><![CDATA[#PRIMEIROREGISTO:CA:Mandat_Arguido#]]></TAG>
        <VALUE><![CDATA[#PRIMEIROREGISTO:CA:Mandat_Arguido#]]></VALUE>
        <XPATH><![CDATA[/CARD/FIELDS/FIELD[NAME='Mandat_Arguido']/VALUE]]></XPATH>
      </FIELD>
      <FIELD type="AdditionalFields" label="Tecnicos_DCM" source-type="AdditionalFields">
        <TAG><![CDATA[#PRIMEIROREGISTO:CA:Tecnicos_DCM#]]></TAG>
        <VALUE><![CDATA[#PRIMEIROREGISTO:CA:Tecnicos_DCM#]]></VALUE>
        <XPATH><![CDATA[/CARD/FIELDS/FIELD[NAME='Tecnicos_DCM']/VALUE]]></XPATH>
      </FIELD>
      <FIELD type="AdditionalFields" label="N_Carta_CDI" source-type="AdditionalFields">
        <TAG><![CDATA[#PRIMEIROREGISTO:CA:N_Carta_CDI#]]></TAG>
        <VALUE><![CDATA[#PRIMEIROREGISTO:CA:N_Carta_CDI#]]></VALUE>
        <XPATH><![CDATA[/CARD/FIELDS/FIELD[NAME='N_Carta_CDI']/VALUE]]></XPATH>
      </FIELD>
      <FIELD type="AdditionalFields" label="Tipo_Represent" source-type="AdditionalFields">
        <TAG><![CDATA[#PRIMEIROREGISTO:CA:Tipo_Represent#]]></TAG>
        <VALUE><![CDATA[#PRIMEIROREGISTO:CA:Tipo_Represent#]]></VALUE>
        <XPATH><![CDATA[/CARD/FIELDS/FIELD[NAME='Tipo_Represent']/VALUE]]></XPATH>
      </FIELD>
      <FIELD type="AdditionalFields" label="Tecn_Resp_DDI" source-type="AdditionalFields">
        <TAG><![CDATA[#PRIMEIROREGISTO:CA:Tecn_Resp_DDI#]]></TAG>
        <VALUE><![CDATA[#PRIMEIROREGISTO:CA:Tecn_Resp_DDI#]]></VALUE>
        <XPATH><![CDATA[/CARD/FIELDS/FIELD[NAME='Tecn_Resp_DDI']/VALUE]]></XPATH>
      </FIELD>
      <FIELD type="AdditionalFields" label="Ent_PNome" source-type="AdditionalFields">
        <TAG><![CDATA[#PRIMEIROREGISTO:CA:Ent_PNome#]]></TAG>
        <VALUE><![CDATA[#PRIMEIROREGISTO:CA:Ent_PNome#]]></VALUE>
        <XPATH><![CDATA[/CARD/FIELDS/FIELD[NAME='Ent_PNome']/VALUE]]></XPATH>
      </FIELD>
      <FIELD type="AdditionalFields" label="Ent_PCod" source-type="AdditionalFields">
        <TAG><![CDATA[#PRIMEIROREGISTO:CA:Ent_PCod#]]></TAG>
        <VALUE><![CDATA[#PRIMEIROREGISTO:CA:Ent_PCod#]]></VALUE>
        <XPATH><![CDATA[/CARD/FIELDS/FIELD[NAME='Ent_PCod']/VALUE]]></XPATH>
      </FIELD>
      <FIELD type="AdditionalFields" label="Ent_PNif" source-type="AdditionalFields">
        <TAG><![CDATA[#PRIMEIROREGISTO:CA:Ent_PNif#]]></TAG>
        <VALUE><![CDATA[#PRIMEIROREGISTO:CA:Ent_PNif#]]></VALUE>
        <XPATH><![CDATA[/CARD/FIELDS/FIELD[NAME='Ent_PNif']/VALUE]]></XPATH>
      </FIELD>
      <FIELD type="AdditionalFields" label="Ent_PTipo" source-type="AdditionalFields">
        <TAG><![CDATA[#PRIMEIROREGISTO:CA:Ent_PTipo#]]></TAG>
        <VALUE><![CDATA[#PRIMEIROREGISTO:CA:Ent_PTipo#]]></VALUE>
        <XPATH><![CDATA[/CARD/FIELDS/FIELD[NAME='Ent_PTipo']/VALUE]]></XPATH>
      </FIELD>
      <FIELD type="AdditionalFields" label="Dat_Autorizacao" source-type="AdditionalFields">
        <TAG><![CDATA[#PRIMEIROREGISTO:CA:Dat_Autorizacao#]]></TAG>
        <VALUE><![CDATA[#PRIMEIROREGISTO:CA:Dat_Autorizacao#]]></VALUE>
        <XPATH><![CDATA[/CARD/FIELDS/FIELD[NAME='Dat_Autorizacao']/VALUE]]></XPATH>
      </FIELD>
      <FIELD type="AdditionalFields" label="Tempo_prsv" source-type="AdditionalFields">
        <TAG><![CDATA[#PRIMEIROREGISTO:CA:Tempo_prsv#]]></TAG>
        <VALUE><![CDATA[#PRIMEIROREGISTO:CA:Tempo_prsv#]]></VALUE>
        <XPATH><![CDATA[/CARD/FIELDS/FIELD[NAME='Tempo_prsv']/VALUE]]></XPATH>
      </FIELD>
      <FIELD type="AdditionalFields" label="Dt_Autorizacao" source-type="AdditionalFields">
        <TAG><![CDATA[#PRIMEIROREGISTO:CA:Dt_Autorizacao#]]></TAG>
        <VALUE><![CDATA[#PRIMEIROREGISTO:CA:Dt_Autorizacao#]]></VALUE>
        <XPATH><![CDATA[/CARD/FIELDS/FIELD[NAME='Dt_Autorizacao']/VALUE]]></XPATH>
      </FIELD>
      <FIELD type="AdditionalFields" label="Sem_efeito" source-type="AdditionalFields">
        <TAG><![CDATA[#PRIMEIROREGISTO:CA:Sem_efeito#]]></TAG>
        <VALUE><![CDATA[#PRIMEIROREGISTO:CA:Sem_efeito#]]></VALUE>
        <XPATH><![CDATA[/CARD/FIELDS/FIELD[NAME='Sem_efeito']/VALUE]]></XPATH>
      </FIELD>
      <FIELD type="AdditionalFields" label="TAG" source-type="AdditionalFields">
        <TAG><![CDATA[#PRIMEIROREGISTO:CA:TAG#]]></TAG>
        <VALUE><![CDATA[#PRIMEIROREGISTO:CA:TAG#]]></VALUE>
        <XPATH><![CDATA[/CARD/FIELDS/FIELD[NAME='TAG']/VALUE]]></XPATH>
      </FIELD>
      <FIELD type="AdditionalFields" label="TESTE" source-type="AdditionalFields">
        <TAG><![CDATA[#PRIMEIROREGISTO:CA:TESTE#]]></TAG>
        <VALUE><![CDATA[#PRIMEIROREGISTO:CA:TESTE#]]></VALUE>
        <XPATH><![CDATA[/CARD/FIELDS/FIELD[NAME='TESTE']/VALUE]]></XPATH>
      </FIELD>
      <FIELD type="AdditionalFields" label="Tipo_Conta" source-type="AdditionalFields">
        <TAG><![CDATA[#PRIMEIROREGISTO:CA:Tipo_Conta#]]></TAG>
        <VALUE><![CDATA[#PRIMEIROREGISTO:CA:Tipo_Conta#]]></VALUE>
        <XPATH><![CDATA[/CARD/FIELDS/FIELD[NAME='Tipo_Conta']/VALUE]]></XPATH>
      </FIELD>
      <FIELD type="AdditionalFields" label="Relevante" source-type="AdditionalFields">
        <TAG><![CDATA[#PRIMEIROREGISTO:CA:Relevante#]]></TAG>
        <VALUE><![CDATA[#PRIMEIROREGISTO:CA:Relevante#]]></VALUE>
        <XPATH><![CDATA[/CARD/FIELDS/FIELD[NAME='Relevante']/VALUE]]></XPATH>
      </FIELD>
      <FIELD type="AdditionalFields" label="Documento_Papel" source-type="AdditionalFields">
        <TAG><![CDATA[#PRIMEIROREGISTO:CA:Documento_Papel#]]></TAG>
        <VALUE><![CDATA[#PRIMEIROREGISTO:CA:Documento_Papel#]]></VALUE>
        <XPATH><![CDATA[/CARD/FIELDS/FIELD[NAME='Documento_Papel']/VALUE]]></XPATH>
      </FIELD>
      <FIELD type="AdditionalFields" label="Tipo_Acesso" source-type="AdditionalFields">
        <TAG><![CDATA[#PRIMEIROREGISTO:CA:Tipo_Acesso#]]></TAG>
        <VALUE><![CDATA[#PRIMEIROREGISTO:CA:Tipo_Acesso#]]></VALUE>
        <XPATH><![CDATA[/CARD/FIELDS/FIELD[NAME='Tipo_Acesso']/VALUE]]></XPATH>
      </FIELD>
      <FIELD type="AdditionalFields" label="Descricao_NRO" source-type="AdditionalFields">
        <TAG><![CDATA[#PRIMEIROREGISTO:CA:Descricao_NRO#]]></TAG>
        <VALUE><![CDATA[#PRIMEIROREGISTO:CA:Descricao_NRO#]]></VALUE>
        <XPATH><![CDATA[/CARD/FIELDS/FIELD[NAME='Descricao_NRO']/VALUE]]></XPATH>
      </FIELD>
      <FIELD type="AdditionalFields" label="Ano_Ref" source-type="AdditionalFields">
        <TAG><![CDATA[#PRIMEIROREGISTO:CA:Ano_Ref#]]></TAG>
        <VALUE><![CDATA[#PRIMEIROREGISTO:CA:Ano_Ref#]]></VALUE>
        <XPATH><![CDATA[/CARD/FIELDS/FIELD[NAME='Ano_Ref']/VALUE]]></XPATH>
      </FIELD>
      <FIELD type="AdditionalFields" label="Mes_Ref" source-type="AdditionalFields">
        <TAG><![CDATA[#PRIMEIROREGISTO:CA:Mes_Ref#]]></TAG>
        <VALUE><![CDATA[#PRIMEIROREGISTO:CA:Mes_Ref#]]></VALUE>
        <XPATH><![CDATA[/CARD/FIELDS/FIELD[NAME='Mes_Ref']/VALUE]]></XPATH>
      </FIELD>
      <FIELD type="AdditionalFields" label="Situacao" source-type="AdditionalFields">
        <TAG><![CDATA[#PRIMEIROREGISTO:CA:Situacao#]]></TAG>
        <VALUE><![CDATA[#PRIMEIROREGISTO:CA:Situacao#]]></VALUE>
        <XPATH><![CDATA[/CARD/FIELDS/FIELD[NAME='Situacao']/VALUE]]></XPATH>
      </FIELD>
    </NODE>
  </NODE>
  <NODE label="1ºProcesso da Distribuição" type="DistributionFirstProcessTemplate" source-type="DistributionFirstProcessTemplate" replaceValue="false">
    <FIELD label="Nº de Processo">
      <TAG><![CDATA[#PRIMEIROPROCESSO:NUMERO#]]></TAG>
      <VALUE><![CDATA[Nº de Processo]]></VALUE>
      <XPATH><![CDATA[/PROCESS/@processKeyToString]]></XPATH>
    </FIELD>
    <FIELD label="Assunto">
      <TAG><![CDATA[#PRIMEIROPROCESSO:ASSUNTO#]]></TAG>
      <VALUE><![CDATA[Assunto]]></VALUE>
      <XPATH><![CDATA[/PROCESS/GENERAL_DATA/Subject]]></XPATH>
    </FIELD>
    <FIELD label="Observações">
      <TAG><![CDATA[#PRIMEIROPROCESSO:OBSERVACOES#]]></TAG>
      <VALUE><![CDATA[Observações]]></VALUE>
      <XPATH><![CDATA[/PROCESS/GENERAL_DATA/Comments]]></XPATH>
    </FIELD>
    <NODE label="Documentos">
      <FIELD label="Nome">
        <TAG><![CDATA[#PRIMEIROPROCESSO:DOCUMENTO:1:NOME#]]></TAG>
        <VALUE><![CDATA[Nome]]></VALUE>
        <XPATH/>
      </FIELD>
      <FIELD label="Referência">
        <TAG><![CDATA[#PRIMEIROPROCESSO:DOCUMENTO:1:REFERENCIA#]]></TAG>
        <VALUE><![CDATA[Referência]]></VALUE>
        <XPATH/>
      </FIELD>
      <FIELD label="Tipo de Documento">
        <TAG><![CDATA[#PRIMEIROPROCESSO:DOCUMENTO:1:TIPO#]]></TAG>
        <VALUE><![CDATA[Tipo de Documento]]></VALUE>
        <XPATH/>
      </FIELD>
      <FIELD label="Observações">
        <TAG><![CDATA[#PRIMEIROPROCESSO:DOCUMENTO:1:OBSERVACOES#]]></TAG>
        <VALUE><![CDATA[Observações]]></VALUE>
        <XPATH/>
      </FIELD>
      <FIELD label="Data na Origem" dtype="D">
        <TAG><![CDATA[#PRIMEIROPROCESSO:DOCUMENTO:1:DATAORIGEM#]]></TAG>
        <VALUE><![CDATA[Data na Origem]]></VALUE>
        <XPATH/>
      </FIELD>
    </NODE>
    <NODE label="Campos Adicionais..." isWindowSelector="true">
      <FIELD type="AdditionalFields" label="Custom_string" source-type="AdditionalFields">
        <TAG><![CDATA[#PRIMEIROPROCESSO:CA:Custom_string#]]></TAG>
        <VALUE><![CDATA[#PRIMEIROPROCESSO:CA:Custom_string#]]></VALUE>
        <XPATH><![CDATA[/CARD/FIELDS/FIELD[NAME='Custom_string']/VALUE]]></XPATH>
      </FIELD>
      <FIELD type="AdditionalFields" label="Custom_data" source-type="AdditionalFields">
        <TAG><![CDATA[#PRIMEIROPROCESSO:CA:Custom_data#]]></TAG>
        <VALUE><![CDATA[#PRIMEIROPROCESSO:CA:Custom_data#]]></VALUE>
        <XPATH><![CDATA[/CARD/FIELDS/FIELD[NAME='Custom_data']/VALUE]]></XPATH>
      </FIELD>
      <FIELD type="AdditionalFields" label="Custom_num" source-type="AdditionalFields">
        <TAG><![CDATA[#PRIMEIROPROCESSO:CA:Custom_num#]]></TAG>
        <VALUE><![CDATA[#PRIMEIROPROCESSO:CA:Custom_num#]]></VALUE>
        <XPATH><![CDATA[/CARD/FIELDS/FIELD[NAME='Custom_num']/VALUE]]></XPATH>
      </FIELD>
      <FIELD type="AdditionalFields" label="Custom_bool" source-type="AdditionalFields">
        <TAG><![CDATA[#PRIMEIROPROCESSO:CA:Custom_bool#]]></TAG>
        <VALUE><![CDATA[#PRIMEIROPROCESSO:CA:Custom_bool#]]></VALUE>
        <XPATH><![CDATA[/CARD/FIELDS/FIELD[NAME='Custom_bool']/VALUE]]></XPATH>
      </FIELD>
      <FIELD type="AdditionalFields" label="Custom_list" source-type="AdditionalFields">
        <TAG><![CDATA[#PRIMEIROPROCESSO:CA:Custom_list#]]></TAG>
        <VALUE><![CDATA[#PRIMEIROPROCESSO:CA:Custom_list#]]></VALUE>
        <XPATH><![CDATA[/CARD/FIELDS/FIELD[NAME='Custom_list']/VALUE]]></XPATH>
      </FIELD>
      <FIELD type="AdditionalFields" label="Nome_remetente" source-type="AdditionalFields">
        <TAG><![CDATA[#PRIMEIROPROCESSO:CA:Nome_remetente#]]></TAG>
        <VALUE><![CDATA[#PRIMEIROPROCESSO:CA:Nome_remetente#]]></VALUE>
        <XPATH><![CDATA[/CARD/FIELDS/FIELD[NAME='Nome_remetente']/VALUE]]></XPATH>
      </FIELD>
      <FIELD type="AdditionalFields" label="Destino_ISP" source-type="AdditionalFields">
        <TAG><![CDATA[#PRIMEIROPROCESSO:CA:Destino_ISP#]]></TAG>
        <VALUE><![CDATA[#PRIMEIROPROCESSO:CA:Destino_ISP#]]></VALUE>
        <XPATH><![CDATA[/CARD/FIELDS/FIELD[NAME='Destino_ISP']/VALUE]]></XPATH>
      </FIELD>
      <FIELD type="AdditionalFields" label="CC_ISP" source-type="AdditionalFields">
        <TAG><![CDATA[#PRIMEIROPROCESSO:CA:CC_ISP#]]></TAG>
        <VALUE><![CDATA[#PRIMEIROPROCESSO:CA:CC_ISP#]]></VALUE>
        <XPATH><![CDATA[/CARD/FIELDS/FIELD[NAME='CC_ISP']/VALUE]]></XPATH>
      </FIELD>
      <FIELD type="AdditionalFields" label="N_Serie" source-type="AdditionalFields">
        <TAG><![CDATA[#PRIMEIROPROCESSO:CA:N_Serie#]]></TAG>
        <VALUE><![CDATA[#PRIMEIROPROCESSO:CA:N_Serie#]]></VALUE>
        <XPATH><![CDATA[/CARD/FIELDS/FIELD[NAME='N_Serie']/VALUE]]></XPATH>
      </FIELD>
      <FIELD type="AdditionalFields" label="Pasta_arquivo" source-type="AdditionalFields">
        <TAG><![CDATA[#PRIMEIROPROCESSO:CA:Pasta_arquivo#]]></TAG>
        <VALUE><![CDATA[#PRIMEIROPROCESSO:CA:Pasta_arquivo#]]></VALUE>
        <XPATH><![CDATA[/CARD/FIELDS/FIELD[NAME='Pasta_arquivo']/VALUE]]></XPATH>
      </FIELD>
      <FIELD type="AdditionalFields" label="N_factura" source-type="AdditionalFields">
        <TAG><![CDATA[#PRIMEIROPROCESSO:CA:N_factura#]]></TAG>
        <VALUE><![CDATA[#PRIMEIROPROCESSO:CA:N_factura#]]></VALUE>
        <XPATH><![CDATA[/CARD/FIELDS/FIELD[NAME='N_factura']/VALUE]]></XPATH>
      </FIELD>
      <FIELD type="AdditionalFields" label="Data_emissao" source-type="AdditionalFields">
        <TAG><![CDATA[#PRIMEIROPROCESSO:CA:Data_emissao#]]></TAG>
        <VALUE><![CDATA[#PRIMEIROPROCESSO:CA:Data_emissao#]]></VALUE>
        <XPATH><![CDATA[/CARD/FIELDS/FIELD[NAME='Data_emissao']/VALUE]]></XPATH>
      </FIELD>
      <FIELD type="AdditionalFields" label="Nome_fornecedor" source-type="AdditionalFields">
        <TAG><![CDATA[#PRIMEIROPROCESSO:CA:Nome_fornecedor#]]></TAG>
        <VALUE><![CDATA[#PRIMEIROPROCESSO:CA:Nome_fornecedor#]]></VALUE>
        <XPATH><![CDATA[/CARD/FIELDS/FIELD[NAME='Nome_fornecedor']/VALUE]]></XPATH>
      </FIELD>
      <FIELD type="AdditionalFields" label="Valor_total" source-type="AdditionalFields">
        <TAG><![CDATA[#PRIMEIROPROCESSO:CA:Valor_total#]]></TAG>
        <VALUE><![CDATA[#PRIMEIROPROCESSO:CA:Valor_total#]]></VALUE>
        <XPATH><![CDATA[/CARD/FIELDS/FIELD[NAME='Valor_total']/VALUE]]></XPATH>
      </FIELD>
      <FIELD type="AdditionalFields" label="Entidade_destin" source-type="AdditionalFields">
        <TAG><![CDATA[#PRIMEIROPROCESSO:CA:Entidade_destin#]]></TAG>
        <VALUE><![CDATA[#PRIMEIROPROCESSO:CA:Entidade_destin#]]></VALUE>
        <XPATH><![CDATA[/CARD/FIELDS/FIELD[NAME='Entidade_destin']/VALUE]]></XPATH>
      </FIELD>
      <FIELD type="AdditionalFields" label="Origem_ISP" source-type="AdditionalFields">
        <TAG><![CDATA[#PRIMEIROPROCESSO:CA:Origem_ISP#]]></TAG>
        <VALUE><![CDATA[#PRIMEIROPROCESSO:CA:Origem_ISP#]]></VALUE>
        <XPATH><![CDATA[/CARD/FIELDS/FIELD[NAME='Origem_ISP']/VALUE]]></XPATH>
      </FIELD>
      <FIELD type="AdditionalFields" label="Tipo_prodservic" source-type="AdditionalFields">
        <TAG><![CDATA[#PRIMEIROPROCESSO:CA:Tipo_prodservic#]]></TAG>
        <VALUE><![CDATA[#PRIMEIROPROCESSO:CA:Tipo_prodservic#]]></VALUE>
        <XPATH><![CDATA[/CARD/FIELDS/FIELD[NAME='Tipo_prodservic']/VALUE]]></XPATH>
      </FIELD>
      <FIELD type="AdditionalFields" label="Nome_orgaocomun" source-type="AdditionalFields">
        <TAG><![CDATA[#PRIMEIROPROCESSO:CA:Nome_orgaocomun#]]></TAG>
        <VALUE><![CDATA[#PRIMEIROPROCESSO:CA:Nome_orgaocomun#]]></VALUE>
        <XPATH><![CDATA[/CARD/FIELDS/FIELD[NAME='Nome_orgaocomun']/VALUE]]></XPATH>
      </FIELD>
      <FIELD type="AdditionalFields" label="Tipo_Notinf" source-type="AdditionalFields">
        <TAG><![CDATA[#PRIMEIROPROCESSO:CA:Tipo_Notinf#]]></TAG>
        <VALUE><![CDATA[#PRIMEIROPROCESSO:CA:Tipo_Notinf#]]></VALUE>
        <XPATH><![CDATA[/CARD/FIELDS/FIELD[NAME='Tipo_Notinf']/VALUE]]></XPATH>
      </FIELD>
      <FIELD type="AdditionalFields" label="Data_conf" source-type="AdditionalFields">
        <TAG><![CDATA[#PRIMEIROPROCESSO:CA:Data_conf#]]></TAG>
        <VALUE><![CDATA[#PRIMEIROPROCESSO:CA:Data_conf#]]></VALUE>
        <XPATH><![CDATA[/CARD/FIELDS/FIELD[NAME='Data_conf']/VALUE]]></XPATH>
      </FIELD>
      <FIELD type="AdditionalFields" label="Local_conf" source-type="AdditionalFields">
        <TAG><![CDATA[#PRIMEIROPROCESSO:CA:Local_conf#]]></TAG>
        <VALUE><![CDATA[#PRIMEIROPROCESSO:CA:Local_conf#]]></VALUE>
        <XPATH><![CDATA[/CARD/FIELDS/FIELD[NAME='Local_conf']/VALUE]]></XPATH>
      </FIELD>
      <FIELD type="AdditionalFields" label="Tipo_evento" source-type="AdditionalFields">
        <TAG><![CDATA[#PRIMEIROPROCESSO:CA:Tipo_evento#]]></TAG>
        <VALUE><![CDATA[#PRIMEIROPROCESSO:CA:Tipo_evento#]]></VALUE>
        <XPATH><![CDATA[/CARD/FIELDS/FIELD[NAME='Tipo_evento']/VALUE]]></XPATH>
      </FIELD>
      <FIELD type="AdditionalFields" label="Local_evento" source-type="AdditionalFields">
        <TAG><![CDATA[#PRIMEIROPROCESSO:CA:Local_evento#]]></TAG>
        <VALUE><![CDATA[#PRIMEIROPROCESSO:CA:Local_evento#]]></VALUE>
        <XPATH><![CDATA[/CARD/FIELDS/FIELD[NAME='Local_evento']/VALUE]]></XPATH>
      </FIELD>
      <FIELD type="AdditionalFields" label="Data_aberevento" source-type="AdditionalFields">
        <TAG><![CDATA[#PRIMEIROPROCESSO:CA:Data_aberevento#]]></TAG>
        <VALUE><![CDATA[#PRIMEIROPROCESSO:CA:Data_aberevento#]]></VALUE>
        <XPATH><![CDATA[/CARD/FIELDS/FIELD[NAME='Data_aberevento']/VALUE]]></XPATH>
      </FIELD>
      <FIELD type="AdditionalFields" label="Data_fimevento" source-type="AdditionalFields">
        <TAG><![CDATA[#PRIMEIROPROCESSO:CA:Data_fimevento#]]></TAG>
        <VALUE><![CDATA[#PRIMEIROPROCESSO:CA:Data_fimevento#]]></VALUE>
        <XPATH><![CDATA[/CARD/FIELDS/FIELD[NAME='Data_fimevento']/VALUE]]></XPATH>
      </FIELD>
      <FIELD type="AdditionalFields" label="tipo_fluxo" source-type="AdditionalFields">
        <TAG><![CDATA[#PRIMEIROPROCESSO:CA:tipo_fluxo#]]></TAG>
        <VALUE><![CDATA[#PRIMEIROPROCESSO:CA:tipo_fluxo#]]></VALUE>
        <XPATH><![CDATA[/CARD/FIELDS/FIELD[NAME='tipo_fluxo']/VALUE]]></XPATH>
      </FIELD>
      <FIELD type="AdditionalFields" label="Referencia_ISP" source-type="AdditionalFields">
        <TAG><![CDATA[#PRIMEIROPROCESSO:CA:Referencia_ISP#]]></TAG>
        <VALUE><![CDATA[#PRIMEIROPROCESSO:CA:Referencia_ISP#]]></VALUE>
        <XPATH><![CDATA[/CARD/FIELDS/FIELD[NAME='Referencia_ISP']/VALUE]]></XPATH>
      </FIELD>
      <FIELD type="AdditionalFields" label="PID" source-type="AdditionalFields">
        <TAG><![CDATA[#PRIMEIROPROCESSO:CA:PID#]]></TAG>
        <VALUE><![CDATA[#PRIMEIROPROCESSO:CA:PID#]]></VALUE>
        <XPATH><![CDATA[/CARD/FIELDS/FIELD[NAME='PID']/VALUE]]></XPATH>
      </FIELD>
      <FIELD type="AdditionalFields" label="Tipo_documento" source-type="AdditionalFields">
        <TAG><![CDATA[#PRIMEIROPROCESSO:CA:Tipo_documento#]]></TAG>
        <VALUE><![CDATA[#PRIMEIROPROCESSO:CA:Tipo_documento#]]></VALUE>
        <XPATH><![CDATA[/CARD/FIELDS/FIELD[NAME='Tipo_documento']/VALUE]]></XPATH>
      </FIELD>
      <FIELD type="AdditionalFields" label="DIGITALIZ_POR" source-type="AdditionalFields">
        <TAG><![CDATA[#PRIMEIROPROCESSO:CA:DIGITALIZ_POR#]]></TAG>
        <VALUE><![CDATA[#PRIMEIROPROCESSO:CA:DIGITALIZ_POR#]]></VALUE>
        <XPATH><![CDATA[/CARD/FIELDS/FIELD[NAME='DIGITALIZ_POR']/VALUE]]></XPATH>
      </FIELD>
      <FIELD type="AdditionalFields" label="VALIDADO_POR" source-type="AdditionalFields">
        <TAG><![CDATA[#PRIMEIROPROCESSO:CA:VALIDADO_POR#]]></TAG>
        <VALUE><![CDATA[#PRIMEIROPROCESSO:CA:VALIDADO_POR#]]></VALUE>
        <XPATH><![CDATA[/CARD/FIELDS/FIELD[NAME='VALIDADO_POR']/VALUE]]></XPATH>
      </FIELD>
      <FIELD type="AdditionalFields" label="DATA_DIGITALIZ" source-type="AdditionalFields">
        <TAG><![CDATA[#PRIMEIROPROCESSO:CA:DATA_DIGITALIZ#]]></TAG>
        <VALUE><![CDATA[#PRIMEIROPROCESSO:CA:DATA_DIGITALIZ#]]></VALUE>
        <XPATH><![CDATA[/CARD/FIELDS/FIELD[NAME='DATA_DIGITALIZ']/VALUE]]></XPATH>
      </FIELD>
      <FIELD type="AdditionalFields" label="DATA_VALIDACAO" source-type="AdditionalFields">
        <TAG><![CDATA[#PRIMEIROPROCESSO:CA:DATA_VALIDACAO#]]></TAG>
        <VALUE><![CDATA[#PRIMEIROPROCESSO:CA:DATA_VALIDACAO#]]></VALUE>
        <XPATH><![CDATA[/CARD/FIELDS/FIELD[NAME='DATA_VALIDACAO']/VALUE]]></XPATH>
      </FIELD>
      <FIELD type="AdditionalFields" label="Documento_DCC" source-type="AdditionalFields">
        <TAG><![CDATA[#PRIMEIROPROCESSO:CA:Documento_DCC#]]></TAG>
        <VALUE><![CDATA[#PRIMEIROPROCESSO:CA:Documento_DCC#]]></VALUE>
        <XPATH><![CDATA[/CARD/FIELDS/FIELD[NAME='Documento_DCC']/VALUE]]></XPATH>
      </FIELD>
      <FIELD type="AdditionalFields" label="Ent_Processos" source-type="AdditionalFields">
        <TAG><![CDATA[#PRIMEIROPROCESSO:CA:Ent_Processos#]]></TAG>
        <VALUE><![CDATA[#PRIMEIROPROCESSO:CA:Ent_Processos#]]></VALUE>
        <XPATH><![CDATA[/CARD/FIELDS/FIELD[NAME='Ent_Processos']/VALUE]]></XPATH>
      </FIELD>
      <FIELD type="AdditionalFields" label="Nome_entidade" source-type="AdditionalFields">
        <TAG><![CDATA[#PRIMEIROPROCESSO:CA:Nome_entidade#]]></TAG>
        <VALUE><![CDATA[#PRIMEIROPROCESSO:CA:Nome_entidade#]]></VALUE>
        <XPATH><![CDATA[/CARD/FIELDS/FIELD[NAME='Nome_entidade']/VALUE]]></XPATH>
      </FIELD>
      <FIELD type="AdditionalFields" label="Data_pedido" source-type="AdditionalFields">
        <TAG><![CDATA[#PRIMEIROPROCESSO:CA:Data_pedido#]]></TAG>
        <VALUE><![CDATA[#PRIMEIROPROCESSO:CA:Data_pedido#]]></VALUE>
        <XPATH><![CDATA[/CARD/FIELDS/FIELD[NAME='Data_pedido']/VALUE]]></XPATH>
      </FIELD>
      <FIELD type="AdditionalFields" label="Tipo_distrib" source-type="AdditionalFields">
        <TAG><![CDATA[#PRIMEIROPROCESSO:CA:Tipo_distrib#]]></TAG>
        <VALUE><![CDATA[#PRIMEIROPROCESSO:CA:Tipo_distrib#]]></VALUE>
        <XPATH><![CDATA[/CARD/FIELDS/FIELD[NAME='Tipo_distrib']/VALUE]]></XPATH>
      </FIELD>
      <FIELD type="AdditionalFields" label="Tipo_destinatar" source-type="AdditionalFields">
        <TAG><![CDATA[#PRIMEIROPROCESSO:CA:Tipo_destinatar#]]></TAG>
        <VALUE><![CDATA[#PRIMEIROPROCESSO:CA:Tipo_destinatar#]]></VALUE>
        <XPATH><![CDATA[/CARD/FIELDS/FIELD[NAME='Tipo_destinatar']/VALUE]]></XPATH>
      </FIELD>
      <FIELD type="AdditionalFields" label="N_doc_distrib" source-type="AdditionalFields">
        <TAG><![CDATA[#PRIMEIROPROCESSO:CA:N_doc_distrib#]]></TAG>
        <VALUE><![CDATA[#PRIMEIROPROCESSO:CA:N_doc_distrib#]]></VALUE>
        <XPATH><![CDATA[/CARD/FIELDS/FIELD[NAME='N_doc_distrib']/VALUE]]></XPATH>
      </FIELD>
      <FIELD type="AdditionalFields" label="Data_distrib" source-type="AdditionalFields">
        <TAG><![CDATA[#PRIMEIROPROCESSO:CA:Data_distrib#]]></TAG>
        <VALUE><![CDATA[#PRIMEIROPROCESSO:CA:Data_distrib#]]></VALUE>
        <XPATH><![CDATA[/CARD/FIELDS/FIELD[NAME='Data_distrib']/VALUE]]></XPATH>
      </FIELD>
      <FIELD type="AdditionalFields" label="Morada_remetent" source-type="AdditionalFields">
        <TAG><![CDATA[#PRIMEIROPROCESSO:CA:Morada_remetent#]]></TAG>
        <VALUE><![CDATA[#PRIMEIROPROCESSO:CA:Morada_remetent#]]></VALUE>
        <XPATH><![CDATA[/CARD/FIELDS/FIELD[NAME='Morada_remetent']/VALUE]]></XPATH>
      </FIELD>
      <FIELD type="AdditionalFields" label="Codigo_Postal_3" source-type="AdditionalFields">
        <TAG><![CDATA[#PRIMEIROPROCESSO:CA:Codigo_Postal_3#]]></TAG>
        <VALUE><![CDATA[#PRIMEIROPROCESSO:CA:Codigo_Postal_3#]]></VALUE>
        <XPATH><![CDATA[/CARD/FIELDS/FIELD[NAME='Codigo_Postal_3']/VALUE]]></XPATH>
      </FIELD>
      <FIELD type="AdditionalFields" label="Codigo_Postal_4" source-type="AdditionalFields">
        <TAG><![CDATA[#PRIMEIROPROCESSO:CA:Codigo_Postal_4#]]></TAG>
        <VALUE><![CDATA[#PRIMEIROPROCESSO:CA:Codigo_Postal_4#]]></VALUE>
        <XPATH><![CDATA[/CARD/FIELDS/FIELD[NAME='Codigo_Postal_4']/VALUE]]></XPATH>
      </FIELD>
      <FIELD type="AdditionalFields" label="Localidade" source-type="AdditionalFields">
        <TAG><![CDATA[#PRIMEIROPROCESSO:CA:Localidade#]]></TAG>
        <VALUE><![CDATA[#PRIMEIROPROCESSO:CA:Localidade#]]></VALUE>
        <XPATH><![CDATA[/CARD/FIELDS/FIELD[NAME='Localidade']/VALUE]]></XPATH>
      </FIELD>
      <FIELD type="AdditionalFields" label="Nom_Entidade" source-type="AdditionalFields">
        <TAG><![CDATA[#PRIMEIROPROCESSO:CA:Nom_Entidade#]]></TAG>
        <VALUE><![CDATA[#PRIMEIROPROCESSO:CA:Nom_Entidade#]]></VALUE>
        <XPATH><![CDATA[/CARD/FIELDS/FIELD[NAME='Nom_Entidade']/VALUE]]></XPATH>
      </FIELD>
      <FIELD type="AdditionalFields" label="Ano_rec" source-type="AdditionalFields">
        <TAG><![CDATA[#PRIMEIROPROCESSO:CA:Ano_rec#]]></TAG>
        <VALUE><![CDATA[#PRIMEIROPROCESSO:CA:Ano_rec#]]></VALUE>
        <XPATH><![CDATA[/CARD/FIELDS/FIELD[NAME='Ano_rec']/VALUE]]></XPATH>
      </FIELD>
      <FIELD type="AdditionalFields" label="Area" source-type="AdditionalFields">
        <TAG><![CDATA[#PRIMEIROPROCESSO:CA:Area#]]></TAG>
        <VALUE><![CDATA[#PRIMEIROPROCESSO:CA:Area#]]></VALUE>
        <XPATH><![CDATA[/CARD/FIELDS/FIELD[NAME='Area']/VALUE]]></XPATH>
      </FIELD>
      <FIELD type="AdditionalFields" label="Assunto_DCM" source-type="AdditionalFields">
        <TAG><![CDATA[#PRIMEIROPROCESSO:CA:Assunto_DCM#]]></TAG>
        <VALUE><![CDATA[#PRIMEIROPROCESSO:CA:Assunto_DCM#]]></VALUE>
        <XPATH><![CDATA[/CARD/FIELDS/FIELD[NAME='Assunto_DCM']/VALUE]]></XPATH>
      </FIELD>
      <FIELD type="AdditionalFields" label="Autor" source-type="AdditionalFields">
        <TAG><![CDATA[#PRIMEIROPROCESSO:CA:Autor#]]></TAG>
        <VALUE><![CDATA[#PRIMEIROPROCESSO:CA:Autor#]]></VALUE>
        <XPATH><![CDATA[/CARD/FIELDS/FIELD[NAME='Autor']/VALUE]]></XPATH>
      </FIELD>
      <FIELD type="AdditionalFields" label="Colaborador" source-type="AdditionalFields">
        <TAG><![CDATA[#PRIMEIROPROCESSO:CA:Colaborador#]]></TAG>
        <VALUE><![CDATA[#PRIMEIROPROCESSO:CA:Colaborador#]]></VALUE>
        <XPATH><![CDATA[/CARD/FIELDS/FIELD[NAME='Colaborador']/VALUE]]></XPATH>
      </FIELD>
      <FIELD type="AdditionalFields" label="UO" source-type="AdditionalFields">
        <TAG><![CDATA[#PRIMEIROPROCESSO:CA:UO#]]></TAG>
        <VALUE><![CDATA[#PRIMEIROPROCESSO:CA:UO#]]></VALUE>
        <XPATH><![CDATA[/CARD/FIELDS/FIELD[NAME='UO']/VALUE]]></XPATH>
      </FIELD>
      <FIELD type="AdditionalFields" label="Ativ_Ramo" source-type="AdditionalFields">
        <TAG><![CDATA[#PRIMEIROPROCESSO:CA:Ativ_Ramo#]]></TAG>
        <VALUE><![CDATA[#PRIMEIROPROCESSO:CA:Ativ_Ramo#]]></VALUE>
        <XPATH><![CDATA[/CARD/FIELDS/FIELD[NAME='Ativ_Ramo']/VALUE]]></XPATH>
      </FIELD>
      <FIELD type="AdditionalFields" label="Coordenador" source-type="AdditionalFields">
        <TAG><![CDATA[#PRIMEIROPROCESSO:CA:Coordenador#]]></TAG>
        <VALUE><![CDATA[#PRIMEIROPROCESSO:CA:Coordenador#]]></VALUE>
        <XPATH><![CDATA[/CARD/FIELDS/FIELD[NAME='Coordenador']/VALUE]]></XPATH>
      </FIELD>
      <FIELD type="AdditionalFields" label="Coordenador_G" source-type="AdditionalFields">
        <TAG><![CDATA[#PRIMEIROPROCESSO:CA:Coordenador_G#]]></TAG>
        <VALUE><![CDATA[#PRIMEIROPROCESSO:CA:Coordenador_G#]]></VALUE>
        <XPATH><![CDATA[/CARD/FIELDS/FIELD[NAME='Coordenador_G']/VALUE]]></XPATH>
      </FIELD>
      <FIELD type="AdditionalFields" label="Data_Reuniao" source-type="AdditionalFields">
        <TAG><![CDATA[#PRIMEIROPROCESSO:CA:Data_Reuniao#]]></TAG>
        <VALUE><![CDATA[#PRIMEIROPROCESSO:CA:Data_Reuniao#]]></VALUE>
        <XPATH><![CDATA[/CARD/FIELDS/FIELD[NAME='Data_Reuniao']/VALUE]]></XPATH>
      </FIELD>
      <FIELD type="AdditionalFields" label="Dec_Fav_Rec" source-type="AdditionalFields">
        <TAG><![CDATA[#PRIMEIROPROCESSO:CA:Dec_Fav_Rec#]]></TAG>
        <VALUE><![CDATA[#PRIMEIROPROCESSO:CA:Dec_Fav_Rec#]]></VALUE>
        <XPATH><![CDATA[/CARD/FIELDS/FIELD[NAME='Dec_Fav_Rec']/VALUE]]></XPATH>
      </FIELD>
      <FIELD type="AdditionalFields" label="Desig_Public" source-type="AdditionalFields">
        <TAG><![CDATA[#PRIMEIROPROCESSO:CA:Desig_Public#]]></TAG>
        <VALUE><![CDATA[#PRIMEIROPROCESSO:CA:Desig_Public#]]></VALUE>
        <XPATH><![CDATA[/CARD/FIELDS/FIELD[NAME='Desig_Public']/VALUE]]></XPATH>
      </FIELD>
      <FIELD type="AdditionalFields" label="Destino" source-type="AdditionalFields">
        <TAG><![CDATA[#PRIMEIROPROCESSO:CA:Destino#]]></TAG>
        <VALUE><![CDATA[#PRIMEIROPROCESSO:CA:Destino#]]></VALUE>
        <XPATH><![CDATA[/CARD/FIELDS/FIELD[NAME='Destino']/VALUE]]></XPATH>
      </FIELD>
      <FIELD type="AdditionalFields" label="Distribuicao" source-type="AdditionalFields">
        <TAG><![CDATA[#PRIMEIROPROCESSO:CA:Distribuicao#]]></TAG>
        <VALUE><![CDATA[#PRIMEIROPROCESSO:CA:Distribuicao#]]></VALUE>
        <XPATH><![CDATA[/CARD/FIELDS/FIELD[NAME='Distribuicao']/VALUE]]></XPATH>
      </FIELD>
      <FIELD type="AdditionalFields" label="Dt_env_resp" source-type="AdditionalFields">
        <TAG><![CDATA[#PRIMEIROPROCESSO:CA:Dt_env_resp#]]></TAG>
        <VALUE><![CDATA[#PRIMEIROPROCESSO:CA:Dt_env_resp#]]></VALUE>
        <XPATH><![CDATA[/CARD/FIELDS/FIELD[NAME='Dt_env_resp']/VALUE]]></XPATH>
      </FIELD>
      <FIELD type="AdditionalFields" label="Dt_lim_resp" source-type="AdditionalFields">
        <TAG><![CDATA[#PRIMEIROPROCESSO:CA:Dt_lim_resp#]]></TAG>
        <VALUE><![CDATA[#PRIMEIROPROCESSO:CA:Dt_lim_resp#]]></VALUE>
        <XPATH><![CDATA[/CARD/FIELDS/FIELD[NAME='Dt_lim_resp']/VALUE]]></XPATH>
      </FIELD>
      <FIELD type="AdditionalFields" label="Dt_v_final" source-type="AdditionalFields">
        <TAG><![CDATA[#PRIMEIROPROCESSO:CA:Dt_v_final#]]></TAG>
        <VALUE><![CDATA[#PRIMEIROPROCESSO:CA:Dt_v_final#]]></VALUE>
        <XPATH><![CDATA[/CARD/FIELDS/FIELD[NAME='Dt_v_final']/VALUE]]></XPATH>
      </FIELD>
      <FIELD type="AdditionalFields" label="Ent_Visada" source-type="AdditionalFields">
        <TAG><![CDATA[#PRIMEIROPROCESSO:CA:Ent_Visada#]]></TAG>
        <VALUE><![CDATA[#PRIMEIROPROCESSO:CA:Ent_Visada#]]></VALUE>
        <XPATH><![CDATA[/CARD/FIELDS/FIELD[NAME='Ent_Visada']/VALUE]]></XPATH>
      </FIELD>
      <FIELD type="AdditionalFields" label="Env_Proced" source-type="AdditionalFields">
        <TAG><![CDATA[#PRIMEIROPROCESSO:CA:Env_Proced#]]></TAG>
        <VALUE><![CDATA[#PRIMEIROPROCESSO:CA:Env_Proced#]]></VALUE>
        <XPATH><![CDATA[/CARD/FIELDS/FIELD[NAME='Env_Proced']/VALUE]]></XPATH>
      </FIELD>
      <FIELD type="AdditionalFields" label="Form_Tratam" source-type="AdditionalFields">
        <TAG><![CDATA[#PRIMEIROPROCESSO:CA:Form_Tratam#]]></TAG>
        <VALUE><![CDATA[#PRIMEIROPROCESSO:CA:Form_Tratam#]]></VALUE>
        <XPATH><![CDATA[/CARD/FIELDS/FIELD[NAME='Form_Tratam']/VALUE]]></XPATH>
      </FIELD>
      <FIELD type="AdditionalFields" label="Local" source-type="AdditionalFields">
        <TAG><![CDATA[#PRIMEIROPROCESSO:CA:Local#]]></TAG>
        <VALUE><![CDATA[#PRIMEIROPROCESSO:CA:Local#]]></VALUE>
        <XPATH><![CDATA[/CARD/FIELDS/FIELD[NAME='Local']/VALUE]]></XPATH>
      </FIELD>
      <FIELD type="AdditionalFields" label="N_Casos" source-type="AdditionalFields">
        <TAG><![CDATA[#PRIMEIROPROCESSO:CA:N_Casos#]]></TAG>
        <VALUE><![CDATA[#PRIMEIROPROCESSO:CA:N_Casos#]]></VALUE>
        <XPATH><![CDATA[/CARD/FIELDS/FIELD[NAME='N_Casos']/VALUE]]></XPATH>
      </FIELD>
      <FIELD type="AdditionalFields" label="N_Circular" source-type="AdditionalFields">
        <TAG><![CDATA[#PRIMEIROPROCESSO:CA:N_Circular#]]></TAG>
        <VALUE><![CDATA[#PRIMEIROPROCESSO:CA:N_Circular#]]></VALUE>
        <XPATH><![CDATA[/CARD/FIELDS/FIELD[NAME='N_Circular']/VALUE]]></XPATH>
      </FIELD>
      <FIELD type="AdditionalFields" label="N_Con_Pub" source-type="AdditionalFields">
        <TAG><![CDATA[#PRIMEIROPROCESSO:CA:N_Con_Pub#]]></TAG>
        <VALUE><![CDATA[#PRIMEIROPROCESSO:CA:N_Con_Pub#]]></VALUE>
        <XPATH><![CDATA[/CARD/FIELDS/FIELD[NAME='N_Con_Pub']/VALUE]]></XPATH>
      </FIELD>
      <FIELD type="AdditionalFields" label="N_N_Regulam" source-type="AdditionalFields">
        <TAG><![CDATA[#PRIMEIROPROCESSO:CA:N_N_Regulam#]]></TAG>
        <VALUE><![CDATA[#PRIMEIROPROCESSO:CA:N_N_Regulam#]]></VALUE>
        <XPATH><![CDATA[/CARD/FIELDS/FIELD[NAME='N_N_Regulam']/VALUE]]></XPATH>
      </FIELD>
      <FIELD type="AdditionalFields" label="Nc_Rv_Procd" source-type="AdditionalFields">
        <TAG><![CDATA[#PRIMEIROPROCESSO:CA:Nc_Rv_Procd#]]></TAG>
        <VALUE><![CDATA[#PRIMEIROPROCESSO:CA:Nc_Rv_Procd#]]></VALUE>
        <XPATH><![CDATA[/CARD/FIELDS/FIELD[NAME='Nc_Rv_Procd']/VALUE]]></XPATH>
      </FIELD>
      <FIELD type="AdditionalFields" label="Num_P_Leg" source-type="AdditionalFields">
        <TAG><![CDATA[#PRIMEIROPROCESSO:CA:Num_P_Leg#]]></TAG>
        <VALUE><![CDATA[#PRIMEIROPROCESSO:CA:Num_P_Leg#]]></VALUE>
        <XPATH><![CDATA[/CARD/FIELDS/FIELD[NAME='Num_P_Leg']/VALUE]]></XPATH>
      </FIELD>
      <FIELD type="AdditionalFields" label="Num_Processo" source-type="AdditionalFields">
        <TAG><![CDATA[#PRIMEIROPROCESSO:CA:Num_Processo#]]></TAG>
        <VALUE><![CDATA[#PRIMEIROPROCESSO:CA:Num_Processo#]]></VALUE>
        <XPATH><![CDATA[/CARD/FIELDS/FIELD[NAME='Num_Processo']/VALUE]]></XPATH>
      </FIELD>
      <FIELD type="AdditionalFields" label="Num_Ref_Viag" source-type="AdditionalFields">
        <TAG><![CDATA[#PRIMEIROPROCESSO:CA:Num_Ref_Viag#]]></TAG>
        <VALUE><![CDATA[#PRIMEIROPROCESSO:CA:Num_Ref_Viag#]]></VALUE>
        <XPATH><![CDATA[/CARD/FIELDS/FIELD[NAME='Num_Ref_Viag']/VALUE]]></XPATH>
      </FIELD>
      <FIELD type="AdditionalFields" label="Ord_Jur_C" source-type="AdditionalFields">
        <TAG><![CDATA[#PRIMEIROPROCESSO:CA:Ord_Jur_C#]]></TAG>
        <VALUE><![CDATA[#PRIMEIROPROCESSO:CA:Ord_Jur_C#]]></VALUE>
        <XPATH><![CDATA[/CARD/FIELDS/FIELD[NAME='Ord_Jur_C']/VALUE]]></XPATH>
      </FIELD>
      <FIELD type="AdditionalFields" label="Orig_Extern" source-type="AdditionalFields">
        <TAG><![CDATA[#PRIMEIROPROCESSO:CA:Orig_Extern#]]></TAG>
        <VALUE><![CDATA[#PRIMEIROPROCESSO:CA:Orig_Extern#]]></VALUE>
        <XPATH><![CDATA[/CARD/FIELDS/FIELD[NAME='Orig_Extern']/VALUE]]></XPATH>
      </FIELD>
      <FIELD type="AdditionalFields" label="Origem" source-type="AdditionalFields">
        <TAG><![CDATA[#PRIMEIROPROCESSO:CA:Origem#]]></TAG>
        <VALUE><![CDATA[#PRIMEIROPROCESSO:CA:Origem#]]></VALUE>
        <XPATH><![CDATA[/CARD/FIELDS/FIELD[NAME='Origem']/VALUE]]></XPATH>
      </FIELD>
      <FIELD type="AdditionalFields" label="Origem_Int" source-type="AdditionalFields">
        <TAG><![CDATA[#PRIMEIROPROCESSO:CA:Origem_Int#]]></TAG>
        <VALUE><![CDATA[#PRIMEIROPROCESSO:CA:Origem_Int#]]></VALUE>
        <XPATH><![CDATA[/CARD/FIELDS/FIELD[NAME='Origem_Int']/VALUE]]></XPATH>
      </FIELD>
      <FIELD type="AdditionalFields" label="Partes" source-type="AdditionalFields">
        <TAG><![CDATA[#PRIMEIROPROCESSO:CA:Partes#]]></TAG>
        <VALUE><![CDATA[#PRIMEIROPROCESSO:CA:Partes#]]></VALUE>
        <XPATH><![CDATA[/CARD/FIELDS/FIELD[NAME='Partes']/VALUE]]></XPATH>
      </FIELD>
      <FIELD type="AdditionalFields" label="Ponto_Sit" source-type="AdditionalFields">
        <TAG><![CDATA[#PRIMEIROPROCESSO:CA:Ponto_Sit#]]></TAG>
        <VALUE><![CDATA[#PRIMEIROPROCESSO:CA:Ponto_Sit#]]></VALUE>
        <XPATH><![CDATA[/CARD/FIELDS/FIELD[NAME='Ponto_Sit']/VALUE]]></XPATH>
      </FIELD>
      <FIELD type="AdditionalFields" label="Prioridade" source-type="AdditionalFields">
        <TAG><![CDATA[#PRIMEIROPROCESSO:CA:Prioridade#]]></TAG>
        <VALUE><![CDATA[#PRIMEIROPROCESSO:CA:Prioridade#]]></VALUE>
        <XPATH><![CDATA[/CARD/FIELDS/FIELD[NAME='Prioridade']/VALUE]]></XPATH>
      </FIELD>
      <FIELD type="AdditionalFields" label="Proc_Compl" source-type="AdditionalFields">
        <TAG><![CDATA[#PRIMEIROPROCESSO:CA:Proc_Compl#]]></TAG>
        <VALUE><![CDATA[#PRIMEIROPROCESSO:CA:Proc_Compl#]]></VALUE>
        <XPATH><![CDATA[/CARD/FIELDS/FIELD[NAME='Proc_Compl']/VALUE]]></XPATH>
      </FIELD>
      <FIELD type="AdditionalFields" label="Ramo" source-type="AdditionalFields">
        <TAG><![CDATA[#PRIMEIROPROCESSO:CA:Ramo#]]></TAG>
        <VALUE><![CDATA[#PRIMEIROPROCESSO:CA:Ramo#]]></VALUE>
        <XPATH><![CDATA[/CARD/FIELDS/FIELD[NAME='Ramo']/VALUE]]></XPATH>
      </FIELD>
      <FIELD type="AdditionalFields" label="Ref_Carta" source-type="AdditionalFields">
        <TAG><![CDATA[#PRIMEIROPROCESSO:CA:Ref_Carta#]]></TAG>
        <VALUE><![CDATA[#PRIMEIROPROCESSO:CA:Ref_Carta#]]></VALUE>
        <XPATH><![CDATA[/CARD/FIELDS/FIELD[NAME='Ref_Carta']/VALUE]]></XPATH>
      </FIELD>
      <FIELD type="AdditionalFields" label="Ref_Int" source-type="AdditionalFields">
        <TAG><![CDATA[#PRIMEIROPROCESSO:CA:Ref_Int#]]></TAG>
        <VALUE><![CDATA[#PRIMEIROPROCESSO:CA:Ref_Int#]]></VALUE>
        <XPATH><![CDATA[/CARD/FIELDS/FIELD[NAME='Ref_Int']/VALUE]]></XPATH>
      </FIELD>
      <FIELD type="AdditionalFields" label="Relator" source-type="AdditionalFields">
        <TAG><![CDATA[#PRIMEIROPROCESSO:CA:Relator#]]></TAG>
        <VALUE><![CDATA[#PRIMEIROPROCESSO:CA:Relator#]]></VALUE>
        <XPATH><![CDATA[/CARD/FIELDS/FIELD[NAME='Relator']/VALUE]]></XPATH>
      </FIELD>
      <FIELD type="AdditionalFields" label="Resp_Equipa_DCM" source-type="AdditionalFields">
        <TAG><![CDATA[#PRIMEIROPROCESSO:CA:Resp_Equipa_DCM#]]></TAG>
        <VALUE><![CDATA[#PRIMEIROPROCESSO:CA:Resp_Equipa_DCM#]]></VALUE>
        <XPATH><![CDATA[/CARD/FIELDS/FIELD[NAME='Resp_Equipa_DCM']/VALUE]]></XPATH>
      </FIELD>
      <FIELD type="AdditionalFields" label="Resultado" source-type="AdditionalFields">
        <TAG><![CDATA[#PRIMEIROPROCESSO:CA:Resultado#]]></TAG>
        <VALUE><![CDATA[#PRIMEIROPROCESSO:CA:Resultado#]]></VALUE>
        <XPATH><![CDATA[/CARD/FIELDS/FIELD[NAME='Resultado']/VALUE]]></XPATH>
      </FIELD>
      <FIELD type="AdditionalFields" label="Seccao" source-type="AdditionalFields">
        <TAG><![CDATA[#PRIMEIROPROCESSO:CA:Seccao#]]></TAG>
        <VALUE><![CDATA[#PRIMEIROPROCESSO:CA:Seccao#]]></VALUE>
        <XPATH><![CDATA[/CARD/FIELDS/FIELD[NAME='Seccao']/VALUE]]></XPATH>
      </FIELD>
      <FIELD type="AdditionalFields" label="Tema" source-type="AdditionalFields">
        <TAG><![CDATA[#PRIMEIROPROCESSO:CA:Tema#]]></TAG>
        <VALUE><![CDATA[#PRIMEIROPROCESSO:CA:Tema#]]></VALUE>
        <XPATH><![CDATA[/CARD/FIELDS/FIELD[NAME='Tema']/VALUE]]></XPATH>
      </FIELD>
      <FIELD type="AdditionalFields" label="Tempo_vida" source-type="AdditionalFields">
        <TAG><![CDATA[#PRIMEIROPROCESSO:CA:Tempo_vida#]]></TAG>
        <VALUE><![CDATA[#PRIMEIROPROCESSO:CA:Tempo_vida#]]></VALUE>
        <XPATH><![CDATA[/CARD/FIELDS/FIELD[NAME='Tempo_vida']/VALUE]]></XPATH>
      </FIELD>
      <FIELD type="AdditionalFields" label="Tipo_DCM" source-type="AdditionalFields">
        <TAG><![CDATA[#PRIMEIROPROCESSO:CA:Tipo_DCM#]]></TAG>
        <VALUE><![CDATA[#PRIMEIROPROCESSO:CA:Tipo_DCM#]]></VALUE>
        <XPATH><![CDATA[/CARD/FIELDS/FIELD[NAME='Tipo_DCM']/VALUE]]></XPATH>
      </FIELD>
      <FIELD type="AdditionalFields" label="Tipo_Reuniao" source-type="AdditionalFields">
        <TAG><![CDATA[#PRIMEIROPROCESSO:CA:Tipo_Reuniao#]]></TAG>
        <VALUE><![CDATA[#PRIMEIROPROCESSO:CA:Tipo_Reuniao#]]></VALUE>
        <XPATH><![CDATA[/CARD/FIELDS/FIELD[NAME='Tipo_Reuniao']/VALUE]]></XPATH>
      </FIELD>
      <FIELD type="AdditionalFields" label="Tipologia" source-type="AdditionalFields">
        <TAG><![CDATA[#PRIMEIROPROCESSO:CA:Tipologia#]]></TAG>
        <VALUE><![CDATA[#PRIMEIROPROCESSO:CA:Tipologia#]]></VALUE>
        <XPATH><![CDATA[/CARD/FIELDS/FIELD[NAME='Tipologia']/VALUE]]></XPATH>
      </FIELD>
      <FIELD type="AdditionalFields" label="Tribunal" source-type="AdditionalFields">
        <TAG><![CDATA[#PRIMEIROPROCESSO:CA:Tribunal#]]></TAG>
        <VALUE><![CDATA[#PRIMEIROPROCESSO:CA:Tribunal#]]></VALUE>
        <XPATH><![CDATA[/CARD/FIELDS/FIELD[NAME='Tribunal']/VALUE]]></XPATH>
      </FIELD>
      <FIELD type="AdditionalFields" label="Equipa_DSS" source-type="AdditionalFields">
        <TAG><![CDATA[#PRIMEIROPROCESSO:CA:Equipa_DSS#]]></TAG>
        <VALUE><![CDATA[#PRIMEIROPROCESSO:CA:Equipa_DSS#]]></VALUE>
        <XPATH><![CDATA[/CARD/FIELDS/FIELD[NAME='Equipa_DSS']/VALUE]]></XPATH>
      </FIELD>
      <FIELD type="AdditionalFields" label="Equipa_DSF" source-type="AdditionalFields">
        <TAG><![CDATA[#PRIMEIROPROCESSO:CA:Equipa_DSF#]]></TAG>
        <VALUE><![CDATA[#PRIMEIROPROCESSO:CA:Equipa_DSF#]]></VALUE>
        <XPATH><![CDATA[/CARD/FIELDS/FIELD[NAME='Equipa_DSF']/VALUE]]></XPATH>
      </FIELD>
      <FIELD type="AdditionalFields" label="Equipa_DCM" source-type="AdditionalFields">
        <TAG><![CDATA[#PRIMEIROPROCESSO:CA:Equipa_DCM#]]></TAG>
        <VALUE><![CDATA[#PRIMEIROPROCESSO:CA:Equipa_DCM#]]></VALUE>
        <XPATH><![CDATA[/CARD/FIELDS/FIELD[NAME='Equipa_DCM']/VALUE]]></XPATH>
      </FIELD>
      <FIELD type="AdditionalFields" label="Resp_Equipa_DSS" source-type="AdditionalFields">
        <TAG><![CDATA[#PRIMEIROPROCESSO:CA:Resp_Equipa_DSS#]]></TAG>
        <VALUE><![CDATA[#PRIMEIROPROCESSO:CA:Resp_Equipa_DSS#]]></VALUE>
        <XPATH><![CDATA[/CARD/FIELDS/FIELD[NAME='Resp_Equipa_DSS']/VALUE]]></XPATH>
      </FIELD>
      <FIELD type="AdditionalFields" label="Resp_Equipa_DSF" source-type="AdditionalFields">
        <TAG><![CDATA[#PRIMEIROPROCESSO:CA:Resp_Equipa_DSF#]]></TAG>
        <VALUE><![CDATA[#PRIMEIROPROCESSO:CA:Resp_Equipa_DSF#]]></VALUE>
        <XPATH><![CDATA[/CARD/FIELDS/FIELD[NAME='Resp_Equipa_DSF']/VALUE]]></XPATH>
      </FIELD>
      <FIELD type="AdditionalFields" label="Ent_Nomes" source-type="AdditionalFields">
        <TAG><![CDATA[#PRIMEIROPROCESSO:CA:Ent_Nomes#]]></TAG>
        <VALUE><![CDATA[#PRIMEIROPROCESSO:CA:Ent_Nomes#]]></VALUE>
        <XPATH><![CDATA[/CARD/FIELDS/FIELD[NAME='Ent_Nomes']/VALUE]]></XPATH>
      </FIELD>
      <FIELD type="AdditionalFields" label="Ent_Codigos" source-type="AdditionalFields">
        <TAG><![CDATA[#PRIMEIROPROCESSO:CA:Ent_Codigos#]]></TAG>
        <VALUE><![CDATA[#PRIMEIROPROCESSO:CA:Ent_Codigos#]]></VALUE>
        <XPATH><![CDATA[/CARD/FIELDS/FIELD[NAME='Ent_Codigos']/VALUE]]></XPATH>
      </FIELD>
      <FIELD type="AdditionalFields" label="Atrib_Equipa" source-type="AdditionalFields">
        <TAG><![CDATA[#PRIMEIROPROCESSO:CA:Atrib_Equipa#]]></TAG>
        <VALUE><![CDATA[#PRIMEIROPROCESSO:CA:Atrib_Equipa#]]></VALUE>
        <XPATH><![CDATA[/CARD/FIELDS/FIELD[NAME='Atrib_Equipa']/VALUE]]></XPATH>
      </FIELD>
      <FIELD type="AdditionalFields" label="Gestor" source-type="AdditionalFields">
        <TAG><![CDATA[#PRIMEIROPROCESSO:CA:Gestor#]]></TAG>
        <VALUE><![CDATA[#PRIMEIROPROCESSO:CA:Gestor#]]></VALUE>
        <XPATH><![CDATA[/CARD/FIELDS/FIELD[NAME='Gestor']/VALUE]]></XPATH>
      </FIELD>
      <FIELD type="AdditionalFields" label="Gestor2" source-type="AdditionalFields">
        <TAG><![CDATA[#PRIMEIROPROCESSO:CA:Gestor2#]]></TAG>
        <VALUE><![CDATA[#PRIMEIROPROCESSO:CA:Gestor2#]]></VALUE>
        <XPATH><![CDATA[/CARD/FIELDS/FIELD[NAME='Gestor2']/VALUE]]></XPATH>
      </FIELD>
      <FIELD type="AdditionalFields" label="Origem_Exterior" source-type="AdditionalFields">
        <TAG><![CDATA[#PRIMEIROPROCESSO:CA:Origem_Exterior#]]></TAG>
        <VALUE><![CDATA[#PRIMEIROPROCESSO:CA:Origem_Exterior#]]></VALUE>
        <XPATH><![CDATA[/CARD/FIELDS/FIELD[NAME='Origem_Exterior']/VALUE]]></XPATH>
      </FIELD>
      <FIELD type="AdditionalFields" label="OrigemDJU" source-type="AdditionalFields">
        <TAG><![CDATA[#PRIMEIROPROCESSO:CA:OrigemDJU#]]></TAG>
        <VALUE><![CDATA[#PRIMEIROPROCESSO:CA:OrigemDJU#]]></VALUE>
        <XPATH><![CDATA[/CARD/FIELDS/FIELD[NAME='OrigemDJU']/VALUE]]></XPATH>
      </FIELD>
      <FIELD type="AdditionalFields" label="Codigo" source-type="AdditionalFields">
        <TAG><![CDATA[#PRIMEIROPROCESSO:CA:Codigo#]]></TAG>
        <VALUE><![CDATA[#PRIMEIROPROCESSO:CA:Codigo#]]></VALUE>
        <XPATH><![CDATA[/CARD/FIELDS/FIELD[NAME='Codigo']/VALUE]]></XPATH>
      </FIELD>
      <FIELD type="AdditionalFields" label="NivelPrioridade" source-type="AdditionalFields">
        <TAG><![CDATA[#PRIMEIROPROCESSO:CA:NivelPrioridade#]]></TAG>
        <VALUE><![CDATA[#PRIMEIROPROCESSO:CA:NivelPrioridade#]]></VALUE>
        <XPATH><![CDATA[/CARD/FIELDS/FIELD[NAME='NivelPrioridade']/VALUE]]></XPATH>
      </FIELD>
      <FIELD type="AdditionalFields" label="Estado_DJU" source-type="AdditionalFields">
        <TAG><![CDATA[#PRIMEIROPROCESSO:CA:Estado_DJU#]]></TAG>
        <VALUE><![CDATA[#PRIMEIROPROCESSO:CA:Estado_DJU#]]></VALUE>
        <XPATH><![CDATA[/CARD/FIELDS/FIELD[NAME='Estado_DJU']/VALUE]]></XPATH>
      </FIELD>
      <FIELD type="AdditionalFields" label="Data_instaur" source-type="AdditionalFields">
        <TAG><![CDATA[#PRIMEIROPROCESSO:CA:Data_instaur#]]></TAG>
        <VALUE><![CDATA[#PRIMEIROPROCESSO:CA:Data_instaur#]]></VALUE>
        <XPATH><![CDATA[/CARD/FIELDS/FIELD[NAME='Data_instaur']/VALUE]]></XPATH>
      </FIELD>
      <FIELD type="AdditionalFields" label="Data_Conclusao" source-type="AdditionalFields">
        <TAG><![CDATA[#PRIMEIROPROCESSO:CA:Data_Conclusao#]]></TAG>
        <VALUE><![CDATA[#PRIMEIROPROCESSO:CA:Data_Conclusao#]]></VALUE>
        <XPATH><![CDATA[/CARD/FIELDS/FIELD[NAME='Data_Conclusao']/VALUE]]></XPATH>
      </FIELD>
      <FIELD type="AdditionalFields" label="N_aut_notícia" source-type="AdditionalFields">
        <TAG><![CDATA[#PRIMEIROPROCESSO:CA:N_aut_notícia#]]></TAG>
        <VALUE><![CDATA[#PRIMEIROPROCESSO:CA:N_aut_notícia#]]></VALUE>
        <XPATH><![CDATA[/CARD/FIELDS/FIELD[NAME='N_aut_notícia']/VALUE]]></XPATH>
      </FIELD>
      <FIELD type="AdditionalFields" label="Artigo_Violado" source-type="AdditionalFields">
        <TAG><![CDATA[#PRIMEIROPROCESSO:CA:Artigo_Violado#]]></TAG>
        <VALUE><![CDATA[#PRIMEIROPROCESSO:CA:Artigo_Violado#]]></VALUE>
        <XPATH><![CDATA[/CARD/FIELDS/FIELD[NAME='Artigo_Violado']/VALUE]]></XPATH>
      </FIELD>
      <FIELD type="AdditionalFields" label="N_Art_Violado" source-type="AdditionalFields">
        <TAG><![CDATA[#PRIMEIROPROCESSO:CA:N_Art_Violado#]]></TAG>
        <VALUE><![CDATA[#PRIMEIROPROCESSO:CA:N_Art_Violado#]]></VALUE>
        <XPATH><![CDATA[/CARD/FIELDS/FIELD[NAME='N_Art_Violado']/VALUE]]></XPATH>
      </FIELD>
      <FIELD type="AdditionalFields" label="Al_Art_Violado" source-type="AdditionalFields">
        <TAG><![CDATA[#PRIMEIROPROCESSO:CA:Al_Art_Violado#]]></TAG>
        <VALUE><![CDATA[#PRIMEIROPROCESSO:CA:Al_Art_Violado#]]></VALUE>
        <XPATH><![CDATA[/CARD/FIELDS/FIELD[NAME='Al_Art_Violado']/VALUE]]></XPATH>
      </FIELD>
      <FIELD type="AdditionalFields" label="Sub_Art_Violado" source-type="AdditionalFields">
        <TAG><![CDATA[#PRIMEIROPROCESSO:CA:Sub_Art_Violado#]]></TAG>
        <VALUE><![CDATA[#PRIMEIROPROCESSO:CA:Sub_Art_Violado#]]></VALUE>
        <XPATH><![CDATA[/CARD/FIELDS/FIELD[NAME='Sub_Art_Violado']/VALUE]]></XPATH>
      </FIELD>
      <FIELD type="AdditionalFields" label="Sancao_Prevista" source-type="AdditionalFields">
        <TAG><![CDATA[#PRIMEIROPROCESSO:CA:Sancao_Prevista#]]></TAG>
        <VALUE><![CDATA[#PRIMEIROPROCESSO:CA:Sancao_Prevista#]]></VALUE>
        <XPATH><![CDATA[/CARD/FIELDS/FIELD[NAME='Sancao_Prevista']/VALUE]]></XPATH>
      </FIELD>
      <FIELD type="AdditionalFields" label="N_Sanc_Prevista" source-type="AdditionalFields">
        <TAG><![CDATA[#PRIMEIROPROCESSO:CA:N_Sanc_Prevista#]]></TAG>
        <VALUE><![CDATA[#PRIMEIROPROCESSO:CA:N_Sanc_Prevista#]]></VALUE>
        <XPATH><![CDATA[/CARD/FIELDS/FIELD[NAME='N_Sanc_Prevista']/VALUE]]></XPATH>
      </FIELD>
      <FIELD type="AdditionalFields" label="Data_Apr_Defesa" source-type="AdditionalFields">
        <TAG><![CDATA[#PRIMEIROPROCESSO:CA:Data_Apr_Defesa#]]></TAG>
        <VALUE><![CDATA[#PRIMEIROPROCESSO:CA:Data_Apr_Defesa#]]></VALUE>
        <XPATH><![CDATA[/CARD/FIELDS/FIELD[NAME='Data_Apr_Defesa']/VALUE]]></XPATH>
      </FIELD>
      <FIELD type="AdditionalFields" label="Data_Decisao" source-type="AdditionalFields">
        <TAG><![CDATA[#PRIMEIROPROCESSO:CA:Data_Decisao#]]></TAG>
        <VALUE><![CDATA[#PRIMEIROPROCESSO:CA:Data_Decisao#]]></VALUE>
        <XPATH><![CDATA[/CARD/FIELDS/FIELD[NAME='Data_Decisao']/VALUE]]></XPATH>
      </FIELD>
      <FIELD type="AdditionalFields" label="Decisao" source-type="AdditionalFields">
        <TAG><![CDATA[#PRIMEIROPROCESSO:CA:Decisao#]]></TAG>
        <VALUE><![CDATA[#PRIMEIROPROCESSO:CA:Decisao#]]></VALUE>
        <XPATH><![CDATA[/CARD/FIELDS/FIELD[NAME='Decisao']/VALUE]]></XPATH>
      </FIELD>
      <FIELD type="AdditionalFields" label="SuspensaoCoima" source-type="AdditionalFields">
        <TAG><![CDATA[#PRIMEIROPROCESSO:CA:SuspensaoCoima#]]></TAG>
        <VALUE><![CDATA[#PRIMEIROPROCESSO:CA:SuspensaoCoima#]]></VALUE>
        <XPATH><![CDATA[/CARD/FIELDS/FIELD[NAME='SuspensaoCoima']/VALUE]]></XPATH>
      </FIELD>
      <FIELD type="AdditionalFields" label="Sancoes_Acess" source-type="AdditionalFields">
        <TAG><![CDATA[#PRIMEIROPROCESSO:CA:Sancoes_Acess#]]></TAG>
        <VALUE><![CDATA[#PRIMEIROPROCESSO:CA:Sancoes_Acess#]]></VALUE>
        <XPATH><![CDATA[/CARD/FIELDS/FIELD[NAME='Sancoes_Acess']/VALUE]]></XPATH>
      </FIELD>
      <FIELD type="AdditionalFields" label="Valor_Coima" source-type="AdditionalFields">
        <TAG><![CDATA[#PRIMEIROPROCESSO:CA:Valor_Coima#]]></TAG>
        <VALUE><![CDATA[#PRIMEIROPROCESSO:CA:Valor_Coima#]]></VALUE>
        <XPATH><![CDATA[/CARD/FIELDS/FIELD[NAME='Valor_Coima']/VALUE]]></XPATH>
      </FIELD>
      <FIELD type="AdditionalFields" label="N_DUC" source-type="AdditionalFields">
        <TAG><![CDATA[#PRIMEIROPROCESSO:CA:N_DUC#]]></TAG>
        <VALUE><![CDATA[#PRIMEIROPROCESSO:CA:N_DUC#]]></VALUE>
        <XPATH><![CDATA[/CARD/FIELDS/FIELD[NAME='N_DUC']/VALUE]]></XPATH>
      </FIELD>
      <FIELD type="AdditionalFields" label="Data_Pgto_Coima" source-type="AdditionalFields">
        <TAG><![CDATA[#PRIMEIROPROCESSO:CA:Data_Pgto_Coima#]]></TAG>
        <VALUE><![CDATA[#PRIMEIROPROCESSO:CA:Data_Pgto_Coima#]]></VALUE>
        <XPATH><![CDATA[/CARD/FIELDS/FIELD[NAME='Data_Pgto_Coima']/VALUE]]></XPATH>
      </FIELD>
      <FIELD type="AdditionalFields" label="Data_trans_julg" source-type="AdditionalFields">
        <TAG><![CDATA[#PRIMEIROPROCESSO:CA:Data_trans_julg#]]></TAG>
        <VALUE><![CDATA[#PRIMEIROPROCESSO:CA:Data_trans_julg#]]></VALUE>
        <XPATH><![CDATA[/CARD/FIELDS/FIELD[NAME='Data_trans_julg']/VALUE]]></XPATH>
      </FIELD>
      <FIELD type="AdditionalFields" label="Impug_Judicial" source-type="AdditionalFields">
        <TAG><![CDATA[#PRIMEIROPROCESSO:CA:Impug_Judicial#]]></TAG>
        <VALUE><![CDATA[#PRIMEIROPROCESSO:CA:Impug_Judicial#]]></VALUE>
        <XPATH><![CDATA[/CARD/FIELDS/FIELD[NAME='Impug_Judicial']/VALUE]]></XPATH>
      </FIELD>
      <FIELD type="AdditionalFields" label="Mandatario_ISP" source-type="AdditionalFields">
        <TAG><![CDATA[#PRIMEIROPROCESSO:CA:Mandatario_ISP#]]></TAG>
        <VALUE><![CDATA[#PRIMEIROPROCESSO:CA:Mandatario_ISP#]]></VALUE>
        <XPATH><![CDATA[/CARD/FIELDS/FIELD[NAME='Mandatario_ISP']/VALUE]]></XPATH>
      </FIELD>
      <FIELD type="AdditionalFields" label="Tribunal_Recurs" source-type="AdditionalFields">
        <TAG><![CDATA[#PRIMEIROPROCESSO:CA:Tribunal_Recurs#]]></TAG>
        <VALUE><![CDATA[#PRIMEIROPROCESSO:CA:Tribunal_Recurs#]]></VALUE>
        <XPATH><![CDATA[/CARD/FIELDS/FIELD[NAME='Tribunal_Recurs']/VALUE]]></XPATH>
      </FIELD>
      <FIELD type="AdditionalFields" label="Juizo" source-type="AdditionalFields">
        <TAG><![CDATA[#PRIMEIROPROCESSO:CA:Juizo#]]></TAG>
        <VALUE><![CDATA[#PRIMEIROPROCESSO:CA:Juizo#]]></VALUE>
        <XPATH><![CDATA[/CARD/FIELDS/FIELD[NAME='Juizo']/VALUE]]></XPATH>
      </FIELD>
      <FIELD type="AdditionalFields" label="N_Proc_Tribunal" source-type="AdditionalFields">
        <TAG><![CDATA[#PRIMEIROPROCESSO:CA:N_Proc_Tribunal#]]></TAG>
        <VALUE><![CDATA[#PRIMEIROPROCESSO:CA:N_Proc_Tribunal#]]></VALUE>
        <XPATH><![CDATA[/CARD/FIELDS/FIELD[NAME='N_Proc_Tribunal']/VALUE]]></XPATH>
      </FIELD>
      <FIELD type="AdditionalFields" label="Julgamentos" source-type="AdditionalFields">
        <TAG><![CDATA[#PRIMEIROPROCESSO:CA:Julgamentos#]]></TAG>
        <VALUE><![CDATA[#PRIMEIROPROCESSO:CA:Julgamentos#]]></VALUE>
        <XPATH><![CDATA[/CARD/FIELDS/FIELD[NAME='Julgamentos']/VALUE]]></XPATH>
      </FIELD>
      <FIELD type="AdditionalFields" label="Testem_ISP_Conv" source-type="AdditionalFields">
        <TAG><![CDATA[#PRIMEIROPROCESSO:CA:Testem_ISP_Conv#]]></TAG>
        <VALUE><![CDATA[#PRIMEIROPROCESSO:CA:Testem_ISP_Conv#]]></VALUE>
        <XPATH><![CDATA[/CARD/FIELDS/FIELD[NAME='Testem_ISP_Conv']/VALUE]]></XPATH>
      </FIELD>
      <FIELD type="AdditionalFields" label="Recurso_Relacao" source-type="AdditionalFields">
        <TAG><![CDATA[#PRIMEIROPROCESSO:CA:Recurso_Relacao#]]></TAG>
        <VALUE><![CDATA[#PRIMEIROPROCESSO:CA:Recurso_Relacao#]]></VALUE>
        <XPATH><![CDATA[/CARD/FIELDS/FIELD[NAME='Recurso_Relacao']/VALUE]]></XPATH>
      </FIELD>
      <FIELD type="AdditionalFields" label="Res_Impug_jud" source-type="AdditionalFields">
        <TAG><![CDATA[#PRIMEIROPROCESSO:CA:Res_Impug_jud#]]></TAG>
        <VALUE><![CDATA[#PRIMEIROPROCESSO:CA:Res_Impug_jud#]]></VALUE>
        <XPATH><![CDATA[/CARD/FIELDS/FIELD[NAME='Res_Impug_jud']/VALUE]]></XPATH>
      </FIELD>
      <FIELD type="AdditionalFields" label="N_Cert_Proc_Exc" source-type="AdditionalFields">
        <TAG><![CDATA[#PRIMEIROPROCESSO:CA:N_Cert_Proc_Exc#]]></TAG>
        <VALUE><![CDATA[#PRIMEIROPROCESSO:CA:N_Cert_Proc_Exc#]]></VALUE>
        <XPATH><![CDATA[/CARD/FIELDS/FIELD[NAME='N_Cert_Proc_Exc']/VALUE]]></XPATH>
      </FIELD>
      <FIELD type="AdditionalFields" label="Proc_Materializ" source-type="AdditionalFields">
        <TAG><![CDATA[#PRIMEIROPROCESSO:CA:Proc_Materializ#]]></TAG>
        <VALUE><![CDATA[#PRIMEIROPROCESSO:CA:Proc_Materializ#]]></VALUE>
        <XPATH><![CDATA[/CARD/FIELDS/FIELD[NAME='Proc_Materializ']/VALUE]]></XPATH>
      </FIELD>
      <FIELD type="AdditionalFields" label="Nome_Arguido" source-type="AdditionalFields">
        <TAG><![CDATA[#PRIMEIROPROCESSO:CA:Nome_Arguido#]]></TAG>
        <VALUE><![CDATA[#PRIMEIROPROCESSO:CA:Nome_Arguido#]]></VALUE>
        <XPATH><![CDATA[/CARD/FIELDS/FIELD[NAME='Nome_Arguido']/VALUE]]></XPATH>
      </FIELD>
      <FIELD type="AdditionalFields" label="Tipo_Arguido" source-type="AdditionalFields">
        <TAG><![CDATA[#PRIMEIROPROCESSO:CA:Tipo_Arguido#]]></TAG>
        <VALUE><![CDATA[#PRIMEIROPROCESSO:CA:Tipo_Arguido#]]></VALUE>
        <XPATH><![CDATA[/CARD/FIELDS/FIELD[NAME='Tipo_Arguido']/VALUE]]></XPATH>
      </FIELD>
      <FIELD type="AdditionalFields" label="Instrutor" source-type="AdditionalFields">
        <TAG><![CDATA[#PRIMEIROPROCESSO:CA:Instrutor#]]></TAG>
        <VALUE><![CDATA[#PRIMEIROPROCESSO:CA:Instrutor#]]></VALUE>
        <XPATH><![CDATA[/CARD/FIELDS/FIELD[NAME='Instrutor']/VALUE]]></XPATH>
      </FIELD>
      <FIELD type="AdditionalFields" label="Sub_Sancao_prev" source-type="AdditionalFields">
        <TAG><![CDATA[#PRIMEIROPROCESSO:CA:Sub_Sancao_prev#]]></TAG>
        <VALUE><![CDATA[#PRIMEIROPROCESSO:CA:Sub_Sancao_prev#]]></VALUE>
        <XPATH><![CDATA[/CARD/FIELDS/FIELD[NAME='Sub_Sancao_prev']/VALUE]]></XPATH>
      </FIELD>
      <FIELD type="AdditionalFields" label="Tecn_Resp_DSF" source-type="AdditionalFields">
        <TAG><![CDATA[#PRIMEIROPROCESSO:CA:Tecn_Resp_DSF#]]></TAG>
        <VALUE><![CDATA[#PRIMEIROPROCESSO:CA:Tecn_Resp_DSF#]]></VALUE>
        <XPATH><![CDATA[/CARD/FIELDS/FIELD[NAME='Tecn_Resp_DSF']/VALUE]]></XPATH>
      </FIELD>
      <FIELD type="AdditionalFields" label="Tecn_Resp_DSS" source-type="AdditionalFields">
        <TAG><![CDATA[#PRIMEIROPROCESSO:CA:Tecn_Resp_DSS#]]></TAG>
        <VALUE><![CDATA[#PRIMEIROPROCESSO:CA:Tecn_Resp_DSS#]]></VALUE>
        <XPATH><![CDATA[/CARD/FIELDS/FIELD[NAME='Tecn_Resp_DSS']/VALUE]]></XPATH>
      </FIELD>
      <FIELD type="AdditionalFields" label="Tecn_Resp_DCM" source-type="AdditionalFields">
        <TAG><![CDATA[#PRIMEIROPROCESSO:CA:Tecn_Resp_DCM#]]></TAG>
        <VALUE><![CDATA[#PRIMEIROPROCESSO:CA:Tecn_Resp_DCM#]]></VALUE>
        <XPATH><![CDATA[/CARD/FIELDS/FIELD[NAME='Tecn_Resp_DCM']/VALUE]]></XPATH>
      </FIELD>
      <FIELD type="AdditionalFields" label="Tecn_Resp_DARF" source-type="AdditionalFields">
        <TAG><![CDATA[#PRIMEIROPROCESSO:CA:Tecn_Resp_DARF#]]></TAG>
        <VALUE><![CDATA[#PRIMEIROPROCESSO:CA:Tecn_Resp_DARF#]]></VALUE>
        <XPATH><![CDATA[/CARD/FIELDS/FIELD[NAME='Tecn_Resp_DARF']/VALUE]]></XPATH>
      </FIELD>
      <FIELD type="AdditionalFields" label="Tecn_Resp_DARM" source-type="AdditionalFields">
        <TAG><![CDATA[#PRIMEIROPROCESSO:CA:Tecn_Resp_DARM#]]></TAG>
        <VALUE><![CDATA[#PRIMEIROPROCESSO:CA:Tecn_Resp_DARM#]]></VALUE>
        <XPATH><![CDATA[/CARD/FIELDS/FIELD[NAME='Tecn_Resp_DARM']/VALUE]]></XPATH>
      </FIELD>
      <FIELD type="AdditionalFields" label="Tecn_Resp_DES" source-type="AdditionalFields">
        <TAG><![CDATA[#PRIMEIROPROCESSO:CA:Tecn_Resp_DES#]]></TAG>
        <VALUE><![CDATA[#PRIMEIROPROCESSO:CA:Tecn_Resp_DES#]]></VALUE>
        <XPATH><![CDATA[/CARD/FIELDS/FIELD[NAME='Tecn_Resp_DES']/VALUE]]></XPATH>
      </FIELD>
      <FIELD type="AdditionalFields" label="Tecn_Resp_DRS" source-type="AdditionalFields">
        <TAG><![CDATA[#PRIMEIROPROCESSO:CA:Tecn_Resp_DRS#]]></TAG>
        <VALUE><![CDATA[#PRIMEIROPROCESSO:CA:Tecn_Resp_DRS#]]></VALUE>
        <XPATH><![CDATA[/CARD/FIELDS/FIELD[NAME='Tecn_Resp_DRS']/VALUE]]></XPATH>
      </FIELD>
      <FIELD type="AdditionalFields" label="Tecn_Resp_DPR" source-type="AdditionalFields">
        <TAG><![CDATA[#PRIMEIROPROCESSO:CA:Tecn_Resp_DPR#]]></TAG>
        <VALUE><![CDATA[#PRIMEIROPROCESSO:CA:Tecn_Resp_DPR#]]></VALUE>
        <XPATH><![CDATA[/CARD/FIELDS/FIELD[NAME='Tecn_Resp_DPR']/VALUE]]></XPATH>
      </FIELD>
      <FIELD type="AdditionalFields" label="Tecn_Resp_DJU" source-type="AdditionalFields">
        <TAG><![CDATA[#PRIMEIROPROCESSO:CA:Tecn_Resp_DJU#]]></TAG>
        <VALUE><![CDATA[#PRIMEIROPROCESSO:CA:Tecn_Resp_DJU#]]></VALUE>
        <XPATH><![CDATA[/CARD/FIELDS/FIELD[NAME='Tecn_Resp_DJU']/VALUE]]></XPATH>
      </FIELD>
      <FIELD type="AdditionalFields" label="TP_11.01.02" source-type="AdditionalFields">
        <TAG><![CDATA[#PRIMEIROPROCESSO:CA:TP_11.01.02#]]></TAG>
        <VALUE><![CDATA[#PRIMEIROPROCESSO:CA:TP_11.01.02#]]></VALUE>
        <XPATH><![CDATA[/CARD/FIELDS/FIELD[NAME='TP_11.01.02']/VALUE]]></XPATH>
      </FIELD>
      <FIELD type="AdditionalFields" label="TP_11.01.03" source-type="AdditionalFields">
        <TAG><![CDATA[#PRIMEIROPROCESSO:CA:TP_11.01.03#]]></TAG>
        <VALUE><![CDATA[#PRIMEIROPROCESSO:CA:TP_11.01.03#]]></VALUE>
        <XPATH><![CDATA[/CARD/FIELDS/FIELD[NAME='TP_11.01.03']/VALUE]]></XPATH>
      </FIELD>
      <FIELD type="AdditionalFields" label="TP_11.01.08" source-type="AdditionalFields">
        <TAG><![CDATA[#PRIMEIROPROCESSO:CA:TP_11.01.08#]]></TAG>
        <VALUE><![CDATA[#PRIMEIROPROCESSO:CA:TP_11.01.08#]]></VALUE>
        <XPATH><![CDATA[/CARD/FIELDS/FIELD[NAME='TP_11.01.08']/VALUE]]></XPATH>
      </FIELD>
      <FIELD type="AdditionalFields" label="TP_11.01.09" source-type="AdditionalFields">
        <TAG><![CDATA[#PRIMEIROPROCESSO:CA:TP_11.01.09#]]></TAG>
        <VALUE><![CDATA[#PRIMEIROPROCESSO:CA:TP_11.01.09#]]></VALUE>
        <XPATH><![CDATA[/CARD/FIELDS/FIELD[NAME='TP_11.01.09']/VALUE]]></XPATH>
      </FIELD>
      <FIELD type="AdditionalFields" label="TP_11.01.13" source-type="AdditionalFields">
        <TAG><![CDATA[#PRIMEIROPROCESSO:CA:TP_11.01.13#]]></TAG>
        <VALUE><![CDATA[#PRIMEIROPROCESSO:CA:TP_11.01.13#]]></VALUE>
        <XPATH><![CDATA[/CARD/FIELDS/FIELD[NAME='TP_11.01.13']/VALUE]]></XPATH>
      </FIELD>
      <FIELD type="AdditionalFields" label="TP_11.01.19.02" source-type="AdditionalFields">
        <TAG><![CDATA[#PRIMEIROPROCESSO:CA:TP_11.01.19.02#]]></TAG>
        <VALUE><![CDATA[#PRIMEIROPROCESSO:CA:TP_11.01.19.02#]]></VALUE>
        <XPATH><![CDATA[/CARD/FIELDS/FIELD[NAME='TP_11.01.19.02']/VALUE]]></XPATH>
      </FIELD>
      <FIELD type="AdditionalFields" label="TP_11.01.20.01" source-type="AdditionalFields">
        <TAG><![CDATA[#PRIMEIROPROCESSO:CA:TP_11.01.20.01#]]></TAG>
        <VALUE><![CDATA[#PRIMEIROPROCESSO:CA:TP_11.01.20.01#]]></VALUE>
        <XPATH><![CDATA[/CARD/FIELDS/FIELD[NAME='TP_11.01.20.01']/VALUE]]></XPATH>
      </FIELD>
      <FIELD type="AdditionalFields" label="TP_11.01.20.02" source-type="AdditionalFields">
        <TAG><![CDATA[#PRIMEIROPROCESSO:CA:TP_11.01.20.02#]]></TAG>
        <VALUE><![CDATA[#PRIMEIROPROCESSO:CA:TP_11.01.20.02#]]></VALUE>
        <XPATH><![CDATA[/CARD/FIELDS/FIELD[NAME='TP_11.01.20.02']/VALUE]]></XPATH>
      </FIELD>
      <FIELD type="AdditionalFields" label="TP_11.01.21.04" source-type="AdditionalFields">
        <TAG><![CDATA[#PRIMEIROPROCESSO:CA:TP_11.01.21.04#]]></TAG>
        <VALUE><![CDATA[#PRIMEIROPROCESSO:CA:TP_11.01.21.04#]]></VALUE>
        <XPATH><![CDATA[/CARD/FIELDS/FIELD[NAME='TP_11.01.21.04']/VALUE]]></XPATH>
      </FIELD>
      <FIELD type="AdditionalFields" label="TP_11.02.22.02" source-type="AdditionalFields">
        <TAG><![CDATA[#PRIMEIROPROCESSO:CA:TP_11.02.22.02#]]></TAG>
        <VALUE><![CDATA[#PRIMEIROPROCESSO:CA:TP_11.02.22.02#]]></VALUE>
        <XPATH><![CDATA[/CARD/FIELDS/FIELD[NAME='TP_11.02.22.02']/VALUE]]></XPATH>
      </FIELD>
      <FIELD type="AdditionalFields" label="TP_11.05.03" source-type="AdditionalFields">
        <TAG><![CDATA[#PRIMEIROPROCESSO:CA:TP_11.05.03#]]></TAG>
        <VALUE><![CDATA[#PRIMEIROPROCESSO:CA:TP_11.05.03#]]></VALUE>
        <XPATH><![CDATA[/CARD/FIELDS/FIELD[NAME='TP_11.05.03']/VALUE]]></XPATH>
      </FIELD>
      <FIELD type="AdditionalFields" label="TP_11.05.07.03" source-type="AdditionalFields">
        <TAG><![CDATA[#PRIMEIROPROCESSO:CA:TP_11.05.07.03#]]></TAG>
        <VALUE><![CDATA[#PRIMEIROPROCESSO:CA:TP_11.05.07.03#]]></VALUE>
        <XPATH><![CDATA[/CARD/FIELDS/FIELD[NAME='TP_11.05.07.03']/VALUE]]></XPATH>
      </FIELD>
      <FIELD type="AdditionalFields" label="Ano_Sem_Tri_Ref" source-type="AdditionalFields">
        <TAG><![CDATA[#PRIMEIROPROCESSO:CA:Ano_Sem_Tri_Ref#]]></TAG>
        <VALUE><![CDATA[#PRIMEIROPROCESSO:CA:Ano_Sem_Tri_Ref#]]></VALUE>
        <XPATH><![CDATA[/CARD/FIELDS/FIELD[NAME='Ano_Sem_Tri_Ref']/VALUE]]></XPATH>
      </FIELD>
      <FIELD type="AdditionalFields" label="Dat/Ano" source-type="AdditionalFields">
        <TAG><![CDATA[#PRIMEIROPROCESSO:CA:Dat/Ano#]]></TAG>
        <VALUE><![CDATA[#PRIMEIROPROCESSO:CA:Dat/Ano#]]></VALUE>
        <XPATH><![CDATA[/CARD/FIELDS/FIELD[NAME='Dat/Ano']/VALUE]]></XPATH>
      </FIELD>
      <FIELD type="AdditionalFields" label="Ref." source-type="AdditionalFields">
        <TAG><![CDATA[#PRIMEIROPROCESSO:CA:Ref.#]]></TAG>
        <VALUE><![CDATA[#PRIMEIROPROCESSO:CA:Ref.#]]></VALUE>
        <XPATH><![CDATA[/CARD/FIELDS/FIELD[NAME='Ref.']/VALUE]]></XPATH>
      </FIELD>
      <FIELD type="AdditionalFields" label="UO/Dep" source-type="AdditionalFields">
        <TAG><![CDATA[#PRIMEIROPROCESSO:CA:UO/Dep#]]></TAG>
        <VALUE><![CDATA[#PRIMEIROPROCESSO:CA:UO/Dep#]]></VALUE>
        <XPATH><![CDATA[/CARD/FIELDS/FIELD[NAME='UO/Dep']/VALUE]]></XPATH>
      </FIELD>
      <FIELD type="AdditionalFields" label="Tp_06.01.02" source-type="AdditionalFields">
        <TAG><![CDATA[#PRIMEIROPROCESSO:CA:Tp_06.01.02#]]></TAG>
        <VALUE><![CDATA[#PRIMEIROPROCESSO:CA:Tp_06.01.02#]]></VALUE>
        <XPATH><![CDATA[/CARD/FIELDS/FIELD[NAME='Tp_06.01.02']/VALUE]]></XPATH>
      </FIELD>
      <FIELD type="AdditionalFields" label="Tp_04.01.02" source-type="AdditionalFields">
        <TAG><![CDATA[#PRIMEIROPROCESSO:CA:Tp_04.01.02#]]></TAG>
        <VALUE><![CDATA[#PRIMEIROPROCESSO:CA:Tp_04.01.02#]]></VALUE>
        <XPATH><![CDATA[/CARD/FIELDS/FIELD[NAME='Tp_04.01.02']/VALUE]]></XPATH>
      </FIELD>
      <FIELD type="AdditionalFields" label="TP_15.02.01" source-type="AdditionalFields">
        <TAG><![CDATA[#PRIMEIROPROCESSO:CA:TP_15.02.01#]]></TAG>
        <VALUE><![CDATA[#PRIMEIROPROCESSO:CA:TP_15.02.01#]]></VALUE>
        <XPATH><![CDATA[/CARD/FIELDS/FIELD[NAME='TP_15.02.01']/VALUE]]></XPATH>
      </FIELD>
      <FIELD type="AdditionalFields" label="TP_15.02.02" source-type="AdditionalFields">
        <TAG><![CDATA[#PRIMEIROPROCESSO:CA:TP_15.02.02#]]></TAG>
        <VALUE><![CDATA[#PRIMEIROPROCESSO:CA:TP_15.02.02#]]></VALUE>
        <XPATH><![CDATA[/CARD/FIELDS/FIELD[NAME='TP_15.02.02']/VALUE]]></XPATH>
      </FIELD>
      <FIELD type="AdditionalFields" label="Resp_Equip_DARF" source-type="AdditionalFields">
        <TAG><![CDATA[#PRIMEIROPROCESSO:CA:Resp_Equip_DARF#]]></TAG>
        <VALUE><![CDATA[#PRIMEIROPROCESSO:CA:Resp_Equip_DARF#]]></VALUE>
        <XPATH><![CDATA[/CARD/FIELDS/FIELD[NAME='Resp_Equip_DARF']/VALUE]]></XPATH>
      </FIELD>
      <FIELD type="AdditionalFields" label="Ent_Tipo" source-type="AdditionalFields">
        <TAG><![CDATA[#PRIMEIROPROCESSO:CA:Ent_Tipo#]]></TAG>
        <VALUE><![CDATA[#PRIMEIROPROCESSO:CA:Ent_Tipo#]]></VALUE>
        <XPATH><![CDATA[/CARD/FIELDS/FIELD[NAME='Ent_Tipo']/VALUE]]></XPATH>
      </FIELD>
      <FIELD type="AdditionalFields" label="Ent_NIF" source-type="AdditionalFields">
        <TAG><![CDATA[#PRIMEIROPROCESSO:CA:Ent_NIF#]]></TAG>
        <VALUE><![CDATA[#PRIMEIROPROCESSO:CA:Ent_NIF#]]></VALUE>
        <XPATH><![CDATA[/CARD/FIELDS/FIELD[NAME='Ent_NIF']/VALUE]]></XPATH>
      </FIELD>
      <FIELD type="AdditionalFields" label="Tecn_Resp_DARS" source-type="AdditionalFields">
        <TAG><![CDATA[#PRIMEIROPROCESSO:CA:Tecn_Resp_DARS#]]></TAG>
        <VALUE><![CDATA[#PRIMEIROPROCESSO:CA:Tecn_Resp_DARS#]]></VALUE>
        <XPATH><![CDATA[/CARD/FIELDS/FIELD[NAME='Tecn_Resp_DARS']/VALUE]]></XPATH>
      </FIELD>
      <FIELD type="AdditionalFields" label="Al_Sancao_Prev" source-type="AdditionalFields">
        <TAG><![CDATA[#PRIMEIROPROCESSO:CA:Al_Sancao_Prev#]]></TAG>
        <VALUE><![CDATA[#PRIMEIROPROCESSO:CA:Al_Sancao_Prev#]]></VALUE>
        <XPATH><![CDATA[/CARD/FIELDS/FIELD[NAME='Al_Sancao_Prev']/VALUE]]></XPATH>
      </FIELD>
      <FIELD type="AdditionalFields" label="Sal_Sancao_Prev" source-type="AdditionalFields">
        <TAG><![CDATA[#PRIMEIROPROCESSO:CA:Sal_Sancao_Prev#]]></TAG>
        <VALUE><![CDATA[#PRIMEIROPROCESSO:CA:Sal_Sancao_Prev#]]></VALUE>
        <XPATH><![CDATA[/CARD/FIELDS/FIELD[NAME='Sal_Sancao_Prev']/VALUE]]></XPATH>
      </FIELD>
      <FIELD type="AdditionalFields" label="Pessoa_Colectiv" source-type="AdditionalFields">
        <TAG><![CDATA[#PRIMEIROPROCESSO:CA:Pessoa_Colectiv#]]></TAG>
        <VALUE><![CDATA[#PRIMEIROPROCESSO:CA:Pessoa_Colectiv#]]></VALUE>
        <XPATH><![CDATA[/CARD/FIELDS/FIELD[NAME='Pessoa_Colectiv']/VALUE]]></XPATH>
      </FIELD>
      <FIELD type="AdditionalFields" label="Mandat_Arguido" source-type="AdditionalFields">
        <TAG><![CDATA[#PRIMEIROPROCESSO:CA:Mandat_Arguido#]]></TAG>
        <VALUE><![CDATA[#PRIMEIROPROCESSO:CA:Mandat_Arguido#]]></VALUE>
        <XPATH><![CDATA[/CARD/FIELDS/FIELD[NAME='Mandat_Arguido']/VALUE]]></XPATH>
      </FIELD>
      <FIELD type="AdditionalFields" label="Tecnicos_DCM" source-type="AdditionalFields">
        <TAG><![CDATA[#PRIMEIROPROCESSO:CA:Tecnicos_DCM#]]></TAG>
        <VALUE><![CDATA[#PRIMEIROPROCESSO:CA:Tecnicos_DCM#]]></VALUE>
        <XPATH><![CDATA[/CARD/FIELDS/FIELD[NAME='Tecnicos_DCM']/VALUE]]></XPATH>
      </FIELD>
      <FIELD type="AdditionalFields" label="N_Carta_CDI" source-type="AdditionalFields">
        <TAG><![CDATA[#PRIMEIROPROCESSO:CA:N_Carta_CDI#]]></TAG>
        <VALUE><![CDATA[#PRIMEIROPROCESSO:CA:N_Carta_CDI#]]></VALUE>
        <XPATH><![CDATA[/CARD/FIELDS/FIELD[NAME='N_Carta_CDI']/VALUE]]></XPATH>
      </FIELD>
      <FIELD type="AdditionalFields" label="Tipo_Represent" source-type="AdditionalFields">
        <TAG><![CDATA[#PRIMEIROPROCESSO:CA:Tipo_Represent#]]></TAG>
        <VALUE><![CDATA[#PRIMEIROPROCESSO:CA:Tipo_Represent#]]></VALUE>
        <XPATH><![CDATA[/CARD/FIELDS/FIELD[NAME='Tipo_Represent']/VALUE]]></XPATH>
      </FIELD>
      <FIELD type="AdditionalFields" label="Tecn_Resp_DDI" source-type="AdditionalFields">
        <TAG><![CDATA[#PRIMEIROPROCESSO:CA:Tecn_Resp_DDI#]]></TAG>
        <VALUE><![CDATA[#PRIMEIROPROCESSO:CA:Tecn_Resp_DDI#]]></VALUE>
        <XPATH><![CDATA[/CARD/FIELDS/FIELD[NAME='Tecn_Resp_DDI']/VALUE]]></XPATH>
      </FIELD>
      <FIELD type="AdditionalFields" label="Ent_PNome" source-type="AdditionalFields">
        <TAG><![CDATA[#PRIMEIROPROCESSO:CA:Ent_PNome#]]></TAG>
        <VALUE><![CDATA[#PRIMEIROPROCESSO:CA:Ent_PNome#]]></VALUE>
        <XPATH><![CDATA[/CARD/FIELDS/FIELD[NAME='Ent_PNome']/VALUE]]></XPATH>
      </FIELD>
      <FIELD type="AdditionalFields" label="Ent_PCod" source-type="AdditionalFields">
        <TAG><![CDATA[#PRIMEIROPROCESSO:CA:Ent_PCod#]]></TAG>
        <VALUE><![CDATA[#PRIMEIROPROCESSO:CA:Ent_PCod#]]></VALUE>
        <XPATH><![CDATA[/CARD/FIELDS/FIELD[NAME='Ent_PCod']/VALUE]]></XPATH>
      </FIELD>
      <FIELD type="AdditionalFields" label="Ent_PNif" source-type="AdditionalFields">
        <TAG><![CDATA[#PRIMEIROPROCESSO:CA:Ent_PNif#]]></TAG>
        <VALUE><![CDATA[#PRIMEIROPROCESSO:CA:Ent_PNif#]]></VALUE>
        <XPATH><![CDATA[/CARD/FIELDS/FIELD[NAME='Ent_PNif']/VALUE]]></XPATH>
      </FIELD>
      <FIELD type="AdditionalFields" label="Ent_PTipo" source-type="AdditionalFields">
        <TAG><![CDATA[#PRIMEIROPROCESSO:CA:Ent_PTipo#]]></TAG>
        <VALUE><![CDATA[#PRIMEIROPROCESSO:CA:Ent_PTipo#]]></VALUE>
        <XPATH><![CDATA[/CARD/FIELDS/FIELD[NAME='Ent_PTipo']/VALUE]]></XPATH>
      </FIELD>
      <FIELD type="AdditionalFields" label="Dat_Autorizacao" source-type="AdditionalFields">
        <TAG><![CDATA[#PRIMEIROPROCESSO:CA:Dat_Autorizacao#]]></TAG>
        <VALUE><![CDATA[#PRIMEIROPROCESSO:CA:Dat_Autorizacao#]]></VALUE>
        <XPATH><![CDATA[/CARD/FIELDS/FIELD[NAME='Dat_Autorizacao']/VALUE]]></XPATH>
      </FIELD>
      <FIELD type="AdditionalFields" label="Tempo_prsv" source-type="AdditionalFields">
        <TAG><![CDATA[#PRIMEIROPROCESSO:CA:Tempo_prsv#]]></TAG>
        <VALUE><![CDATA[#PRIMEIROPROCESSO:CA:Tempo_prsv#]]></VALUE>
        <XPATH><![CDATA[/CARD/FIELDS/FIELD[NAME='Tempo_prsv']/VALUE]]></XPATH>
      </FIELD>
      <FIELD type="AdditionalFields" label="Dt_Autorizacao" source-type="AdditionalFields">
        <TAG><![CDATA[#PRIMEIROPROCESSO:CA:Dt_Autorizacao#]]></TAG>
        <VALUE><![CDATA[#PRIMEIROPROCESSO:CA:Dt_Autorizacao#]]></VALUE>
        <XPATH><![CDATA[/CARD/FIELDS/FIELD[NAME='Dt_Autorizacao']/VALUE]]></XPATH>
      </FIELD>
      <FIELD type="AdditionalFields" label="Sem_efeito" source-type="AdditionalFields">
        <TAG><![CDATA[#PRIMEIROPROCESSO:CA:Sem_efeito#]]></TAG>
        <VALUE><![CDATA[#PRIMEIROPROCESSO:CA:Sem_efeito#]]></VALUE>
        <XPATH><![CDATA[/CARD/FIELDS/FIELD[NAME='Sem_efeito']/VALUE]]></XPATH>
      </FIELD>
      <FIELD type="AdditionalFields" label="TAG" source-type="AdditionalFields">
        <TAG><![CDATA[#PRIMEIROPROCESSO:CA:TAG#]]></TAG>
        <VALUE><![CDATA[#PRIMEIROPROCESSO:CA:TAG#]]></VALUE>
        <XPATH><![CDATA[/CARD/FIELDS/FIELD[NAME='TAG']/VALUE]]></XPATH>
      </FIELD>
      <FIELD type="AdditionalFields" label="TESTE" source-type="AdditionalFields">
        <TAG><![CDATA[#PRIMEIROPROCESSO:CA:TESTE#]]></TAG>
        <VALUE><![CDATA[#PRIMEIROPROCESSO:CA:TESTE#]]></VALUE>
        <XPATH><![CDATA[/CARD/FIELDS/FIELD[NAME='TESTE']/VALUE]]></XPATH>
      </FIELD>
      <FIELD type="AdditionalFields" label="Tipo_Conta" source-type="AdditionalFields">
        <TAG><![CDATA[#PRIMEIROPROCESSO:CA:Tipo_Conta#]]></TAG>
        <VALUE><![CDATA[#PRIMEIROPROCESSO:CA:Tipo_Conta#]]></VALUE>
        <XPATH><![CDATA[/CARD/FIELDS/FIELD[NAME='Tipo_Conta']/VALUE]]></XPATH>
      </FIELD>
      <FIELD type="AdditionalFields" label="Relevante" source-type="AdditionalFields">
        <TAG><![CDATA[#PRIMEIROPROCESSO:CA:Relevante#]]></TAG>
        <VALUE><![CDATA[#PRIMEIROPROCESSO:CA:Relevante#]]></VALUE>
        <XPATH><![CDATA[/CARD/FIELDS/FIELD[NAME='Relevante']/VALUE]]></XPATH>
      </FIELD>
      <FIELD type="AdditionalFields" label="Documento_Papel" source-type="AdditionalFields">
        <TAG><![CDATA[#PRIMEIROPROCESSO:CA:Documento_Papel#]]></TAG>
        <VALUE><![CDATA[#PRIMEIROPROCESSO:CA:Documento_Papel#]]></VALUE>
        <XPATH><![CDATA[/CARD/FIELDS/FIELD[NAME='Documento_Papel']/VALUE]]></XPATH>
      </FIELD>
      <FIELD type="AdditionalFields" label="Tipo_Acesso" source-type="AdditionalFields">
        <TAG><![CDATA[#PRIMEIROPROCESSO:CA:Tipo_Acesso#]]></TAG>
        <VALUE><![CDATA[#PRIMEIROPROCESSO:CA:Tipo_Acesso#]]></VALUE>
        <XPATH><![CDATA[/CARD/FIELDS/FIELD[NAME='Tipo_Acesso']/VALUE]]></XPATH>
      </FIELD>
      <FIELD type="AdditionalFields" label="Descricao_NRO" source-type="AdditionalFields">
        <TAG><![CDATA[#PRIMEIROPROCESSO:CA:Descricao_NRO#]]></TAG>
        <VALUE><![CDATA[#PRIMEIROPROCESSO:CA:Descricao_NRO#]]></VALUE>
        <XPATH><![CDATA[/CARD/FIELDS/FIELD[NAME='Descricao_NRO']/VALUE]]></XPATH>
      </FIELD>
      <FIELD type="AdditionalFields" label="Ano_Ref" source-type="AdditionalFields">
        <TAG><![CDATA[#PRIMEIROPROCESSO:CA:Ano_Ref#]]></TAG>
        <VALUE><![CDATA[#PRIMEIROPROCESSO:CA:Ano_Ref#]]></VALUE>
        <XPATH><![CDATA[/CARD/FIELDS/FIELD[NAME='Ano_Ref']/VALUE]]></XPATH>
      </FIELD>
      <FIELD type="AdditionalFields" label="Mes_Ref" source-type="AdditionalFields">
        <TAG><![CDATA[#PRIMEIROPROCESSO:CA:Mes_Ref#]]></TAG>
        <VALUE><![CDATA[#PRIMEIROPROCESSO:CA:Mes_Ref#]]></VALUE>
        <XPATH><![CDATA[/CARD/FIELDS/FIELD[NAME='Mes_Ref']/VALUE]]></XPATH>
      </FIELD>
      <FIELD type="AdditionalFields" label="Situacao" source-type="AdditionalFields">
        <TAG><![CDATA[#PRIMEIROPROCESSO:CA:Situacao#]]></TAG>
        <VALUE><![CDATA[#PRIMEIROPROCESSO:CA:Situacao#]]></VALUE>
        <XPATH><![CDATA[/CARD/FIELDS/FIELD[NAME='Situacao']/VALUE]]></XPATH>
      </FIELD>
    </NODE>
  </NODE>
  <!-- Distribution Template With Context -->
  <!-- END: Distribution Template -->
  <!-- BEGIN: Card Context -->
  <NODE label="Registo" type="Card" source-type="CardTemplate" replaceValue="false">
    <FIELD label="Nº de Registo">
      <TAG><![CDATA[#REGISTO:NUMERO#]]></TAG>
      <VALUE><![CDATA[Nº de Registo]]></VALUE>
      <XPATH><![CDATA[/CARD/GENERAL_DATA/cardKeyToString]]></XPATH>
    </FIELD>
    <FIELD label="Código de barras do Nº de Registo" dtype="barcode" barcodetype="code39">
      <TAG><![CDATA[#REGISTO:CODIGOBARRAS#]]></TAG>
      <VALUE>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</VALUE>
      <XPATH><![CDATA[/CARD/GENERAL_DATA/cardKeyToString]]></XPATH>
    </FIELD>
    <FIELD label="Assunto">
      <TAG><![CDATA[#REGISTO:ASSUNTO#]]></TAG>
      <VALUE><![CDATA[Assunto]]></VALUE>
      <XPATH><![CDATA[/CARD/GENERAL_DATA/SUBJECT]]></XPATH>
    </FIELD>
    <FIELD label="Observações">
      <TAG><![CDATA[#REGISTO:OBSERVACOES#]]></TAG>
      <VALUE><![CDATA[Observações]]></VALUE>
      <XPATH><![CDATA[/CARD/GENERAL_DATA/COMMENTS]]></XPATH>
    </FIELD>
    <FIELD label="Data" dtype="D">
      <TAG><![CDATA[#REGISTO:DATA#]]></TAG>
      <VALUE><![CDATA[Data]]></VALUE>
      <XPATH><![CDATA[/CARD/GENERAL_DATA/CREATED_ON]]></XPATH>
    </FIELD>
    <NODE label="Código">
      <FIELD label="Livro">
        <TAG><![CDATA[#REGISTO:CODIGO:LIVRO#]]></TAG>
        <VALUE><![CDATA[Livro]]></VALUE>
        <XPATH><![CDATA[/CARD/GENERAL_DATA/CARD_KEY_COMPOSITE/BOOK_KEY/BookName]]></XPATH>
      </FIELD>
      <FIELD label="Ano">
        <TAG><![CDATA[#REGISTO:CODIGO:ANO#]]></TAG>
        <VALUE><![CDATA[Ano]]></VALUE>
        <XPATH><![CDATA[/CARD/GENERAL_DATA/CARD_KEY_COMPOSITE/Year]]></XPATH>
      </FIELD>
      <FIELD label="Número">
        <TAG><![CDATA[#REGISTO:CODIGO:NUMERO#]]></TAG>
        <VALUE><![CDATA[Número]]></VALUE>
        <XPATH><![CDATA[/CARD/GENERAL_DATA/CARD_KEY_COMPOSITE/Code]]></XPATH>
      </FIELD>
    </NODE>
    <NODE label="Classificação" type="CardClassitication">
      <FIELD label="Descrição">
        <TAG><![CDATA[#REGISTO:CLASSIFICACAO:1:DESCRICAO#]]></TAG>
        <VALUE><![CDATA[Descrição Classificação]]></VALUE>
        <XPATH/>
      </FIELD>
      <FIELD label="Código">
        <TAG><![CDATA[#REGISTO:CLASSIFICACAO:1:CODIGO#]]></TAG>
        <VALUE><![CDATA[Código da Classificação]]></VALUE>
        <XPATH/>
      </FIELD>
    </NODE>
    <NODE label="Processo" type="CardProcess">
      <FIELD label="Código">
        <TAG><![CDATA[#REGISTO:PROCESSO:1:CODIGO#]]></TAG>
        <VALUE><![CDATA[Código do Processo]]></VALUE>
        <XPATH/>
      </FIELD>
      <FIELD label="Assunto">
        <TAG><![CDATA[#REGISTO:PROCESSO:1:ASSUNTO#]]></TAG>
        <VALUE><![CDATA[Assunto do Processo]]></VALUE>
        <XPATH/>
      </FIELD>
    </NODE>
    <NODE label="Campos Adicionais..." isWindowSelector="true">
      <FIELD type="AdditionalFields" label="Custom_string" source-type="AdditionalFields">
        <TAG><![CDATA[#REGISTO:CA:Custom_string#]]></TAG>
        <VALUE><![CDATA[Custom_string]]></VALUE>
        <XPATH><![CDATA[/CARD/FIELDS/FIELD[NAME='Custom_string']/VALUE]]></XPATH>
      </FIELD>
      <FIELD type="AdditionalFields" label="Custom_data" source-type="AdditionalFields">
        <TAG><![CDATA[#REGISTO:CA:Custom_data#]]></TAG>
        <VALUE><![CDATA[Custom_data]]></VALUE>
        <XPATH><![CDATA[/CARD/FIELDS/FIELD[NAME='Custom_data']/VALUE]]></XPATH>
      </FIELD>
      <FIELD type="AdditionalFields" label="Custom_num" source-type="AdditionalFields">
        <TAG><![CDATA[#REGISTO:CA:Custom_num#]]></TAG>
        <VALUE><![CDATA[Custom_num]]></VALUE>
        <XPATH><![CDATA[/CARD/FIELDS/FIELD[NAME='Custom_num']/VALUE]]></XPATH>
      </FIELD>
      <FIELD type="AdditionalFields" label="Custom_bool" source-type="AdditionalFields">
        <TAG><![CDATA[#REGISTO:CA:Custom_bool#]]></TAG>
        <VALUE><![CDATA[Custom_bool]]></VALUE>
        <XPATH><![CDATA[/CARD/FIELDS/FIELD[NAME='Custom_bool']/VALUE]]></XPATH>
      </FIELD>
      <FIELD type="AdditionalFields" label="Custom_list" source-type="AdditionalFields">
        <TAG><![CDATA[#REGISTO:CA:Custom_list#]]></TAG>
        <VALUE><![CDATA[Custom_list]]></VALUE>
        <XPATH><![CDATA[/CARD/FIELDS/FIELD[NAME='Custom_list']/VALUE]]></XPATH>
      </FIELD>
      <FIELD type="AdditionalFields" label="Nome_remetente" source-type="AdditionalFields">
        <TAG><![CDATA[#REGISTO:CA:Nome_remetente#]]></TAG>
        <VALUE><![CDATA[Nome_remetente]]></VALUE>
        <XPATH><![CDATA[/CARD/FIELDS/FIELD[NAME='Nome_remetente']/VALUE]]></XPATH>
      </FIELD>
      <FIELD type="AdditionalFields" label="Destino_ISP" source-type="AdditionalFields">
        <TAG><![CDATA[#REGISTO:CA:Destino_ISP#]]></TAG>
        <VALUE><![CDATA[Destino_ISP]]></VALUE>
        <XPATH><![CDATA[/CARD/FIELDS/FIELD[NAME='Destino_ISP']/VALUE]]></XPATH>
      </FIELD>
      <FIELD type="AdditionalFields" label="CC_ISP" source-type="AdditionalFields">
        <TAG><![CDATA[#REGISTO:CA:CC_ISP#]]></TAG>
        <VALUE><![CDATA[CC_ISP]]></VALUE>
        <XPATH><![CDATA[/CARD/FIELDS/FIELD[NAME='CC_ISP']/VALUE]]></XPATH>
      </FIELD>
      <FIELD type="AdditionalFields" label="N_Serie" source-type="AdditionalFields">
        <TAG><![CDATA[#REGISTO:CA:N_Serie#]]></TAG>
        <VALUE><![CDATA[N_Serie]]></VALUE>
        <XPATH><![CDATA[/CARD/FIELDS/FIELD[NAME='N_Serie']/VALUE]]></XPATH>
      </FIELD>
      <FIELD type="AdditionalFields" label="Pasta_arquivo" source-type="AdditionalFields">
        <TAG><![CDATA[#REGISTO:CA:Pasta_arquivo#]]></TAG>
        <VALUE><![CDATA[Pasta_arquivo]]></VALUE>
        <XPATH><![CDATA[/CARD/FIELDS/FIELD[NAME='Pasta_arquivo']/VALUE]]></XPATH>
      </FIELD>
      <FIELD type="AdditionalFields" label="N_factura" source-type="AdditionalFields">
        <TAG><![CDATA[#REGISTO:CA:N_factura#]]></TAG>
        <VALUE><![CDATA[N_factura]]></VALUE>
        <XPATH><![CDATA[/CARD/FIELDS/FIELD[NAME='N_factura']/VALUE]]></XPATH>
      </FIELD>
      <FIELD type="AdditionalFields" label="Data_emissao" source-type="AdditionalFields">
        <TAG><![CDATA[#REGISTO:CA:Data_emissao#]]></TAG>
        <VALUE><![CDATA[Data_emissao]]></VALUE>
        <XPATH><![CDATA[/CARD/FIELDS/FIELD[NAME='Data_emissao']/VALUE]]></XPATH>
      </FIELD>
      <FIELD type="AdditionalFields" label="Nome_fornecedor" source-type="AdditionalFields">
        <TAG><![CDATA[#REGISTO:CA:Nome_fornecedor#]]></TAG>
        <VALUE><![CDATA[Nome_fornecedor]]></VALUE>
        <XPATH><![CDATA[/CARD/FIELDS/FIELD[NAME='Nome_fornecedor']/VALUE]]></XPATH>
      </FIELD>
      <FIELD type="AdditionalFields" label="Valor_total" source-type="AdditionalFields">
        <TAG><![CDATA[#REGISTO:CA:Valor_total#]]></TAG>
        <VALUE><![CDATA[Valor_total]]></VALUE>
        <XPATH><![CDATA[/CARD/FIELDS/FIELD[NAME='Valor_total']/VALUE]]></XPATH>
      </FIELD>
      <FIELD type="AdditionalFields" label="Entidade_destin" source-type="AdditionalFields">
        <TAG><![CDATA[#REGISTO:CA:Entidade_destin#]]></TAG>
        <VALUE><![CDATA[Entidade_destin]]></VALUE>
        <XPATH><![CDATA[/CARD/FIELDS/FIELD[NAME='Entidade_destin']/VALUE]]></XPATH>
      </FIELD>
      <FIELD type="AdditionalFields" label="Origem_ISP" source-type="AdditionalFields">
        <TAG><![CDATA[#REGISTO:CA:Origem_ISP#]]></TAG>
        <VALUE><![CDATA[Origem_ISP]]></VALUE>
        <XPATH><![CDATA[/CARD/FIELDS/FIELD[NAME='Origem_ISP']/VALUE]]></XPATH>
      </FIELD>
      <FIELD type="AdditionalFields" label="Tipo_prodservic" source-type="AdditionalFields">
        <TAG><![CDATA[#REGISTO:CA:Tipo_prodservic#]]></TAG>
        <VALUE><![CDATA[Tipo_prodservic]]></VALUE>
        <XPATH><![CDATA[/CARD/FIELDS/FIELD[NAME='Tipo_prodservic']/VALUE]]></XPATH>
      </FIELD>
      <FIELD type="AdditionalFields" label="Nome_orgaocomun" source-type="AdditionalFields">
        <TAG><![CDATA[#REGISTO:CA:Nome_orgaocomun#]]></TAG>
        <VALUE><![CDATA[Nome_orgaocomun]]></VALUE>
        <XPATH><![CDATA[/CARD/FIELDS/FIELD[NAME='Nome_orgaocomun']/VALUE]]></XPATH>
      </FIELD>
      <FIELD type="AdditionalFields" label="Tipo_Notinf" source-type="AdditionalFields">
        <TAG><![CDATA[#REGISTO:CA:Tipo_Notinf#]]></TAG>
        <VALUE><![CDATA[Tipo_Notinf]]></VALUE>
        <XPATH><![CDATA[/CARD/FIELDS/FIELD[NAME='Tipo_Notinf']/VALUE]]></XPATH>
      </FIELD>
      <FIELD type="AdditionalFields" label="Data_conf" source-type="AdditionalFields">
        <TAG><![CDATA[#REGISTO:CA:Data_conf#]]></TAG>
        <VALUE><![CDATA[Data_conf]]></VALUE>
        <XPATH><![CDATA[/CARD/FIELDS/FIELD[NAME='Data_conf']/VALUE]]></XPATH>
      </FIELD>
      <FIELD type="AdditionalFields" label="Local_conf" source-type="AdditionalFields">
        <TAG><![CDATA[#REGISTO:CA:Local_conf#]]></TAG>
        <VALUE><![CDATA[Local_conf]]></VALUE>
        <XPATH><![CDATA[/CARD/FIELDS/FIELD[NAME='Local_conf']/VALUE]]></XPATH>
      </FIELD>
      <FIELD type="AdditionalFields" label="Tipo_evento" source-type="AdditionalFields">
        <TAG><![CDATA[#REGISTO:CA:Tipo_evento#]]></TAG>
        <VALUE><![CDATA[Tipo_evento]]></VALUE>
        <XPATH><![CDATA[/CARD/FIELDS/FIELD[NAME='Tipo_evento']/VALUE]]></XPATH>
      </FIELD>
      <FIELD type="AdditionalFields" label="Local_evento" source-type="AdditionalFields">
        <TAG><![CDATA[#REGISTO:CA:Local_evento#]]></TAG>
        <VALUE><![CDATA[Local_evento]]></VALUE>
        <XPATH><![CDATA[/CARD/FIELDS/FIELD[NAME='Local_evento']/VALUE]]></XPATH>
      </FIELD>
      <FIELD type="AdditionalFields" label="Data_aberevento" source-type="AdditionalFields">
        <TAG><![CDATA[#REGISTO:CA:Data_aberevento#]]></TAG>
        <VALUE><![CDATA[Data_aberevento]]></VALUE>
        <XPATH><![CDATA[/CARD/FIELDS/FIELD[NAME='Data_aberevento']/VALUE]]></XPATH>
      </FIELD>
      <FIELD type="AdditionalFields" label="Data_fimevento" source-type="AdditionalFields">
        <TAG><![CDATA[#REGISTO:CA:Data_fimevento#]]></TAG>
        <VALUE><![CDATA[Data_fimevento]]></VALUE>
        <XPATH><![CDATA[/CARD/FIELDS/FIELD[NAME='Data_fimevento']/VALUE]]></XPATH>
      </FIELD>
      <FIELD type="AdditionalFields" label="tipo_fluxo" source-type="AdditionalFields">
        <TAG><![CDATA[#REGISTO:CA:tipo_fluxo#]]></TAG>
        <VALUE><![CDATA[tipo_fluxo]]></VALUE>
        <XPATH><![CDATA[/CARD/FIELDS/FIELD[NAME='tipo_fluxo']/VALUE]]></XPATH>
      </FIELD>
      <FIELD type="AdditionalFields" label="Referencia_ISP" source-type="AdditionalFields">
        <TAG><![CDATA[#REGISTO:CA:Referencia_ISP#]]></TAG>
        <VALUE><![CDATA[Referencia_ISP]]></VALUE>
        <XPATH><![CDATA[/CARD/FIELDS/FIELD[NAME='Referencia_ISP']/VALUE]]></XPATH>
      </FIELD>
      <FIELD type="AdditionalFields" label="PID" source-type="AdditionalFields">
        <TAG><![CDATA[#REGISTO:CA:PID#]]></TAG>
        <VALUE><![CDATA[PID]]></VALUE>
        <XPATH><![CDATA[/CARD/FIELDS/FIELD[NAME='PID']/VALUE]]></XPATH>
      </FIELD>
      <FIELD type="AdditionalFields" label="Tipo_documento" source-type="AdditionalFields">
        <TAG><![CDATA[#REGISTO:CA:Tipo_documento#]]></TAG>
        <VALUE><![CDATA[Tipo_documento]]></VALUE>
        <XPATH><![CDATA[/CARD/FIELDS/FIELD[NAME='Tipo_documento']/VALUE]]></XPATH>
      </FIELD>
      <FIELD type="AdditionalFields" label="DIGITALIZ_POR" source-type="AdditionalFields">
        <TAG><![CDATA[#REGISTO:CA:DIGITALIZ_POR#]]></TAG>
        <VALUE><![CDATA[DIGITALIZ_POR]]></VALUE>
        <XPATH><![CDATA[/CARD/FIELDS/FIELD[NAME='DIGITALIZ_POR']/VALUE]]></XPATH>
      </FIELD>
      <FIELD type="AdditionalFields" label="VALIDADO_POR" source-type="AdditionalFields">
        <TAG><![CDATA[#REGISTO:CA:VALIDADO_POR#]]></TAG>
        <VALUE><![CDATA[VALIDADO_POR]]></VALUE>
        <XPATH><![CDATA[/CARD/FIELDS/FIELD[NAME='VALIDADO_POR']/VALUE]]></XPATH>
      </FIELD>
      <FIELD type="AdditionalFields" label="DATA_DIGITALIZ" source-type="AdditionalFields">
        <TAG><![CDATA[#REGISTO:CA:DATA_DIGITALIZ#]]></TAG>
        <VALUE><![CDATA[DATA_DIGITALIZ]]></VALUE>
        <XPATH><![CDATA[/CARD/FIELDS/FIELD[NAME='DATA_DIGITALIZ']/VALUE]]></XPATH>
      </FIELD>
      <FIELD type="AdditionalFields" label="DATA_VALIDACAO" source-type="AdditionalFields">
        <TAG><![CDATA[#REGISTO:CA:DATA_VALIDACAO#]]></TAG>
        <VALUE><![CDATA[DATA_VALIDACAO]]></VALUE>
        <XPATH><![CDATA[/CARD/FIELDS/FIELD[NAME='DATA_VALIDACAO']/VALUE]]></XPATH>
      </FIELD>
      <FIELD type="AdditionalFields" label="Documento_DCC" source-type="AdditionalFields">
        <TAG><![CDATA[#REGISTO:CA:Documento_DCC#]]></TAG>
        <VALUE><![CDATA[Documento_DCC]]></VALUE>
        <XPATH><![CDATA[/CARD/FIELDS/FIELD[NAME='Documento_DCC']/VALUE]]></XPATH>
      </FIELD>
      <FIELD type="AdditionalFields" label="Ent_Processos" source-type="AdditionalFields">
        <TAG><![CDATA[#REGISTO:CA:Ent_Processos#]]></TAG>
        <VALUE><![CDATA[Ent_Processos]]></VALUE>
        <XPATH><![CDATA[/CARD/FIELDS/FIELD[NAME='Ent_Processos']/VALUE]]></XPATH>
      </FIELD>
      <FIELD type="AdditionalFields" label="Nome_entidade" source-type="AdditionalFields">
        <TAG><![CDATA[#REGISTO:CA:Nome_entidade#]]></TAG>
        <VALUE><![CDATA[Nome_entidade]]></VALUE>
        <XPATH><![CDATA[/CARD/FIELDS/FIELD[NAME='Nome_entidade']/VALUE]]></XPATH>
      </FIELD>
      <FIELD type="AdditionalFields" label="Data_pedido" source-type="AdditionalFields">
        <TAG><![CDATA[#REGISTO:CA:Data_pedido#]]></TAG>
        <VALUE><![CDATA[Data_pedido]]></VALUE>
        <XPATH><![CDATA[/CARD/FIELDS/FIELD[NAME='Data_pedido']/VALUE]]></XPATH>
      </FIELD>
      <FIELD type="AdditionalFields" label="Tipo_distrib" source-type="AdditionalFields">
        <TAG><![CDATA[#REGISTO:CA:Tipo_distrib#]]></TAG>
        <VALUE><![CDATA[Tipo_distrib]]></VALUE>
        <XPATH><![CDATA[/CARD/FIELDS/FIELD[NAME='Tipo_distrib']/VALUE]]></XPATH>
      </FIELD>
      <FIELD type="AdditionalFields" label="Tipo_destinatar" source-type="AdditionalFields">
        <TAG><![CDATA[#REGISTO:CA:Tipo_destinatar#]]></TAG>
        <VALUE><![CDATA[Tipo_destinatar]]></VALUE>
        <XPATH><![CDATA[/CARD/FIELDS/FIELD[NAME='Tipo_destinatar']/VALUE]]></XPATH>
      </FIELD>
      <FIELD type="AdditionalFields" label="N_doc_distrib" source-type="AdditionalFields">
        <TAG><![CDATA[#REGISTO:CA:N_doc_distrib#]]></TAG>
        <VALUE><![CDATA[N_doc_distrib]]></VALUE>
        <XPATH><![CDATA[/CARD/FIELDS/FIELD[NAME='N_doc_distrib']/VALUE]]></XPATH>
      </FIELD>
      <FIELD type="AdditionalFields" label="Data_distrib" source-type="AdditionalFields">
        <TAG><![CDATA[#REGISTO:CA:Data_distrib#]]></TAG>
        <VALUE><![CDATA[Data_distrib]]></VALUE>
        <XPATH><![CDATA[/CARD/FIELDS/FIELD[NAME='Data_distrib']/VALUE]]></XPATH>
      </FIELD>
      <FIELD type="AdditionalFields" label="Morada_remetent" source-type="AdditionalFields">
        <TAG><![CDATA[#REGISTO:CA:Morada_remetent#]]></TAG>
        <VALUE><![CDATA[Morada_remetent]]></VALUE>
        <XPATH><![CDATA[/CARD/FIELDS/FIELD[NAME='Morada_remetent']/VALUE]]></XPATH>
      </FIELD>
      <FIELD type="AdditionalFields" label="Codigo_Postal_3" source-type="AdditionalFields">
        <TAG><![CDATA[#REGISTO:CA:Codigo_Postal_3#]]></TAG>
        <VALUE><![CDATA[Codigo_Postal_3]]></VALUE>
        <XPATH><![CDATA[/CARD/FIELDS/FIELD[NAME='Codigo_Postal_3']/VALUE]]></XPATH>
      </FIELD>
      <FIELD type="AdditionalFields" label="Codigo_Postal_4" source-type="AdditionalFields">
        <TAG><![CDATA[#REGISTO:CA:Codigo_Postal_4#]]></TAG>
        <VALUE><![CDATA[Codigo_Postal_4]]></VALUE>
        <XPATH><![CDATA[/CARD/FIELDS/FIELD[NAME='Codigo_Postal_4']/VALUE]]></XPATH>
      </FIELD>
      <FIELD type="AdditionalFields" label="Localidade" source-type="AdditionalFields">
        <TAG><![CDATA[#REGISTO:CA:Localidade#]]></TAG>
        <VALUE><![CDATA[Localidade]]></VALUE>
        <XPATH><![CDATA[/CARD/FIELDS/FIELD[NAME='Localidade']/VALUE]]></XPATH>
      </FIELD>
      <FIELD type="AdditionalFields" label="Nom_Entidade" source-type="AdditionalFields">
        <TAG><![CDATA[#REGISTO:CA:Nom_Entidade#]]></TAG>
        <VALUE><![CDATA[Nom_Entidade]]></VALUE>
        <XPATH><![CDATA[/CARD/FIELDS/FIELD[NAME='Nom_Entidade']/VALUE]]></XPATH>
      </FIELD>
      <FIELD type="AdditionalFields" label="Ano_rec" source-type="AdditionalFields">
        <TAG><![CDATA[#REGISTO:CA:Ano_rec#]]></TAG>
        <VALUE><![CDATA[Ano_rec]]></VALUE>
        <XPATH><![CDATA[/CARD/FIELDS/FIELD[NAME='Ano_rec']/VALUE]]></XPATH>
      </FIELD>
      <FIELD type="AdditionalFields" label="Area" source-type="AdditionalFields">
        <TAG><![CDATA[#REGISTO:CA:Area#]]></TAG>
        <VALUE><![CDATA[Area]]></VALUE>
        <XPATH><![CDATA[/CARD/FIELDS/FIELD[NAME='Area']/VALUE]]></XPATH>
      </FIELD>
      <FIELD type="AdditionalFields" label="Assunto_DCM" source-type="AdditionalFields">
        <TAG><![CDATA[#REGISTO:CA:Assunto_DCM#]]></TAG>
        <VALUE><![CDATA[Assunto_DCM]]></VALUE>
        <XPATH><![CDATA[/CARD/FIELDS/FIELD[NAME='Assunto_DCM']/VALUE]]></XPATH>
      </FIELD>
      <FIELD type="AdditionalFields" label="Autor" source-type="AdditionalFields">
        <TAG><![CDATA[#REGISTO:CA:Autor#]]></TAG>
        <VALUE><![CDATA[Autor]]></VALUE>
        <XPATH><![CDATA[/CARD/FIELDS/FIELD[NAME='Autor']/VALUE]]></XPATH>
      </FIELD>
      <FIELD type="AdditionalFields" label="Colaborador" source-type="AdditionalFields">
        <TAG><![CDATA[#REGISTO:CA:Colaborador#]]></TAG>
        <VALUE><![CDATA[Colaborador]]></VALUE>
        <XPATH><![CDATA[/CARD/FIELDS/FIELD[NAME='Colaborador']/VALUE]]></XPATH>
      </FIELD>
      <FIELD type="AdditionalFields" label="UO" source-type="AdditionalFields">
        <TAG><![CDATA[#REGISTO:CA:UO#]]></TAG>
        <VALUE><![CDATA[UO]]></VALUE>
        <XPATH><![CDATA[/CARD/FIELDS/FIELD[NAME='UO']/VALUE]]></XPATH>
      </FIELD>
      <FIELD type="AdditionalFields" label="Ativ_Ramo" source-type="AdditionalFields">
        <TAG><![CDATA[#REGISTO:CA:Ativ_Ramo#]]></TAG>
        <VALUE><![CDATA[Ativ_Ramo]]></VALUE>
        <XPATH><![CDATA[/CARD/FIELDS/FIELD[NAME='Ativ_Ramo']/VALUE]]></XPATH>
      </FIELD>
      <FIELD type="AdditionalFields" label="Coordenador" source-type="AdditionalFields">
        <TAG><![CDATA[#REGISTO:CA:Coordenador#]]></TAG>
        <VALUE><![CDATA[Coordenador]]></VALUE>
        <XPATH><![CDATA[/CARD/FIELDS/FIELD[NAME='Coordenador']/VALUE]]></XPATH>
      </FIELD>
      <FIELD type="AdditionalFields" label="Coordenador_G" source-type="AdditionalFields">
        <TAG><![CDATA[#REGISTO:CA:Coordenador_G#]]></TAG>
        <VALUE><![CDATA[Coordenador_G]]></VALUE>
        <XPATH><![CDATA[/CARD/FIELDS/FIELD[NAME='Coordenador_G']/VALUE]]></XPATH>
      </FIELD>
      <FIELD type="AdditionalFields" label="Data_Reuniao" source-type="AdditionalFields">
        <TAG><![CDATA[#REGISTO:CA:Data_Reuniao#]]></TAG>
        <VALUE><![CDATA[Data_Reuniao]]></VALUE>
        <XPATH><![CDATA[/CARD/FIELDS/FIELD[NAME='Data_Reuniao']/VALUE]]></XPATH>
      </FIELD>
      <FIELD type="AdditionalFields" label="Dec_Fav_Rec" source-type="AdditionalFields">
        <TAG><![CDATA[#REGISTO:CA:Dec_Fav_Rec#]]></TAG>
        <VALUE><![CDATA[Dec_Fav_Rec]]></VALUE>
        <XPATH><![CDATA[/CARD/FIELDS/FIELD[NAME='Dec_Fav_Rec']/VALUE]]></XPATH>
      </FIELD>
      <FIELD type="AdditionalFields" label="Desig_Public" source-type="AdditionalFields">
        <TAG><![CDATA[#REGISTO:CA:Desig_Public#]]></TAG>
        <VALUE><![CDATA[Desig_Public]]></VALUE>
        <XPATH><![CDATA[/CARD/FIELDS/FIELD[NAME='Desig_Public']/VALUE]]></XPATH>
      </FIELD>
      <FIELD type="AdditionalFields" label="Destino" source-type="AdditionalFields">
        <TAG><![CDATA[#REGISTO:CA:Destino#]]></TAG>
        <VALUE><![CDATA[Destino]]></VALUE>
        <XPATH><![CDATA[/CARD/FIELDS/FIELD[NAME='Destino']/VALUE]]></XPATH>
      </FIELD>
      <FIELD type="AdditionalFields" label="Distribuicao" source-type="AdditionalFields">
        <TAG><![CDATA[#REGISTO:CA:Distribuicao#]]></TAG>
        <VALUE><![CDATA[Distribuicao]]></VALUE>
        <XPATH><![CDATA[/CARD/FIELDS/FIELD[NAME='Distribuicao']/VALUE]]></XPATH>
      </FIELD>
      <FIELD type="AdditionalFields" label="Dt_env_resp" source-type="AdditionalFields">
        <TAG><![CDATA[#REGISTO:CA:Dt_env_resp#]]></TAG>
        <VALUE><![CDATA[Dt_env_resp]]></VALUE>
        <XPATH><![CDATA[/CARD/FIELDS/FIELD[NAME='Dt_env_resp']/VALUE]]></XPATH>
      </FIELD>
      <FIELD type="AdditionalFields" label="Dt_lim_resp" source-type="AdditionalFields">
        <TAG><![CDATA[#REGISTO:CA:Dt_lim_resp#]]></TAG>
        <VALUE><![CDATA[Dt_lim_resp]]></VALUE>
        <XPATH><![CDATA[/CARD/FIELDS/FIELD[NAME='Dt_lim_resp']/VALUE]]></XPATH>
      </FIELD>
      <FIELD type="AdditionalFields" label="Dt_v_final" source-type="AdditionalFields">
        <TAG><![CDATA[#REGISTO:CA:Dt_v_final#]]></TAG>
        <VALUE><![CDATA[Dt_v_final]]></VALUE>
        <XPATH><![CDATA[/CARD/FIELDS/FIELD[NAME='Dt_v_final']/VALUE]]></XPATH>
      </FIELD>
      <FIELD type="AdditionalFields" label="Ent_Visada" source-type="AdditionalFields">
        <TAG><![CDATA[#REGISTO:CA:Ent_Visada#]]></TAG>
        <VALUE><![CDATA[Ent_Visada]]></VALUE>
        <XPATH><![CDATA[/CARD/FIELDS/FIELD[NAME='Ent_Visada']/VALUE]]></XPATH>
      </FIELD>
      <FIELD type="AdditionalFields" label="Env_Proced" source-type="AdditionalFields">
        <TAG><![CDATA[#REGISTO:CA:Env_Proced#]]></TAG>
        <VALUE><![CDATA[Env_Proced]]></VALUE>
        <XPATH><![CDATA[/CARD/FIELDS/FIELD[NAME='Env_Proced']/VALUE]]></XPATH>
      </FIELD>
      <FIELD type="AdditionalFields" label="Form_Tratam" source-type="AdditionalFields">
        <TAG><![CDATA[#REGISTO:CA:Form_Tratam#]]></TAG>
        <VALUE><![CDATA[Form_Tratam]]></VALUE>
        <XPATH><![CDATA[/CARD/FIELDS/FIELD[NAME='Form_Tratam']/VALUE]]></XPATH>
      </FIELD>
      <FIELD type="AdditionalFields" label="Local" source-type="AdditionalFields">
        <TAG><![CDATA[#REGISTO:CA:Local#]]></TAG>
        <VALUE><![CDATA[Local]]></VALUE>
        <XPATH><![CDATA[/CARD/FIELDS/FIELD[NAME='Local']/VALUE]]></XPATH>
      </FIELD>
      <FIELD type="AdditionalFields" label="N_Casos" source-type="AdditionalFields">
        <TAG><![CDATA[#REGISTO:CA:N_Casos#]]></TAG>
        <VALUE><![CDATA[N_Casos]]></VALUE>
        <XPATH><![CDATA[/CARD/FIELDS/FIELD[NAME='N_Casos']/VALUE]]></XPATH>
      </FIELD>
      <FIELD type="AdditionalFields" label="N_Circular" source-type="AdditionalFields">
        <TAG><![CDATA[#REGISTO:CA:N_Circular#]]></TAG>
        <VALUE><![CDATA[N_Circular]]></VALUE>
        <XPATH><![CDATA[/CARD/FIELDS/FIELD[NAME='N_Circular']/VALUE]]></XPATH>
      </FIELD>
      <FIELD type="AdditionalFields" label="N_Con_Pub" source-type="AdditionalFields">
        <TAG><![CDATA[#REGISTO:CA:N_Con_Pub#]]></TAG>
        <VALUE><![CDATA[N_Con_Pub]]></VALUE>
        <XPATH><![CDATA[/CARD/FIELDS/FIELD[NAME='N_Con_Pub']/VALUE]]></XPATH>
      </FIELD>
      <FIELD type="AdditionalFields" label="N_N_Regulam" source-type="AdditionalFields">
        <TAG><![CDATA[#REGISTO:CA:N_N_Regulam#]]></TAG>
        <VALUE><![CDATA[N_N_Regulam]]></VALUE>
        <XPATH><![CDATA[/CARD/FIELDS/FIELD[NAME='N_N_Regulam']/VALUE]]></XPATH>
      </FIELD>
      <FIELD type="AdditionalFields" label="Nc_Rv_Procd" source-type="AdditionalFields">
        <TAG><![CDATA[#REGISTO:CA:Nc_Rv_Procd#]]></TAG>
        <VALUE><![CDATA[Nc_Rv_Procd]]></VALUE>
        <XPATH><![CDATA[/CARD/FIELDS/FIELD[NAME='Nc_Rv_Procd']/VALUE]]></XPATH>
      </FIELD>
      <FIELD type="AdditionalFields" label="Num_P_Leg" source-type="AdditionalFields">
        <TAG><![CDATA[#REGISTO:CA:Num_P_Leg#]]></TAG>
        <VALUE><![CDATA[Num_P_Leg]]></VALUE>
        <XPATH><![CDATA[/CARD/FIELDS/FIELD[NAME='Num_P_Leg']/VALUE]]></XPATH>
      </FIELD>
      <FIELD type="AdditionalFields" label="Num_Processo" source-type="AdditionalFields">
        <TAG><![CDATA[#REGISTO:CA:Num_Processo#]]></TAG>
        <VALUE><![CDATA[Num_Processo]]></VALUE>
        <XPATH><![CDATA[/CARD/FIELDS/FIELD[NAME='Num_Processo']/VALUE]]></XPATH>
      </FIELD>
      <FIELD type="AdditionalFields" label="Num_Ref_Viag" source-type="AdditionalFields">
        <TAG><![CDATA[#REGISTO:CA:Num_Ref_Viag#]]></TAG>
        <VALUE><![CDATA[Num_Ref_Viag]]></VALUE>
        <XPATH><![CDATA[/CARD/FIELDS/FIELD[NAME='Num_Ref_Viag']/VALUE]]></XPATH>
      </FIELD>
      <FIELD type="AdditionalFields" label="Ord_Jur_C" source-type="AdditionalFields">
        <TAG><![CDATA[#REGISTO:CA:Ord_Jur_C#]]></TAG>
        <VALUE><![CDATA[Ord_Jur_C]]></VALUE>
        <XPATH><![CDATA[/CARD/FIELDS/FIELD[NAME='Ord_Jur_C']/VALUE]]></XPATH>
      </FIELD>
      <FIELD type="AdditionalFields" label="Orig_Extern" source-type="AdditionalFields">
        <TAG><![CDATA[#REGISTO:CA:Orig_Extern#]]></TAG>
        <VALUE><![CDATA[Orig_Extern]]></VALUE>
        <XPATH><![CDATA[/CARD/FIELDS/FIELD[NAME='Orig_Extern']/VALUE]]></XPATH>
      </FIELD>
      <FIELD type="AdditionalFields" label="Origem" source-type="AdditionalFields">
        <TAG><![CDATA[#REGISTO:CA:Origem#]]></TAG>
        <VALUE><![CDATA[Origem]]></VALUE>
        <XPATH><![CDATA[/CARD/FIELDS/FIELD[NAME='Origem']/VALUE]]></XPATH>
      </FIELD>
      <FIELD type="AdditionalFields" label="Origem_Int" source-type="AdditionalFields">
        <TAG><![CDATA[#REGISTO:CA:Origem_Int#]]></TAG>
        <VALUE><![CDATA[Origem_Int]]></VALUE>
        <XPATH><![CDATA[/CARD/FIELDS/FIELD[NAME='Origem_Int']/VALUE]]></XPATH>
      </FIELD>
      <FIELD type="AdditionalFields" label="Partes" source-type="AdditionalFields">
        <TAG><![CDATA[#REGISTO:CA:Partes#]]></TAG>
        <VALUE><![CDATA[Partes]]></VALUE>
        <XPATH><![CDATA[/CARD/FIELDS/FIELD[NAME='Partes']/VALUE]]></XPATH>
      </FIELD>
      <FIELD type="AdditionalFields" label="Ponto_Sit" source-type="AdditionalFields">
        <TAG><![CDATA[#REGISTO:CA:Ponto_Sit#]]></TAG>
        <VALUE><![CDATA[Ponto_Sit]]></VALUE>
        <XPATH><![CDATA[/CARD/FIELDS/FIELD[NAME='Ponto_Sit']/VALUE]]></XPATH>
      </FIELD>
      <FIELD type="AdditionalFields" label="Prioridade" source-type="AdditionalFields">
        <TAG><![CDATA[#REGISTO:CA:Prioridade#]]></TAG>
        <VALUE><![CDATA[Prioridade]]></VALUE>
        <XPATH><![CDATA[/CARD/FIELDS/FIELD[NAME='Prioridade']/VALUE]]></XPATH>
      </FIELD>
      <FIELD type="AdditionalFields" label="Proc_Compl" source-type="AdditionalFields">
        <TAG><![CDATA[#REGISTO:CA:Proc_Compl#]]></TAG>
        <VALUE><![CDATA[Proc_Compl]]></VALUE>
        <XPATH><![CDATA[/CARD/FIELDS/FIELD[NAME='Proc_Compl']/VALUE]]></XPATH>
      </FIELD>
      <FIELD type="AdditionalFields" label="Ramo" source-type="AdditionalFields">
        <TAG><![CDATA[#REGISTO:CA:Ramo#]]></TAG>
        <VALUE><![CDATA[Ramo]]></VALUE>
        <XPATH><![CDATA[/CARD/FIELDS/FIELD[NAME='Ramo']/VALUE]]></XPATH>
      </FIELD>
      <FIELD type="AdditionalFields" label="Ref_Carta" source-type="AdditionalFields">
        <TAG><![CDATA[#REGISTO:CA:Ref_Carta#]]></TAG>
        <VALUE><![CDATA[Ref_Carta]]></VALUE>
        <XPATH><![CDATA[/CARD/FIELDS/FIELD[NAME='Ref_Carta']/VALUE]]></XPATH>
      </FIELD>
      <FIELD type="AdditionalFields" label="Ref_Int" source-type="AdditionalFields">
        <TAG><![CDATA[#REGISTO:CA:Ref_Int#]]></TAG>
        <VALUE><![CDATA[Ref_Int]]></VALUE>
        <XPATH><![CDATA[/CARD/FIELDS/FIELD[NAME='Ref_Int']/VALUE]]></XPATH>
      </FIELD>
      <FIELD type="AdditionalFields" label="Relator" source-type="AdditionalFields">
        <TAG><![CDATA[#REGISTO:CA:Relator#]]></TAG>
        <VALUE><![CDATA[Relator]]></VALUE>
        <XPATH><![CDATA[/CARD/FIELDS/FIELD[NAME='Relator']/VALUE]]></XPATH>
      </FIELD>
      <FIELD type="AdditionalFields" label="Resp_Equipa_DCM" source-type="AdditionalFields">
        <TAG><![CDATA[#REGISTO:CA:Resp_Equipa_DCM#]]></TAG>
        <VALUE><![CDATA[Resp_Equipa_DCM]]></VALUE>
        <XPATH><![CDATA[/CARD/FIELDS/FIELD[NAME='Resp_Equipa_DCM']/VALUE]]></XPATH>
      </FIELD>
      <FIELD type="AdditionalFields" label="Resultado" source-type="AdditionalFields">
        <TAG><![CDATA[#REGISTO:CA:Resultado#]]></TAG>
        <VALUE><![CDATA[Resultado]]></VALUE>
        <XPATH><![CDATA[/CARD/FIELDS/FIELD[NAME='Resultado']/VALUE]]></XPATH>
      </FIELD>
      <FIELD type="AdditionalFields" label="Seccao" source-type="AdditionalFields">
        <TAG><![CDATA[#REGISTO:CA:Seccao#]]></TAG>
        <VALUE><![CDATA[Seccao]]></VALUE>
        <XPATH><![CDATA[/CARD/FIELDS/FIELD[NAME='Seccao']/VALUE]]></XPATH>
      </FIELD>
      <FIELD type="AdditionalFields" label="Tema" source-type="AdditionalFields">
        <TAG><![CDATA[#REGISTO:CA:Tema#]]></TAG>
        <VALUE><![CDATA[Tema]]></VALUE>
        <XPATH><![CDATA[/CARD/FIELDS/FIELD[NAME='Tema']/VALUE]]></XPATH>
      </FIELD>
      <FIELD type="AdditionalFields" label="Tempo_vida" source-type="AdditionalFields">
        <TAG><![CDATA[#REGISTO:CA:Tempo_vida#]]></TAG>
        <VALUE><![CDATA[Tempo_vida]]></VALUE>
        <XPATH><![CDATA[/CARD/FIELDS/FIELD[NAME='Tempo_vida']/VALUE]]></XPATH>
      </FIELD>
      <FIELD type="AdditionalFields" label="Tipo_DCM" source-type="AdditionalFields">
        <TAG><![CDATA[#REGISTO:CA:Tipo_DCM#]]></TAG>
        <VALUE><![CDATA[Tipo_DCM]]></VALUE>
        <XPATH><![CDATA[/CARD/FIELDS/FIELD[NAME='Tipo_DCM']/VALUE]]></XPATH>
      </FIELD>
      <FIELD type="AdditionalFields" label="Tipo_Reuniao" source-type="AdditionalFields">
        <TAG><![CDATA[#REGISTO:CA:Tipo_Reuniao#]]></TAG>
        <VALUE><![CDATA[Tipo_Reuniao]]></VALUE>
        <XPATH><![CDATA[/CARD/FIELDS/FIELD[NAME='Tipo_Reuniao']/VALUE]]></XPATH>
      </FIELD>
      <FIELD type="AdditionalFields" label="Tipologia" source-type="AdditionalFields">
        <TAG><![CDATA[#REGISTO:CA:Tipologia#]]></TAG>
        <VALUE><![CDATA[Tipologia]]></VALUE>
        <XPATH><![CDATA[/CARD/FIELDS/FIELD[NAME='Tipologia']/VALUE]]></XPATH>
      </FIELD>
      <FIELD type="AdditionalFields" label="Tribunal" source-type="AdditionalFields">
        <TAG><![CDATA[#REGISTO:CA:Tribunal#]]></TAG>
        <VALUE><![CDATA[Tribunal]]></VALUE>
        <XPATH><![CDATA[/CARD/FIELDS/FIELD[NAME='Tribunal']/VALUE]]></XPATH>
      </FIELD>
      <FIELD type="AdditionalFields" label="Equipa_DSS" source-type="AdditionalFields">
        <TAG><![CDATA[#REGISTO:CA:Equipa_DSS#]]></TAG>
        <VALUE><![CDATA[Equipa_DSS]]></VALUE>
        <XPATH><![CDATA[/CARD/FIELDS/FIELD[NAME='Equipa_DSS']/VALUE]]></XPATH>
      </FIELD>
      <FIELD type="AdditionalFields" label="Equipa_DSF" source-type="AdditionalFields">
        <TAG><![CDATA[#REGISTO:CA:Equipa_DSF#]]></TAG>
        <VALUE><![CDATA[Equipa_DSF]]></VALUE>
        <XPATH><![CDATA[/CARD/FIELDS/FIELD[NAME='Equipa_DSF']/VALUE]]></XPATH>
      </FIELD>
      <FIELD type="AdditionalFields" label="Equipa_DCM" source-type="AdditionalFields">
        <TAG><![CDATA[#REGISTO:CA:Equipa_DCM#]]></TAG>
        <VALUE><![CDATA[Equipa_DCM]]></VALUE>
        <XPATH><![CDATA[/CARD/FIELDS/FIELD[NAME='Equipa_DCM']/VALUE]]></XPATH>
      </FIELD>
      <FIELD type="AdditionalFields" label="Resp_Equipa_DSS" source-type="AdditionalFields">
        <TAG><![CDATA[#REGISTO:CA:Resp_Equipa_DSS#]]></TAG>
        <VALUE><![CDATA[Resp_Equipa_DSS]]></VALUE>
        <XPATH><![CDATA[/CARD/FIELDS/FIELD[NAME='Resp_Equipa_DSS']/VALUE]]></XPATH>
      </FIELD>
      <FIELD type="AdditionalFields" label="Resp_Equipa_DSF" source-type="AdditionalFields">
        <TAG><![CDATA[#REGISTO:CA:Resp_Equipa_DSF#]]></TAG>
        <VALUE><![CDATA[Resp_Equipa_DSF]]></VALUE>
        <XPATH><![CDATA[/CARD/FIELDS/FIELD[NAME='Resp_Equipa_DSF']/VALUE]]></XPATH>
      </FIELD>
      <FIELD type="AdditionalFields" label="Ent_Nomes" source-type="AdditionalFields">
        <TAG><![CDATA[#REGISTO:CA:Ent_Nomes#]]></TAG>
        <VALUE><![CDATA[Ent_Nomes]]></VALUE>
        <XPATH><![CDATA[/CARD/FIELDS/FIELD[NAME='Ent_Nomes']/VALUE]]></XPATH>
      </FIELD>
      <FIELD type="AdditionalFields" label="Ent_Codigos" source-type="AdditionalFields">
        <TAG><![CDATA[#REGISTO:CA:Ent_Codigos#]]></TAG>
        <VALUE><![CDATA[Ent_Codigos]]></VALUE>
        <XPATH><![CDATA[/CARD/FIELDS/FIELD[NAME='Ent_Codigos']/VALUE]]></XPATH>
      </FIELD>
      <FIELD type="AdditionalFields" label="Atrib_Equipa" source-type="AdditionalFields">
        <TAG><![CDATA[#REGISTO:CA:Atrib_Equipa#]]></TAG>
        <VALUE><![CDATA[Atrib_Equipa]]></VALUE>
        <XPATH><![CDATA[/CARD/FIELDS/FIELD[NAME='Atrib_Equipa']/VALUE]]></XPATH>
      </FIELD>
      <FIELD type="AdditionalFields" label="Gestor" source-type="AdditionalFields">
        <TAG><![CDATA[#REGISTO:CA:Gestor#]]></TAG>
        <VALUE><![CDATA[Gestor]]></VALUE>
        <XPATH><![CDATA[/CARD/FIELDS/FIELD[NAME='Gestor']/VALUE]]></XPATH>
      </FIELD>
      <FIELD type="AdditionalFields" label="Gestor2" source-type="AdditionalFields">
        <TAG><![CDATA[#REGISTO:CA:Gestor2#]]></TAG>
        <VALUE><![CDATA[Gestor2]]></VALUE>
        <XPATH><![CDATA[/CARD/FIELDS/FIELD[NAME='Gestor2']/VALUE]]></XPATH>
      </FIELD>
      <FIELD type="AdditionalFields" label="Origem_Exterior" source-type="AdditionalFields">
        <TAG><![CDATA[#REGISTO:CA:Origem_Exterior#]]></TAG>
        <VALUE><![CDATA[Origem_Exterior]]></VALUE>
        <XPATH><![CDATA[/CARD/FIELDS/FIELD[NAME='Origem_Exterior']/VALUE]]></XPATH>
      </FIELD>
      <FIELD type="AdditionalFields" label="OrigemDJU" source-type="AdditionalFields">
        <TAG><![CDATA[#REGISTO:CA:OrigemDJU#]]></TAG>
        <VALUE><![CDATA[OrigemDJU]]></VALUE>
        <XPATH><![CDATA[/CARD/FIELDS/FIELD[NAME='OrigemDJU']/VALUE]]></XPATH>
      </FIELD>
      <FIELD type="AdditionalFields" label="Codigo" source-type="AdditionalFields">
        <TAG><![CDATA[#REGISTO:CA:Codigo#]]></TAG>
        <VALUE><![CDATA[Codigo]]></VALUE>
        <XPATH><![CDATA[/CARD/FIELDS/FIELD[NAME='Codigo']/VALUE]]></XPATH>
      </FIELD>
      <FIELD type="AdditionalFields" label="NivelPrioridade" source-type="AdditionalFields">
        <TAG><![CDATA[#REGISTO:CA:NivelPrioridade#]]></TAG>
        <VALUE><![CDATA[NivelPrioridade]]></VALUE>
        <XPATH><![CDATA[/CARD/FIELDS/FIELD[NAME='NivelPrioridade']/VALUE]]></XPATH>
      </FIELD>
      <FIELD type="AdditionalFields" label="Estado_DJU" source-type="AdditionalFields">
        <TAG><![CDATA[#REGISTO:CA:Estado_DJU#]]></TAG>
        <VALUE><![CDATA[Estado_DJU]]></VALUE>
        <XPATH><![CDATA[/CARD/FIELDS/FIELD[NAME='Estado_DJU']/VALUE]]></XPATH>
      </FIELD>
      <FIELD type="AdditionalFields" label="Data_instaur" source-type="AdditionalFields">
        <TAG><![CDATA[#REGISTO:CA:Data_instaur#]]></TAG>
        <VALUE><![CDATA[Data_instaur]]></VALUE>
        <XPATH><![CDATA[/CARD/FIELDS/FIELD[NAME='Data_instaur']/VALUE]]></XPATH>
      </FIELD>
      <FIELD type="AdditionalFields" label="Data_Conclusao" source-type="AdditionalFields">
        <TAG><![CDATA[#REGISTO:CA:Data_Conclusao#]]></TAG>
        <VALUE><![CDATA[Data_Conclusao]]></VALUE>
        <XPATH><![CDATA[/CARD/FIELDS/FIELD[NAME='Data_Conclusao']/VALUE]]></XPATH>
      </FIELD>
      <FIELD type="AdditionalFields" label="N_aut_notícia" source-type="AdditionalFields">
        <TAG><![CDATA[#REGISTO:CA:N_aut_notícia#]]></TAG>
        <VALUE><![CDATA[N_aut_notícia]]></VALUE>
        <XPATH><![CDATA[/CARD/FIELDS/FIELD[NAME='N_aut_notícia']/VALUE]]></XPATH>
      </FIELD>
      <FIELD type="AdditionalFields" label="Artigo_Violado" source-type="AdditionalFields">
        <TAG><![CDATA[#REGISTO:CA:Artigo_Violado#]]></TAG>
        <VALUE><![CDATA[Artigo_Violado]]></VALUE>
        <XPATH><![CDATA[/CARD/FIELDS/FIELD[NAME='Artigo_Violado']/VALUE]]></XPATH>
      </FIELD>
      <FIELD type="AdditionalFields" label="N_Art_Violado" source-type="AdditionalFields">
        <TAG><![CDATA[#REGISTO:CA:N_Art_Violado#]]></TAG>
        <VALUE><![CDATA[N_Art_Violado]]></VALUE>
        <XPATH><![CDATA[/CARD/FIELDS/FIELD[NAME='N_Art_Violado']/VALUE]]></XPATH>
      </FIELD>
      <FIELD type="AdditionalFields" label="Al_Art_Violado" source-type="AdditionalFields">
        <TAG><![CDATA[#REGISTO:CA:Al_Art_Violado#]]></TAG>
        <VALUE><![CDATA[Al_Art_Violado]]></VALUE>
        <XPATH><![CDATA[/CARD/FIELDS/FIELD[NAME='Al_Art_Violado']/VALUE]]></XPATH>
      </FIELD>
      <FIELD type="AdditionalFields" label="Sub_Art_Violado" source-type="AdditionalFields">
        <TAG><![CDATA[#REGISTO:CA:Sub_Art_Violado#]]></TAG>
        <VALUE><![CDATA[Sub_Art_Violado]]></VALUE>
        <XPATH><![CDATA[/CARD/FIELDS/FIELD[NAME='Sub_Art_Violado']/VALUE]]></XPATH>
      </FIELD>
      <FIELD type="AdditionalFields" label="Sancao_Prevista" source-type="AdditionalFields">
        <TAG><![CDATA[#REGISTO:CA:Sancao_Prevista#]]></TAG>
        <VALUE><![CDATA[Sancao_Prevista]]></VALUE>
        <XPATH><![CDATA[/CARD/FIELDS/FIELD[NAME='Sancao_Prevista']/VALUE]]></XPATH>
      </FIELD>
      <FIELD type="AdditionalFields" label="N_Sanc_Prevista" source-type="AdditionalFields">
        <TAG><![CDATA[#REGISTO:CA:N_Sanc_Prevista#]]></TAG>
        <VALUE><![CDATA[N_Sanc_Prevista]]></VALUE>
        <XPATH><![CDATA[/CARD/FIELDS/FIELD[NAME='N_Sanc_Prevista']/VALUE]]></XPATH>
      </FIELD>
      <FIELD type="AdditionalFields" label="Data_Apr_Defesa" source-type="AdditionalFields">
        <TAG><![CDATA[#REGISTO:CA:Data_Apr_Defesa#]]></TAG>
        <VALUE><![CDATA[Data_Apr_Defesa]]></VALUE>
        <XPATH><![CDATA[/CARD/FIELDS/FIELD[NAME='Data_Apr_Defesa']/VALUE]]></XPATH>
      </FIELD>
      <FIELD type="AdditionalFields" label="Data_Decisao" source-type="AdditionalFields">
        <TAG><![CDATA[#REGISTO:CA:Data_Decisao#]]></TAG>
        <VALUE><![CDATA[Data_Decisao]]></VALUE>
        <XPATH><![CDATA[/CARD/FIELDS/FIELD[NAME='Data_Decisao']/VALUE]]></XPATH>
      </FIELD>
      <FIELD type="AdditionalFields" label="Decisao" source-type="AdditionalFields">
        <TAG><![CDATA[#REGISTO:CA:Decisao#]]></TAG>
        <VALUE><![CDATA[Decisao]]></VALUE>
        <XPATH><![CDATA[/CARD/FIELDS/FIELD[NAME='Decisao']/VALUE]]></XPATH>
      </FIELD>
      <FIELD type="AdditionalFields" label="SuspensaoCoima" source-type="AdditionalFields">
        <TAG><![CDATA[#REGISTO:CA:SuspensaoCoima#]]></TAG>
        <VALUE><![CDATA[SuspensaoCoima]]></VALUE>
        <XPATH><![CDATA[/CARD/FIELDS/FIELD[NAME='SuspensaoCoima']/VALUE]]></XPATH>
      </FIELD>
      <FIELD type="AdditionalFields" label="Sancoes_Acess" source-type="AdditionalFields">
        <TAG><![CDATA[#REGISTO:CA:Sancoes_Acess#]]></TAG>
        <VALUE><![CDATA[Sancoes_Acess]]></VALUE>
        <XPATH><![CDATA[/CARD/FIELDS/FIELD[NAME='Sancoes_Acess']/VALUE]]></XPATH>
      </FIELD>
      <FIELD type="AdditionalFields" label="Valor_Coima" source-type="AdditionalFields">
        <TAG><![CDATA[#REGISTO:CA:Valor_Coima#]]></TAG>
        <VALUE><![CDATA[Valor_Coima]]></VALUE>
        <XPATH><![CDATA[/CARD/FIELDS/FIELD[NAME='Valor_Coima']/VALUE]]></XPATH>
      </FIELD>
      <FIELD type="AdditionalFields" label="N_DUC" source-type="AdditionalFields">
        <TAG><![CDATA[#REGISTO:CA:N_DUC#]]></TAG>
        <VALUE><![CDATA[N_DUC]]></VALUE>
        <XPATH><![CDATA[/CARD/FIELDS/FIELD[NAME='N_DUC']/VALUE]]></XPATH>
      </FIELD>
      <FIELD type="AdditionalFields" label="Data_Pgto_Coima" source-type="AdditionalFields">
        <TAG><![CDATA[#REGISTO:CA:Data_Pgto_Coima#]]></TAG>
        <VALUE><![CDATA[Data_Pgto_Coima]]></VALUE>
        <XPATH><![CDATA[/CARD/FIELDS/FIELD[NAME='Data_Pgto_Coima']/VALUE]]></XPATH>
      </FIELD>
      <FIELD type="AdditionalFields" label="Data_trans_julg" source-type="AdditionalFields">
        <TAG><![CDATA[#REGISTO:CA:Data_trans_julg#]]></TAG>
        <VALUE><![CDATA[Data_trans_julg]]></VALUE>
        <XPATH><![CDATA[/CARD/FIELDS/FIELD[NAME='Data_trans_julg']/VALUE]]></XPATH>
      </FIELD>
      <FIELD type="AdditionalFields" label="Impug_Judicial" source-type="AdditionalFields">
        <TAG><![CDATA[#REGISTO:CA:Impug_Judicial#]]></TAG>
        <VALUE><![CDATA[Impug_Judicial]]></VALUE>
        <XPATH><![CDATA[/CARD/FIELDS/FIELD[NAME='Impug_Judicial']/VALUE]]></XPATH>
      </FIELD>
      <FIELD type="AdditionalFields" label="Mandatario_ISP" source-type="AdditionalFields">
        <TAG><![CDATA[#REGISTO:CA:Mandatario_ISP#]]></TAG>
        <VALUE><![CDATA[Mandatario_ISP]]></VALUE>
        <XPATH><![CDATA[/CARD/FIELDS/FIELD[NAME='Mandatario_ISP']/VALUE]]></XPATH>
      </FIELD>
      <FIELD type="AdditionalFields" label="Tribunal_Recurs" source-type="AdditionalFields">
        <TAG><![CDATA[#REGISTO:CA:Tribunal_Recurs#]]></TAG>
        <VALUE><![CDATA[Tribunal_Recurs]]></VALUE>
        <XPATH><![CDATA[/CARD/FIELDS/FIELD[NAME='Tribunal_Recurs']/VALUE]]></XPATH>
      </FIELD>
      <FIELD type="AdditionalFields" label="Juizo" source-type="AdditionalFields">
        <TAG><![CDATA[#REGISTO:CA:Juizo#]]></TAG>
        <VALUE><![CDATA[Juizo]]></VALUE>
        <XPATH><![CDATA[/CARD/FIELDS/FIELD[NAME='Juizo']/VALUE]]></XPATH>
      </FIELD>
      <FIELD type="AdditionalFields" label="N_Proc_Tribunal" source-type="AdditionalFields">
        <TAG><![CDATA[#REGISTO:CA:N_Proc_Tribunal#]]></TAG>
        <VALUE><![CDATA[N_Proc_Tribunal]]></VALUE>
        <XPATH><![CDATA[/CARD/FIELDS/FIELD[NAME='N_Proc_Tribunal']/VALUE]]></XPATH>
      </FIELD>
      <FIELD type="AdditionalFields" label="Julgamentos" source-type="AdditionalFields">
        <TAG><![CDATA[#REGISTO:CA:Julgamentos#]]></TAG>
        <VALUE><![CDATA[Julgamentos]]></VALUE>
        <XPATH><![CDATA[/CARD/FIELDS/FIELD[NAME='Julgamentos']/VALUE]]></XPATH>
      </FIELD>
      <FIELD type="AdditionalFields" label="Testem_ISP_Conv" source-type="AdditionalFields">
        <TAG><![CDATA[#REGISTO:CA:Testem_ISP_Conv#]]></TAG>
        <VALUE><![CDATA[Testem_ISP_Conv]]></VALUE>
        <XPATH><![CDATA[/CARD/FIELDS/FIELD[NAME='Testem_ISP_Conv']/VALUE]]></XPATH>
      </FIELD>
      <FIELD type="AdditionalFields" label="Recurso_Relacao" source-type="AdditionalFields">
        <TAG><![CDATA[#REGISTO:CA:Recurso_Relacao#]]></TAG>
        <VALUE><![CDATA[Recurso_Relacao]]></VALUE>
        <XPATH><![CDATA[/CARD/FIELDS/FIELD[NAME='Recurso_Relacao']/VALUE]]></XPATH>
      </FIELD>
      <FIELD type="AdditionalFields" label="Res_Impug_jud" source-type="AdditionalFields">
        <TAG><![CDATA[#REGISTO:CA:Res_Impug_jud#]]></TAG>
        <VALUE><![CDATA[Res_Impug_jud]]></VALUE>
        <XPATH><![CDATA[/CARD/FIELDS/FIELD[NAME='Res_Impug_jud']/VALUE]]></XPATH>
      </FIELD>
      <FIELD type="AdditionalFields" label="N_Cert_Proc_Exc" source-type="AdditionalFields">
        <TAG><![CDATA[#REGISTO:CA:N_Cert_Proc_Exc#]]></TAG>
        <VALUE><![CDATA[N_Cert_Proc_Exc]]></VALUE>
        <XPATH><![CDATA[/CARD/FIELDS/FIELD[NAME='N_Cert_Proc_Exc']/VALUE]]></XPATH>
      </FIELD>
      <FIELD type="AdditionalFields" label="Proc_Materializ" source-type="AdditionalFields">
        <TAG><![CDATA[#REGISTO:CA:Proc_Materializ#]]></TAG>
        <VALUE><![CDATA[Proc_Materializ]]></VALUE>
        <XPATH><![CDATA[/CARD/FIELDS/FIELD[NAME='Proc_Materializ']/VALUE]]></XPATH>
      </FIELD>
      <FIELD type="AdditionalFields" label="Nome_Arguido" source-type="AdditionalFields">
        <TAG><![CDATA[#REGISTO:CA:Nome_Arguido#]]></TAG>
        <VALUE><![CDATA[Nome_Arguido]]></VALUE>
        <XPATH><![CDATA[/CARD/FIELDS/FIELD[NAME='Nome_Arguido']/VALUE]]></XPATH>
      </FIELD>
      <FIELD type="AdditionalFields" label="Tipo_Arguido" source-type="AdditionalFields">
        <TAG><![CDATA[#REGISTO:CA:Tipo_Arguido#]]></TAG>
        <VALUE><![CDATA[Tipo_Arguido]]></VALUE>
        <XPATH><![CDATA[/CARD/FIELDS/FIELD[NAME='Tipo_Arguido']/VALUE]]></XPATH>
      </FIELD>
      <FIELD type="AdditionalFields" label="Instrutor" source-type="AdditionalFields">
        <TAG><![CDATA[#REGISTO:CA:Instrutor#]]></TAG>
        <VALUE><![CDATA[Instrutor]]></VALUE>
        <XPATH><![CDATA[/CARD/FIELDS/FIELD[NAME='Instrutor']/VALUE]]></XPATH>
      </FIELD>
      <FIELD type="AdditionalFields" label="Sub_Sancao_prev" source-type="AdditionalFields">
        <TAG><![CDATA[#REGISTO:CA:Sub_Sancao_prev#]]></TAG>
        <VALUE><![CDATA[Sub_Sancao_prev]]></VALUE>
        <XPATH><![CDATA[/CARD/FIELDS/FIELD[NAME='Sub_Sancao_prev']/VALUE]]></XPATH>
      </FIELD>
      <FIELD type="AdditionalFields" label="Tecn_Resp_DSF" source-type="AdditionalFields">
        <TAG><![CDATA[#REGISTO:CA:Tecn_Resp_DSF#]]></TAG>
        <VALUE><![CDATA[Tecn_Resp_DSF]]></VALUE>
        <XPATH><![CDATA[/CARD/FIELDS/FIELD[NAME='Tecn_Resp_DSF']/VALUE]]></XPATH>
      </FIELD>
      <FIELD type="AdditionalFields" label="Tecn_Resp_DSS" source-type="AdditionalFields">
        <TAG><![CDATA[#REGISTO:CA:Tecn_Resp_DSS#]]></TAG>
        <VALUE><![CDATA[Tecn_Resp_DSS]]></VALUE>
        <XPATH><![CDATA[/CARD/FIELDS/FIELD[NAME='Tecn_Resp_DSS']/VALUE]]></XPATH>
      </FIELD>
      <FIELD type="AdditionalFields" label="Tecn_Resp_DCM" source-type="AdditionalFields">
        <TAG><![CDATA[#REGISTO:CA:Tecn_Resp_DCM#]]></TAG>
        <VALUE><![CDATA[Tecn_Resp_DCM]]></VALUE>
        <XPATH><![CDATA[/CARD/FIELDS/FIELD[NAME='Tecn_Resp_DCM']/VALUE]]></XPATH>
      </FIELD>
      <FIELD type="AdditionalFields" label="Tecn_Resp_DARF" source-type="AdditionalFields">
        <TAG><![CDATA[#REGISTO:CA:Tecn_Resp_DARF#]]></TAG>
        <VALUE><![CDATA[Tecn_Resp_DARF]]></VALUE>
        <XPATH><![CDATA[/CARD/FIELDS/FIELD[NAME='Tecn_Resp_DARF']/VALUE]]></XPATH>
      </FIELD>
      <FIELD type="AdditionalFields" label="Tecn_Resp_DARM" source-type="AdditionalFields">
        <TAG><![CDATA[#REGISTO:CA:Tecn_Resp_DARM#]]></TAG>
        <VALUE><![CDATA[Tecn_Resp_DARM]]></VALUE>
        <XPATH><![CDATA[/CARD/FIELDS/FIELD[NAME='Tecn_Resp_DARM']/VALUE]]></XPATH>
      </FIELD>
      <FIELD type="AdditionalFields" label="Tecn_Resp_DES" source-type="AdditionalFields">
        <TAG><![CDATA[#REGISTO:CA:Tecn_Resp_DES#]]></TAG>
        <VALUE><![CDATA[Tecn_Resp_DES]]></VALUE>
        <XPATH><![CDATA[/CARD/FIELDS/FIELD[NAME='Tecn_Resp_DES']/VALUE]]></XPATH>
      </FIELD>
      <FIELD type="AdditionalFields" label="Tecn_Resp_DRS" source-type="AdditionalFields">
        <TAG><![CDATA[#REGISTO:CA:Tecn_Resp_DRS#]]></TAG>
        <VALUE><![CDATA[Tecn_Resp_DRS]]></VALUE>
        <XPATH><![CDATA[/CARD/FIELDS/FIELD[NAME='Tecn_Resp_DRS']/VALUE]]></XPATH>
      </FIELD>
      <FIELD type="AdditionalFields" label="Tecn_Resp_DPR" source-type="AdditionalFields">
        <TAG><![CDATA[#REGISTO:CA:Tecn_Resp_DPR#]]></TAG>
        <VALUE><![CDATA[Tecn_Resp_DPR]]></VALUE>
        <XPATH><![CDATA[/CARD/FIELDS/FIELD[NAME='Tecn_Resp_DPR']/VALUE]]></XPATH>
      </FIELD>
      <FIELD type="AdditionalFields" label="Tecn_Resp_DJU" source-type="AdditionalFields">
        <TAG><![CDATA[#REGISTO:CA:Tecn_Resp_DJU#]]></TAG>
        <VALUE><![CDATA[Tecn_Resp_DJU]]></VALUE>
        <XPATH><![CDATA[/CARD/FIELDS/FIELD[NAME='Tecn_Resp_DJU']/VALUE]]></XPATH>
      </FIELD>
      <FIELD type="AdditionalFields" label="TP_11.01.02" source-type="AdditionalFields">
        <TAG><![CDATA[#REGISTO:CA:TP_11.01.02#]]></TAG>
        <VALUE><![CDATA[TP_11.01.02]]></VALUE>
        <XPATH><![CDATA[/CARD/FIELDS/FIELD[NAME='TP_11.01.02']/VALUE]]></XPATH>
      </FIELD>
      <FIELD type="AdditionalFields" label="TP_11.01.03" source-type="AdditionalFields">
        <TAG><![CDATA[#REGISTO:CA:TP_11.01.03#]]></TAG>
        <VALUE><![CDATA[TP_11.01.03]]></VALUE>
        <XPATH><![CDATA[/CARD/FIELDS/FIELD[NAME='TP_11.01.03']/VALUE]]></XPATH>
      </FIELD>
      <FIELD type="AdditionalFields" label="TP_11.01.08" source-type="AdditionalFields">
        <TAG><![CDATA[#REGISTO:CA:TP_11.01.08#]]></TAG>
        <VALUE><![CDATA[TP_11.01.08]]></VALUE>
        <XPATH><![CDATA[/CARD/FIELDS/FIELD[NAME='TP_11.01.08']/VALUE]]></XPATH>
      </FIELD>
      <FIELD type="AdditionalFields" label="TP_11.01.09" source-type="AdditionalFields">
        <TAG><![CDATA[#REGISTO:CA:TP_11.01.09#]]></TAG>
        <VALUE><![CDATA[TP_11.01.09]]></VALUE>
        <XPATH><![CDATA[/CARD/FIELDS/FIELD[NAME='TP_11.01.09']/VALUE]]></XPATH>
      </FIELD>
      <FIELD type="AdditionalFields" label="TP_11.01.13" source-type="AdditionalFields">
        <TAG><![CDATA[#REGISTO:CA:TP_11.01.13#]]></TAG>
        <VALUE><![CDATA[TP_11.01.13]]></VALUE>
        <XPATH><![CDATA[/CARD/FIELDS/FIELD[NAME='TP_11.01.13']/VALUE]]></XPATH>
      </FIELD>
      <FIELD type="AdditionalFields" label="TP_11.01.19.02" source-type="AdditionalFields">
        <TAG><![CDATA[#REGISTO:CA:TP_11.01.19.02#]]></TAG>
        <VALUE><![CDATA[TP_11.01.19.02]]></VALUE>
        <XPATH><![CDATA[/CARD/FIELDS/FIELD[NAME='TP_11.01.19.02']/VALUE]]></XPATH>
      </FIELD>
      <FIELD type="AdditionalFields" label="TP_11.01.20.01" source-type="AdditionalFields">
        <TAG><![CDATA[#REGISTO:CA:TP_11.01.20.01#]]></TAG>
        <VALUE><![CDATA[TP_11.01.20.01]]></VALUE>
        <XPATH><![CDATA[/CARD/FIELDS/FIELD[NAME='TP_11.01.20.01']/VALUE]]></XPATH>
      </FIELD>
      <FIELD type="AdditionalFields" label="TP_11.01.20.02" source-type="AdditionalFields">
        <TAG><![CDATA[#REGISTO:CA:TP_11.01.20.02#]]></TAG>
        <VALUE><![CDATA[TP_11.01.20.02]]></VALUE>
        <XPATH><![CDATA[/CARD/FIELDS/FIELD[NAME='TP_11.01.20.02']/VALUE]]></XPATH>
      </FIELD>
      <FIELD type="AdditionalFields" label="TP_11.01.21.04" source-type="AdditionalFields">
        <TAG><![CDATA[#REGISTO:CA:TP_11.01.21.04#]]></TAG>
        <VALUE><![CDATA[TP_11.01.21.04]]></VALUE>
        <XPATH><![CDATA[/CARD/FIELDS/FIELD[NAME='TP_11.01.21.04']/VALUE]]></XPATH>
      </FIELD>
      <FIELD type="AdditionalFields" label="TP_11.02.22.02" source-type="AdditionalFields">
        <TAG><![CDATA[#REGISTO:CA:TP_11.02.22.02#]]></TAG>
        <VALUE><![CDATA[TP_11.02.22.02]]></VALUE>
        <XPATH><![CDATA[/CARD/FIELDS/FIELD[NAME='TP_11.02.22.02']/VALUE]]></XPATH>
      </FIELD>
      <FIELD type="AdditionalFields" label="TP_11.05.03" source-type="AdditionalFields">
        <TAG><![CDATA[#REGISTO:CA:TP_11.05.03#]]></TAG>
        <VALUE><![CDATA[TP_11.05.03]]></VALUE>
        <XPATH><![CDATA[/CARD/FIELDS/FIELD[NAME='TP_11.05.03']/VALUE]]></XPATH>
      </FIELD>
      <FIELD type="AdditionalFields" label="TP_11.05.07.03" source-type="AdditionalFields">
        <TAG><![CDATA[#REGISTO:CA:TP_11.05.07.03#]]></TAG>
        <VALUE><![CDATA[TP_11.05.07.03]]></VALUE>
        <XPATH><![CDATA[/CARD/FIELDS/FIELD[NAME='TP_11.05.07.03']/VALUE]]></XPATH>
      </FIELD>
      <FIELD type="AdditionalFields" label="Ano_Sem_Tri_Ref" source-type="AdditionalFields">
        <TAG><![CDATA[#REGISTO:CA:Ano_Sem_Tri_Ref#]]></TAG>
        <VALUE><![CDATA[Ano_Sem_Tri_Ref]]></VALUE>
        <XPATH><![CDATA[/CARD/FIELDS/FIELD[NAME='Ano_Sem_Tri_Ref']/VALUE]]></XPATH>
      </FIELD>
      <FIELD type="AdditionalFields" label="Dat/Ano" source-type="AdditionalFields">
        <TAG><![CDATA[#REGISTO:CA:Dat/Ano#]]></TAG>
        <VALUE><![CDATA[Dat/Ano]]></VALUE>
        <XPATH><![CDATA[/CARD/FIELDS/FIELD[NAME='Dat/Ano']/VALUE]]></XPATH>
      </FIELD>
      <FIELD type="AdditionalFields" label="Ref." source-type="AdditionalFields">
        <TAG><![CDATA[#REGISTO:CA:Ref.#]]></TAG>
        <VALUE><![CDATA[Ref.]]></VALUE>
        <XPATH><![CDATA[/CARD/FIELDS/FIELD[NAME='Ref.']/VALUE]]></XPATH>
      </FIELD>
      <FIELD type="AdditionalFields" label="UO/Dep" source-type="AdditionalFields">
        <TAG><![CDATA[#REGISTO:CA:UO/Dep#]]></TAG>
        <VALUE><![CDATA[UO/Dep]]></VALUE>
        <XPATH><![CDATA[/CARD/FIELDS/FIELD[NAME='UO/Dep']/VALUE]]></XPATH>
      </FIELD>
      <FIELD type="AdditionalFields" label="Tp_06.01.02" source-type="AdditionalFields">
        <TAG><![CDATA[#REGISTO:CA:Tp_06.01.02#]]></TAG>
        <VALUE><![CDATA[Tp_06.01.02]]></VALUE>
        <XPATH><![CDATA[/CARD/FIELDS/FIELD[NAME='Tp_06.01.02']/VALUE]]></XPATH>
      </FIELD>
      <FIELD type="AdditionalFields" label="Tp_04.01.02" source-type="AdditionalFields">
        <TAG><![CDATA[#REGISTO:CA:Tp_04.01.02#]]></TAG>
        <VALUE><![CDATA[Tp_04.01.02]]></VALUE>
        <XPATH><![CDATA[/CARD/FIELDS/FIELD[NAME='Tp_04.01.02']/VALUE]]></XPATH>
      </FIELD>
      <FIELD type="AdditionalFields" label="TP_15.02.01" source-type="AdditionalFields">
        <TAG><![CDATA[#REGISTO:CA:TP_15.02.01#]]></TAG>
        <VALUE><![CDATA[TP_15.02.01]]></VALUE>
        <XPATH><![CDATA[/CARD/FIELDS/FIELD[NAME='TP_15.02.01']/VALUE]]></XPATH>
      </FIELD>
      <FIELD type="AdditionalFields" label="TP_15.02.02" source-type="AdditionalFields">
        <TAG><![CDATA[#REGISTO:CA:TP_15.02.02#]]></TAG>
        <VALUE><![CDATA[TP_15.02.02]]></VALUE>
        <XPATH><![CDATA[/CARD/FIELDS/FIELD[NAME='TP_15.02.02']/VALUE]]></XPATH>
      </FIELD>
      <FIELD type="AdditionalFields" label="Resp_Equip_DARF" source-type="AdditionalFields">
        <TAG><![CDATA[#REGISTO:CA:Resp_Equip_DARF#]]></TAG>
        <VALUE><![CDATA[Resp_Equip_DARF]]></VALUE>
        <XPATH><![CDATA[/CARD/FIELDS/FIELD[NAME='Resp_Equip_DARF']/VALUE]]></XPATH>
      </FIELD>
      <FIELD type="AdditionalFields" label="Ent_Tipo" source-type="AdditionalFields">
        <TAG><![CDATA[#REGISTO:CA:Ent_Tipo#]]></TAG>
        <VALUE><![CDATA[Ent_Tipo]]></VALUE>
        <XPATH><![CDATA[/CARD/FIELDS/FIELD[NAME='Ent_Tipo']/VALUE]]></XPATH>
      </FIELD>
      <FIELD type="AdditionalFields" label="Ent_NIF" source-type="AdditionalFields">
        <TAG><![CDATA[#REGISTO:CA:Ent_NIF#]]></TAG>
        <VALUE><![CDATA[Ent_NIF]]></VALUE>
        <XPATH><![CDATA[/CARD/FIELDS/FIELD[NAME='Ent_NIF']/VALUE]]></XPATH>
      </FIELD>
      <FIELD type="AdditionalFields" label="Tecn_Resp_DARS" source-type="AdditionalFields">
        <TAG><![CDATA[#REGISTO:CA:Tecn_Resp_DARS#]]></TAG>
        <VALUE><![CDATA[Tecn_Resp_DARS]]></VALUE>
        <XPATH><![CDATA[/CARD/FIELDS/FIELD[NAME='Tecn_Resp_DARS']/VALUE]]></XPATH>
      </FIELD>
      <FIELD type="AdditionalFields" label="Al_Sancao_Prev" source-type="AdditionalFields">
        <TAG><![CDATA[#REGISTO:CA:Al_Sancao_Prev#]]></TAG>
        <VALUE><![CDATA[Al_Sancao_Prev]]></VALUE>
        <XPATH><![CDATA[/CARD/FIELDS/FIELD[NAME='Al_Sancao_Prev']/VALUE]]></XPATH>
      </FIELD>
      <FIELD type="AdditionalFields" label="Sal_Sancao_Prev" source-type="AdditionalFields">
        <TAG><![CDATA[#REGISTO:CA:Sal_Sancao_Prev#]]></TAG>
        <VALUE><![CDATA[Sal_Sancao_Prev]]></VALUE>
        <XPATH><![CDATA[/CARD/FIELDS/FIELD[NAME='Sal_Sancao_Prev']/VALUE]]></XPATH>
      </FIELD>
      <FIELD type="AdditionalFields" label="Pessoa_Colectiv" source-type="AdditionalFields">
        <TAG><![CDATA[#REGISTO:CA:Pessoa_Colectiv#]]></TAG>
        <VALUE><![CDATA[Pessoa_Colectiv]]></VALUE>
        <XPATH><![CDATA[/CARD/FIELDS/FIELD[NAME='Pessoa_Colectiv']/VALUE]]></XPATH>
      </FIELD>
      <FIELD type="AdditionalFields" label="Mandat_Arguido" source-type="AdditionalFields">
        <TAG><![CDATA[#REGISTO:CA:Mandat_Arguido#]]></TAG>
        <VALUE><![CDATA[Mandat_Arguido]]></VALUE>
        <XPATH><![CDATA[/CARD/FIELDS/FIELD[NAME='Mandat_Arguido']/VALUE]]></XPATH>
      </FIELD>
      <FIELD type="AdditionalFields" label="Tecnicos_DCM" source-type="AdditionalFields">
        <TAG><![CDATA[#REGISTO:CA:Tecnicos_DCM#]]></TAG>
        <VALUE><![CDATA[Tecnicos_DCM]]></VALUE>
        <XPATH><![CDATA[/CARD/FIELDS/FIELD[NAME='Tecnicos_DCM']/VALUE]]></XPATH>
      </FIELD>
      <FIELD type="AdditionalFields" label="N_Carta_CDI" source-type="AdditionalFields">
        <TAG><![CDATA[#REGISTO:CA:N_Carta_CDI#]]></TAG>
        <VALUE><![CDATA[N_Carta_CDI]]></VALUE>
        <XPATH><![CDATA[/CARD/FIELDS/FIELD[NAME='N_Carta_CDI']/VALUE]]></XPATH>
      </FIELD>
      <FIELD type="AdditionalFields" label="Tipo_Represent" source-type="AdditionalFields">
        <TAG><![CDATA[#REGISTO:CA:Tipo_Represent#]]></TAG>
        <VALUE><![CDATA[Tipo_Represent]]></VALUE>
        <XPATH><![CDATA[/CARD/FIELDS/FIELD[NAME='Tipo_Represent']/VALUE]]></XPATH>
      </FIELD>
      <FIELD type="AdditionalFields" label="Tecn_Resp_DDI" source-type="AdditionalFields">
        <TAG><![CDATA[#REGISTO:CA:Tecn_Resp_DDI#]]></TAG>
        <VALUE><![CDATA[Tecn_Resp_DDI]]></VALUE>
        <XPATH><![CDATA[/CARD/FIELDS/FIELD[NAME='Tecn_Resp_DDI']/VALUE]]></XPATH>
      </FIELD>
      <FIELD type="AdditionalFields" label="Ent_PNome" source-type="AdditionalFields">
        <TAG><![CDATA[#REGISTO:CA:Ent_PNome#]]></TAG>
        <VALUE><![CDATA[Ent_PNome]]></VALUE>
        <XPATH><![CDATA[/CARD/FIELDS/FIELD[NAME='Ent_PNome']/VALUE]]></XPATH>
      </FIELD>
      <FIELD type="AdditionalFields" label="Ent_PCod" source-type="AdditionalFields">
        <TAG><![CDATA[#REGISTO:CA:Ent_PCod#]]></TAG>
        <VALUE><![CDATA[Ent_PCod]]></VALUE>
        <XPATH><![CDATA[/CARD/FIELDS/FIELD[NAME='Ent_PCod']/VALUE]]></XPATH>
      </FIELD>
      <FIELD type="AdditionalFields" label="Ent_PNif" source-type="AdditionalFields">
        <TAG><![CDATA[#REGISTO:CA:Ent_PNif#]]></TAG>
        <VALUE><![CDATA[Ent_PNif]]></VALUE>
        <XPATH><![CDATA[/CARD/FIELDS/FIELD[NAME='Ent_PNif']/VALUE]]></XPATH>
      </FIELD>
      <FIELD type="AdditionalFields" label="Ent_PTipo" source-type="AdditionalFields">
        <TAG><![CDATA[#REGISTO:CA:Ent_PTipo#]]></TAG>
        <VALUE><![CDATA[Ent_PTipo]]></VALUE>
        <XPATH><![CDATA[/CARD/FIELDS/FIELD[NAME='Ent_PTipo']/VALUE]]></XPATH>
      </FIELD>
      <FIELD type="AdditionalFields" label="Dat_Autorizacao" source-type="AdditionalFields">
        <TAG><![CDATA[#REGISTO:CA:Dat_Autorizacao#]]></TAG>
        <VALUE><![CDATA[Dat_Autorizacao]]></VALUE>
        <XPATH><![CDATA[/CARD/FIELDS/FIELD[NAME='Dat_Autorizacao']/VALUE]]></XPATH>
      </FIELD>
      <FIELD type="AdditionalFields" label="Tempo_prsv" source-type="AdditionalFields">
        <TAG><![CDATA[#REGISTO:CA:Tempo_prsv#]]></TAG>
        <VALUE><![CDATA[Tempo_prsv]]></VALUE>
        <XPATH><![CDATA[/CARD/FIELDS/FIELD[NAME='Tempo_prsv']/VALUE]]></XPATH>
      </FIELD>
      <FIELD type="AdditionalFields" label="Dt_Autorizacao" source-type="AdditionalFields">
        <TAG><![CDATA[#REGISTO:CA:Dt_Autorizacao#]]></TAG>
        <VALUE><![CDATA[Dt_Autorizacao]]></VALUE>
        <XPATH><![CDATA[/CARD/FIELDS/FIELD[NAME='Dt_Autorizacao']/VALUE]]></XPATH>
      </FIELD>
      <FIELD type="AdditionalFields" label="Sem_efeito" source-type="AdditionalFields">
        <TAG><![CDATA[#REGISTO:CA:Sem_efeito#]]></TAG>
        <VALUE><![CDATA[Sem_efeito]]></VALUE>
        <XPATH><![CDATA[/CARD/FIELDS/FIELD[NAME='Sem_efeito']/VALUE]]></XPATH>
      </FIELD>
      <FIELD type="AdditionalFields" label="TAG" source-type="AdditionalFields">
        <TAG><![CDATA[#REGISTO:CA:TAG#]]></TAG>
        <VALUE><![CDATA[TAG]]></VALUE>
        <XPATH><![CDATA[/CARD/FIELDS/FIELD[NAME='TAG']/VALUE]]></XPATH>
      </FIELD>
      <FIELD type="AdditionalFields" label="TESTE" source-type="AdditionalFields">
        <TAG><![CDATA[#REGISTO:CA:TESTE#]]></TAG>
        <VALUE><![CDATA[TESTE]]></VALUE>
        <XPATH><![CDATA[/CARD/FIELDS/FIELD[NAME='TESTE']/VALUE]]></XPATH>
      </FIELD>
      <FIELD type="AdditionalFields" label="Tipo_Conta" source-type="AdditionalFields">
        <TAG><![CDATA[#REGISTO:CA:Tipo_Conta#]]></TAG>
        <VALUE><![CDATA[Tipo_Conta]]></VALUE>
        <XPATH><![CDATA[/CARD/FIELDS/FIELD[NAME='Tipo_Conta']/VALUE]]></XPATH>
      </FIELD>
      <FIELD type="AdditionalFields" label="Relevante" source-type="AdditionalFields">
        <TAG><![CDATA[#REGISTO:CA:Relevante#]]></TAG>
        <VALUE><![CDATA[Relevante]]></VALUE>
        <XPATH><![CDATA[/CARD/FIELDS/FIELD[NAME='Relevante']/VALUE]]></XPATH>
      </FIELD>
      <FIELD type="AdditionalFields" label="Documento_Papel" source-type="AdditionalFields">
        <TAG><![CDATA[#REGISTO:CA:Documento_Papel#]]></TAG>
        <VALUE><![CDATA[Documento_Papel]]></VALUE>
        <XPATH><![CDATA[/CARD/FIELDS/FIELD[NAME='Documento_Papel']/VALUE]]></XPATH>
      </FIELD>
      <FIELD type="AdditionalFields" label="Tipo_Acesso" source-type="AdditionalFields">
        <TAG><![CDATA[#REGISTO:CA:Tipo_Acesso#]]></TAG>
        <VALUE><![CDATA[Tipo_Acesso]]></VALUE>
        <XPATH><![CDATA[/CARD/FIELDS/FIELD[NAME='Tipo_Acesso']/VALUE]]></XPATH>
      </FIELD>
      <FIELD type="AdditionalFields" label="Descricao_NRO" source-type="AdditionalFields">
        <TAG><![CDATA[#REGISTO:CA:Descricao_NRO#]]></TAG>
        <VALUE><![CDATA[Descricao_NRO]]></VALUE>
        <XPATH><![CDATA[/CARD/FIELDS/FIELD[NAME='Descricao_NRO']/VALUE]]></XPATH>
      </FIELD>
      <FIELD type="AdditionalFields" label="Ano_Ref" source-type="AdditionalFields">
        <TAG><![CDATA[#REGISTO:CA:Ano_Ref#]]></TAG>
        <VALUE><![CDATA[Ano_Ref]]></VALUE>
        <XPATH><![CDATA[/CARD/FIELDS/FIELD[NAME='Ano_Ref']/VALUE]]></XPATH>
      </FIELD>
      <FIELD type="AdditionalFields" label="Mes_Ref" source-type="AdditionalFields">
        <TAG><![CDATA[#REGISTO:CA:Mes_Ref#]]></TAG>
        <VALUE><![CDATA[Mes_Ref]]></VALUE>
        <XPATH><![CDATA[/CARD/FIELDS/FIELD[NAME='Mes_Ref']/VALUE]]></XPATH>
      </FIELD>
      <FIELD type="AdditionalFields" label="Situacao" source-type="AdditionalFields">
        <TAG><![CDATA[#REGISTO:CA:Situacao#]]></TAG>
        <VALUE><![CDATA[Situacao]]></VALUE>
        <XPATH><![CDATA[/CARD/FIELDS/FIELD[NAME='Situacao']/VALUE]]></XPATH>
      </FIELD>
    </NODE>
  </NODE>
  <!-- END: Card Context -->
  <!-- BEGIN: Distribution Context -->
  <!-- END: Distribution Context -->
  <!-- BEGIN: Process Context -->
  <NODE label="Processo" replaceTest="/PROCESS" type="ContextProcess">
    <FIELD label="Nº de Processo">
      <TAG><![CDATA[#CONTEXTPROCESS:NUMBER#]]></TAG>
      <VALUE><![CDATA[Nº de Processo]]></VALUE>
      <XPATH><![CDATA[/PROCESS/@processKeyToString]]></XPATH>
    </FIELD>
    <FIELD label="Data de Abertura">
      <TAG><![CDATA[#CONTEXTPROCESS:OPEN_DATE#]]></TAG>
      <VALUE><![CDATA[Data de Abertura]]></VALUE>
      <XPATH><![CDATA[/PROCESS/GENERAL_DATA/CreatedOn]]></XPATH>
    </FIELD>
    <FIELD label="Data de Encerramento">
      <TAG><![CDATA[#CONTEXTPROCESS:CLOSE_DATE#]]></TAG>
      <VALUE><![CDATA[Data de Encerramento]]></VALUE>
      <XPATH><![CDATA[/PROCESS/GENERAL_DATA/ClosedOn]]></XPATH>
    </FIELD>
    <FIELD label="Assunto">
      <TAG><![CDATA[#CONTEXTPROCESS:SUBJECT#]]></TAG>
      <VALUE><![CDATA[Assunto]]></VALUE>
      <XPATH><![CDATA[/PROCESS/GENERAL_DATA/Subject]]></XPATH>
    </FIELD>
    <FIELD label="Observações">
      <TAG><![CDATA[#CONTEXTPROCESS:COMMENTS#]]></TAG>
      <VALUE><![CDATA[Observações]]></VALUE>
      <XPATH><![CDATA[/PROCESS/GENERAL_DATA/Comments]]></XPATH>
    </FIELD>
    <NODE label="Campos Adicionais..." isWindowSelector="true">
      <FIELD type="AdditionalFields" label="Custom_string" source-type="AdditionalFields">
        <TAG><![CDATA[#CONTEXTPROCESS:CA:Custom_string#]]></TAG>
        <VALUE><![CDATA[Custom_string]]></VALUE>
        <XPATH><![CDATA[/PROCESS/FIELDS/FIELD[NAME='Custom_string']/VALUE]]></XPATH>
      </FIELD>
      <FIELD type="AdditionalFields" label="Custom_data" source-type="AdditionalFields">
        <TAG><![CDATA[#CONTEXTPROCESS:CA:Custom_data#]]></TAG>
        <VALUE><![CDATA[Custom_data]]></VALUE>
        <XPATH><![CDATA[/PROCESS/FIELDS/FIELD[NAME='Custom_data']/VALUE]]></XPATH>
      </FIELD>
      <FIELD type="AdditionalFields" label="Custom_num" source-type="AdditionalFields">
        <TAG><![CDATA[#CONTEXTPROCESS:CA:Custom_num#]]></TAG>
        <VALUE><![CDATA[Custom_num]]></VALUE>
        <XPATH><![CDATA[/PROCESS/FIELDS/FIELD[NAME='Custom_num']/VALUE]]></XPATH>
      </FIELD>
      <FIELD type="AdditionalFields" label="Custom_bool" source-type="AdditionalFields">
        <TAG><![CDATA[#CONTEXTPROCESS:CA:Custom_bool#]]></TAG>
        <VALUE><![CDATA[Custom_bool]]></VALUE>
        <XPATH><![CDATA[/PROCESS/FIELDS/FIELD[NAME='Custom_bool']/VALUE]]></XPATH>
      </FIELD>
      <FIELD type="AdditionalFields" label="Custom_list" source-type="AdditionalFields">
        <TAG><![CDATA[#CONTEXTPROCESS:CA:Custom_list#]]></TAG>
        <VALUE><![CDATA[Custom_list]]></VALUE>
        <XPATH><![CDATA[/PROCESS/FIELDS/FIELD[NAME='Custom_list']/VALUE]]></XPATH>
      </FIELD>
      <FIELD type="AdditionalFields" label="Nome_remetente" source-type="AdditionalFields">
        <TAG><![CDATA[#CONTEXTPROCESS:CA:Nome_remetente#]]></TAG>
        <VALUE><![CDATA[Nome_remetente]]></VALUE>
        <XPATH><![CDATA[/PROCESS/FIELDS/FIELD[NAME='Nome_remetente']/VALUE]]></XPATH>
      </FIELD>
      <FIELD type="AdditionalFields" label="Destino_ISP" source-type="AdditionalFields">
        <TAG><![CDATA[#CONTEXTPROCESS:CA:Destino_ISP#]]></TAG>
        <VALUE><![CDATA[Destino_ISP]]></VALUE>
        <XPATH><![CDATA[/PROCESS/FIELDS/FIELD[NAME='Destino_ISP']/VALUE]]></XPATH>
      </FIELD>
      <FIELD type="AdditionalFields" label="CC_ISP" source-type="AdditionalFields">
        <TAG><![CDATA[#CONTEXTPROCESS:CA:CC_ISP#]]></TAG>
        <VALUE><![CDATA[CC_ISP]]></VALUE>
        <XPATH><![CDATA[/PROCESS/FIELDS/FIELD[NAME='CC_ISP']/VALUE]]></XPATH>
      </FIELD>
      <FIELD type="AdditionalFields" label="N_Serie" source-type="AdditionalFields">
        <TAG><![CDATA[#CONTEXTPROCESS:CA:N_Serie#]]></TAG>
        <VALUE><![CDATA[N_Serie]]></VALUE>
        <XPATH><![CDATA[/PROCESS/FIELDS/FIELD[NAME='N_Serie']/VALUE]]></XPATH>
      </FIELD>
      <FIELD type="AdditionalFields" label="Pasta_arquivo" source-type="AdditionalFields">
        <TAG><![CDATA[#CONTEXTPROCESS:CA:Pasta_arquivo#]]></TAG>
        <VALUE><![CDATA[Pasta_arquivo]]></VALUE>
        <XPATH><![CDATA[/PROCESS/FIELDS/FIELD[NAME='Pasta_arquivo']/VALUE]]></XPATH>
      </FIELD>
      <FIELD type="AdditionalFields" label="N_factura" source-type="AdditionalFields">
        <TAG><![CDATA[#CONTEXTPROCESS:CA:N_factura#]]></TAG>
        <VALUE><![CDATA[N_factura]]></VALUE>
        <XPATH><![CDATA[/PROCESS/FIELDS/FIELD[NAME='N_factura']/VALUE]]></XPATH>
      </FIELD>
      <FIELD type="AdditionalFields" label="Data_emissao" source-type="AdditionalFields">
        <TAG><![CDATA[#CONTEXTPROCESS:CA:Data_emissao#]]></TAG>
        <VALUE><![CDATA[Data_emissao]]></VALUE>
        <XPATH><![CDATA[/PROCESS/FIELDS/FIELD[NAME='Data_emissao']/VALUE]]></XPATH>
      </FIELD>
      <FIELD type="AdditionalFields" label="Nome_fornecedor" source-type="AdditionalFields">
        <TAG><![CDATA[#CONTEXTPROCESS:CA:Nome_fornecedor#]]></TAG>
        <VALUE><![CDATA[Nome_fornecedor]]></VALUE>
        <XPATH><![CDATA[/PROCESS/FIELDS/FIELD[NAME='Nome_fornecedor']/VALUE]]></XPATH>
      </FIELD>
      <FIELD type="AdditionalFields" label="Valor_total" source-type="AdditionalFields">
        <TAG><![CDATA[#CONTEXTPROCESS:CA:Valor_total#]]></TAG>
        <VALUE><![CDATA[Valor_total]]></VALUE>
        <XPATH><![CDATA[/PROCESS/FIELDS/FIELD[NAME='Valor_total']/VALUE]]></XPATH>
      </FIELD>
      <FIELD type="AdditionalFields" label="Entidade_destin" source-type="AdditionalFields">
        <TAG><![CDATA[#CONTEXTPROCESS:CA:Entidade_destin#]]></TAG>
        <VALUE><![CDATA[Entidade_destin]]></VALUE>
        <XPATH><![CDATA[/PROCESS/FIELDS/FIELD[NAME='Entidade_destin']/VALUE]]></XPATH>
      </FIELD>
      <FIELD type="AdditionalFields" label="Origem_ISP" source-type="AdditionalFields">
        <TAG><![CDATA[#CONTEXTPROCESS:CA:Origem_ISP#]]></TAG>
        <VALUE><![CDATA[Origem_ISP]]></VALUE>
        <XPATH><![CDATA[/PROCESS/FIELDS/FIELD[NAME='Origem_ISP']/VALUE]]></XPATH>
      </FIELD>
      <FIELD type="AdditionalFields" label="Tipo_prodservic" source-type="AdditionalFields">
        <TAG><![CDATA[#CONTEXTPROCESS:CA:Tipo_prodservic#]]></TAG>
        <VALUE><![CDATA[Tipo_prodservic]]></VALUE>
        <XPATH><![CDATA[/PROCESS/FIELDS/FIELD[NAME='Tipo_prodservic']/VALUE]]></XPATH>
      </FIELD>
      <FIELD type="AdditionalFields" label="Nome_orgaocomun" source-type="AdditionalFields">
        <TAG><![CDATA[#CONTEXTPROCESS:CA:Nome_orgaocomun#]]></TAG>
        <VALUE><![CDATA[Nome_orgaocomun]]></VALUE>
        <XPATH><![CDATA[/PROCESS/FIELDS/FIELD[NAME='Nome_orgaocomun']/VALUE]]></XPATH>
      </FIELD>
      <FIELD type="AdditionalFields" label="Tipo_Notinf" source-type="AdditionalFields">
        <TAG><![CDATA[#CONTEXTPROCESS:CA:Tipo_Notinf#]]></TAG>
        <VALUE><![CDATA[Tipo_Notinf]]></VALUE>
        <XPATH><![CDATA[/PROCESS/FIELDS/FIELD[NAME='Tipo_Notinf']/VALUE]]></XPATH>
      </FIELD>
      <FIELD type="AdditionalFields" label="Data_conf" source-type="AdditionalFields">
        <TAG><![CDATA[#CONTEXTPROCESS:CA:Data_conf#]]></TAG>
        <VALUE><![CDATA[Data_conf]]></VALUE>
        <XPATH><![CDATA[/PROCESS/FIELDS/FIELD[NAME='Data_conf']/VALUE]]></XPATH>
      </FIELD>
      <FIELD type="AdditionalFields" label="Local_conf" source-type="AdditionalFields">
        <TAG><![CDATA[#CONTEXTPROCESS:CA:Local_conf#]]></TAG>
        <VALUE><![CDATA[Local_conf]]></VALUE>
        <XPATH><![CDATA[/PROCESS/FIELDS/FIELD[NAME='Local_conf']/VALUE]]></XPATH>
      </FIELD>
      <FIELD type="AdditionalFields" label="Tipo_evento" source-type="AdditionalFields">
        <TAG><![CDATA[#CONTEXTPROCESS:CA:Tipo_evento#]]></TAG>
        <VALUE><![CDATA[Tipo_evento]]></VALUE>
        <XPATH><![CDATA[/PROCESS/FIELDS/FIELD[NAME='Tipo_evento']/VALUE]]></XPATH>
      </FIELD>
      <FIELD type="AdditionalFields" label="Local_evento" source-type="AdditionalFields">
        <TAG><![CDATA[#CONTEXTPROCESS:CA:Local_evento#]]></TAG>
        <VALUE><![CDATA[Local_evento]]></VALUE>
        <XPATH><![CDATA[/PROCESS/FIELDS/FIELD[NAME='Local_evento']/VALUE]]></XPATH>
      </FIELD>
      <FIELD type="AdditionalFields" label="Data_aberevento" source-type="AdditionalFields">
        <TAG><![CDATA[#CONTEXTPROCESS:CA:Data_aberevento#]]></TAG>
        <VALUE><![CDATA[Data_aberevento]]></VALUE>
        <XPATH><![CDATA[/PROCESS/FIELDS/FIELD[NAME='Data_aberevento']/VALUE]]></XPATH>
      </FIELD>
      <FIELD type="AdditionalFields" label="Data_fimevento" source-type="AdditionalFields">
        <TAG><![CDATA[#CONTEXTPROCESS:CA:Data_fimevento#]]></TAG>
        <VALUE><![CDATA[Data_fimevento]]></VALUE>
        <XPATH><![CDATA[/PROCESS/FIELDS/FIELD[NAME='Data_fimevento']/VALUE]]></XPATH>
      </FIELD>
      <FIELD type="AdditionalFields" label="tipo_fluxo" source-type="AdditionalFields">
        <TAG><![CDATA[#CONTEXTPROCESS:CA:tipo_fluxo#]]></TAG>
        <VALUE><![CDATA[tipo_fluxo]]></VALUE>
        <XPATH><![CDATA[/PROCESS/FIELDS/FIELD[NAME='tipo_fluxo']/VALUE]]></XPATH>
      </FIELD>
      <FIELD type="AdditionalFields" label="Referencia_ISP" source-type="AdditionalFields">
        <TAG><![CDATA[#CONTEXTPROCESS:CA:Referencia_ISP#]]></TAG>
        <VALUE><![CDATA[Referencia_ISP]]></VALUE>
        <XPATH><![CDATA[/PROCESS/FIELDS/FIELD[NAME='Referencia_ISP']/VALUE]]></XPATH>
      </FIELD>
      <FIELD type="AdditionalFields" label="PID" source-type="AdditionalFields">
        <TAG><![CDATA[#CONTEXTPROCESS:CA:PID#]]></TAG>
        <VALUE><![CDATA[PID]]></VALUE>
        <XPATH><![CDATA[/PROCESS/FIELDS/FIELD[NAME='PID']/VALUE]]></XPATH>
      </FIELD>
      <FIELD type="AdditionalFields" label="Tipo_documento" source-type="AdditionalFields">
        <TAG><![CDATA[#CONTEXTPROCESS:CA:Tipo_documento#]]></TAG>
        <VALUE><![CDATA[Tipo_documento]]></VALUE>
        <XPATH><![CDATA[/PROCESS/FIELDS/FIELD[NAME='Tipo_documento']/VALUE]]></XPATH>
      </FIELD>
      <FIELD type="AdditionalFields" label="DIGITALIZ_POR" source-type="AdditionalFields">
        <TAG><![CDATA[#CONTEXTPROCESS:CA:DIGITALIZ_POR#]]></TAG>
        <VALUE><![CDATA[DIGITALIZ_POR]]></VALUE>
        <XPATH><![CDATA[/PROCESS/FIELDS/FIELD[NAME='DIGITALIZ_POR']/VALUE]]></XPATH>
      </FIELD>
      <FIELD type="AdditionalFields" label="VALIDADO_POR" source-type="AdditionalFields">
        <TAG><![CDATA[#CONTEXTPROCESS:CA:VALIDADO_POR#]]></TAG>
        <VALUE><![CDATA[VALIDADO_POR]]></VALUE>
        <XPATH><![CDATA[/PROCESS/FIELDS/FIELD[NAME='VALIDADO_POR']/VALUE]]></XPATH>
      </FIELD>
      <FIELD type="AdditionalFields" label="DATA_DIGITALIZ" source-type="AdditionalFields">
        <TAG><![CDATA[#CONTEXTPROCESS:CA:DATA_DIGITALIZ#]]></TAG>
        <VALUE><![CDATA[DATA_DIGITALIZ]]></VALUE>
        <XPATH><![CDATA[/PROCESS/FIELDS/FIELD[NAME='DATA_DIGITALIZ']/VALUE]]></XPATH>
      </FIELD>
      <FIELD type="AdditionalFields" label="DATA_VALIDACAO" source-type="AdditionalFields">
        <TAG><![CDATA[#CONTEXTPROCESS:CA:DATA_VALIDACAO#]]></TAG>
        <VALUE><![CDATA[DATA_VALIDACAO]]></VALUE>
        <XPATH><![CDATA[/PROCESS/FIELDS/FIELD[NAME='DATA_VALIDACAO']/VALUE]]></XPATH>
      </FIELD>
      <FIELD type="AdditionalFields" label="Documento_DCC" source-type="AdditionalFields">
        <TAG><![CDATA[#CONTEXTPROCESS:CA:Documento_DCC#]]></TAG>
        <VALUE><![CDATA[Documento_DCC]]></VALUE>
        <XPATH><![CDATA[/PROCESS/FIELDS/FIELD[NAME='Documento_DCC']/VALUE]]></XPATH>
      </FIELD>
      <FIELD type="AdditionalFields" label="Ent_Processos" source-type="AdditionalFields">
        <TAG><![CDATA[#CONTEXTPROCESS:CA:Ent_Processos#]]></TAG>
        <VALUE><![CDATA[Ent_Processos]]></VALUE>
        <XPATH><![CDATA[/PROCESS/FIELDS/FIELD[NAME='Ent_Processos']/VALUE]]></XPATH>
      </FIELD>
      <FIELD type="AdditionalFields" label="Nome_entidade" source-type="AdditionalFields">
        <TAG><![CDATA[#CONTEXTPROCESS:CA:Nome_entidade#]]></TAG>
        <VALUE><![CDATA[Nome_entidade]]></VALUE>
        <XPATH><![CDATA[/PROCESS/FIELDS/FIELD[NAME='Nome_entidade']/VALUE]]></XPATH>
      </FIELD>
      <FIELD type="AdditionalFields" label="Data_pedido" source-type="AdditionalFields">
        <TAG><![CDATA[#CONTEXTPROCESS:CA:Data_pedido#]]></TAG>
        <VALUE><![CDATA[Data_pedido]]></VALUE>
        <XPATH><![CDATA[/PROCESS/FIELDS/FIELD[NAME='Data_pedido']/VALUE]]></XPATH>
      </FIELD>
      <FIELD type="AdditionalFields" label="Tipo_distrib" source-type="AdditionalFields">
        <TAG><![CDATA[#CONTEXTPROCESS:CA:Tipo_distrib#]]></TAG>
        <VALUE><![CDATA[Tipo_distrib]]></VALUE>
        <XPATH><![CDATA[/PROCESS/FIELDS/FIELD[NAME='Tipo_distrib']/VALUE]]></XPATH>
      </FIELD>
      <FIELD type="AdditionalFields" label="Tipo_destinatar" source-type="AdditionalFields">
        <TAG><![CDATA[#CONTEXTPROCESS:CA:Tipo_destinatar#]]></TAG>
        <VALUE><![CDATA[Tipo_destinatar]]></VALUE>
        <XPATH><![CDATA[/PROCESS/FIELDS/FIELD[NAME='Tipo_destinatar']/VALUE]]></XPATH>
      </FIELD>
      <FIELD type="AdditionalFields" label="N_doc_distrib" source-type="AdditionalFields">
        <TAG><![CDATA[#CONTEXTPROCESS:CA:N_doc_distrib#]]></TAG>
        <VALUE><![CDATA[N_doc_distrib]]></VALUE>
        <XPATH><![CDATA[/PROCESS/FIELDS/FIELD[NAME='N_doc_distrib']/VALUE]]></XPATH>
      </FIELD>
      <FIELD type="AdditionalFields" label="Data_distrib" source-type="AdditionalFields">
        <TAG><![CDATA[#CONTEXTPROCESS:CA:Data_distrib#]]></TAG>
        <VALUE><![CDATA[Data_distrib]]></VALUE>
        <XPATH><![CDATA[/PROCESS/FIELDS/FIELD[NAME='Data_distrib']/VALUE]]></XPATH>
      </FIELD>
      <FIELD type="AdditionalFields" label="Morada_remetent" source-type="AdditionalFields">
        <TAG><![CDATA[#CONTEXTPROCESS:CA:Morada_remetent#]]></TAG>
        <VALUE><![CDATA[Morada_remetent]]></VALUE>
        <XPATH><![CDATA[/PROCESS/FIELDS/FIELD[NAME='Morada_remetent']/VALUE]]></XPATH>
      </FIELD>
      <FIELD type="AdditionalFields" label="Codigo_Postal_3" source-type="AdditionalFields">
        <TAG><![CDATA[#CONTEXTPROCESS:CA:Codigo_Postal_3#]]></TAG>
        <VALUE><![CDATA[Codigo_Postal_3]]></VALUE>
        <XPATH><![CDATA[/PROCESS/FIELDS/FIELD[NAME='Codigo_Postal_3']/VALUE]]></XPATH>
      </FIELD>
      <FIELD type="AdditionalFields" label="Codigo_Postal_4" source-type="AdditionalFields">
        <TAG><![CDATA[#CONTEXTPROCESS:CA:Codigo_Postal_4#]]></TAG>
        <VALUE><![CDATA[Codigo_Postal_4]]></VALUE>
        <XPATH><![CDATA[/PROCESS/FIELDS/FIELD[NAME='Codigo_Postal_4']/VALUE]]></XPATH>
      </FIELD>
      <FIELD type="AdditionalFields" label="Localidade" source-type="AdditionalFields">
        <TAG><![CDATA[#CONTEXTPROCESS:CA:Localidade#]]></TAG>
        <VALUE><![CDATA[Localidade]]></VALUE>
        <XPATH><![CDATA[/PROCESS/FIELDS/FIELD[NAME='Localidade']/VALUE]]></XPATH>
      </FIELD>
      <FIELD type="AdditionalFields" label="Nom_Entidade" source-type="AdditionalFields">
        <TAG><![CDATA[#CONTEXTPROCESS:CA:Nom_Entidade#]]></TAG>
        <VALUE><![CDATA[Nom_Entidade]]></VALUE>
        <XPATH><![CDATA[/PROCESS/FIELDS/FIELD[NAME='Nom_Entidade']/VALUE]]></XPATH>
      </FIELD>
      <FIELD type="AdditionalFields" label="Ano_rec" source-type="AdditionalFields">
        <TAG><![CDATA[#CONTEXTPROCESS:CA:Ano_rec#]]></TAG>
        <VALUE><![CDATA[Ano_rec]]></VALUE>
        <XPATH><![CDATA[/PROCESS/FIELDS/FIELD[NAME='Ano_rec']/VALUE]]></XPATH>
      </FIELD>
      <FIELD type="AdditionalFields" label="Area" source-type="AdditionalFields">
        <TAG><![CDATA[#CONTEXTPROCESS:CA:Area#]]></TAG>
        <VALUE><![CDATA[Area]]></VALUE>
        <XPATH><![CDATA[/PROCESS/FIELDS/FIELD[NAME='Area']/VALUE]]></XPATH>
      </FIELD>
      <FIELD type="AdditionalFields" label="Assunto_DCM" source-type="AdditionalFields">
        <TAG><![CDATA[#CONTEXTPROCESS:CA:Assunto_DCM#]]></TAG>
        <VALUE><![CDATA[Assunto_DCM]]></VALUE>
        <XPATH><![CDATA[/PROCESS/FIELDS/FIELD[NAME='Assunto_DCM']/VALUE]]></XPATH>
      </FIELD>
      <FIELD type="AdditionalFields" label="Autor" source-type="AdditionalFields">
        <TAG><![CDATA[#CONTEXTPROCESS:CA:Autor#]]></TAG>
        <VALUE><![CDATA[Autor]]></VALUE>
        <XPATH><![CDATA[/PROCESS/FIELDS/FIELD[NAME='Autor']/VALUE]]></XPATH>
      </FIELD>
      <FIELD type="AdditionalFields" label="Colaborador" source-type="AdditionalFields">
        <TAG><![CDATA[#CONTEXTPROCESS:CA:Colaborador#]]></TAG>
        <VALUE><![CDATA[Colaborador]]></VALUE>
        <XPATH><![CDATA[/PROCESS/FIELDS/FIELD[NAME='Colaborador']/VALUE]]></XPATH>
      </FIELD>
      <FIELD type="AdditionalFields" label="UO" source-type="AdditionalFields">
        <TAG><![CDATA[#CONTEXTPROCESS:CA:UO#]]></TAG>
        <VALUE><![CDATA[UO]]></VALUE>
        <XPATH><![CDATA[/PROCESS/FIELDS/FIELD[NAME='UO']/VALUE]]></XPATH>
      </FIELD>
      <FIELD type="AdditionalFields" label="Ativ_Ramo" source-type="AdditionalFields">
        <TAG><![CDATA[#CONTEXTPROCESS:CA:Ativ_Ramo#]]></TAG>
        <VALUE><![CDATA[Ativ_Ramo]]></VALUE>
        <XPATH><![CDATA[/PROCESS/FIELDS/FIELD[NAME='Ativ_Ramo']/VALUE]]></XPATH>
      </FIELD>
      <FIELD type="AdditionalFields" label="Coordenador" source-type="AdditionalFields">
        <TAG><![CDATA[#CONTEXTPROCESS:CA:Coordenador#]]></TAG>
        <VALUE><![CDATA[Coordenador]]></VALUE>
        <XPATH><![CDATA[/PROCESS/FIELDS/FIELD[NAME='Coordenador']/VALUE]]></XPATH>
      </FIELD>
      <FIELD type="AdditionalFields" label="Coordenador_G" source-type="AdditionalFields">
        <TAG><![CDATA[#CONTEXTPROCESS:CA:Coordenador_G#]]></TAG>
        <VALUE><![CDATA[Coordenador_G]]></VALUE>
        <XPATH><![CDATA[/PROCESS/FIELDS/FIELD[NAME='Coordenador_G']/VALUE]]></XPATH>
      </FIELD>
      <FIELD type="AdditionalFields" label="Data_Reuniao" source-type="AdditionalFields">
        <TAG><![CDATA[#CONTEXTPROCESS:CA:Data_Reuniao#]]></TAG>
        <VALUE><![CDATA[Data_Reuniao]]></VALUE>
        <XPATH><![CDATA[/PROCESS/FIELDS/FIELD[NAME='Data_Reuniao']/VALUE]]></XPATH>
      </FIELD>
      <FIELD type="AdditionalFields" label="Dec_Fav_Rec" source-type="AdditionalFields">
        <TAG><![CDATA[#CONTEXTPROCESS:CA:Dec_Fav_Rec#]]></TAG>
        <VALUE><![CDATA[Dec_Fav_Rec]]></VALUE>
        <XPATH><![CDATA[/PROCESS/FIELDS/FIELD[NAME='Dec_Fav_Rec']/VALUE]]></XPATH>
      </FIELD>
      <FIELD type="AdditionalFields" label="Desig_Public" source-type="AdditionalFields">
        <TAG><![CDATA[#CONTEXTPROCESS:CA:Desig_Public#]]></TAG>
        <VALUE><![CDATA[Desig_Public]]></VALUE>
        <XPATH><![CDATA[/PROCESS/FIELDS/FIELD[NAME='Desig_Public']/VALUE]]></XPATH>
      </FIELD>
      <FIELD type="AdditionalFields" label="Destino" source-type="AdditionalFields">
        <TAG><![CDATA[#CONTEXTPROCESS:CA:Destino#]]></TAG>
        <VALUE><![CDATA[Destino]]></VALUE>
        <XPATH><![CDATA[/PROCESS/FIELDS/FIELD[NAME='Destino']/VALUE]]></XPATH>
      </FIELD>
      <FIELD type="AdditionalFields" label="Distribuicao" source-type="AdditionalFields">
        <TAG><![CDATA[#CONTEXTPROCESS:CA:Distribuicao#]]></TAG>
        <VALUE><![CDATA[Distribuicao]]></VALUE>
        <XPATH><![CDATA[/PROCESS/FIELDS/FIELD[NAME='Distribuicao']/VALUE]]></XPATH>
      </FIELD>
      <FIELD type="AdditionalFields" label="Dt_env_resp" source-type="AdditionalFields">
        <TAG><![CDATA[#CONTEXTPROCESS:CA:Dt_env_resp#]]></TAG>
        <VALUE><![CDATA[Dt_env_resp]]></VALUE>
        <XPATH><![CDATA[/PROCESS/FIELDS/FIELD[NAME='Dt_env_resp']/VALUE]]></XPATH>
      </FIELD>
      <FIELD type="AdditionalFields" label="Dt_lim_resp" source-type="AdditionalFields">
        <TAG><![CDATA[#CONTEXTPROCESS:CA:Dt_lim_resp#]]></TAG>
        <VALUE><![CDATA[Dt_lim_resp]]></VALUE>
        <XPATH><![CDATA[/PROCESS/FIELDS/FIELD[NAME='Dt_lim_resp']/VALUE]]></XPATH>
      </FIELD>
      <FIELD type="AdditionalFields" label="Dt_v_final" source-type="AdditionalFields">
        <TAG><![CDATA[#CONTEXTPROCESS:CA:Dt_v_final#]]></TAG>
        <VALUE><![CDATA[Dt_v_final]]></VALUE>
        <XPATH><![CDATA[/PROCESS/FIELDS/FIELD[NAME='Dt_v_final']/VALUE]]></XPATH>
      </FIELD>
      <FIELD type="AdditionalFields" label="Ent_Visada" source-type="AdditionalFields">
        <TAG><![CDATA[#CONTEXTPROCESS:CA:Ent_Visada#]]></TAG>
        <VALUE><![CDATA[Ent_Visada]]></VALUE>
        <XPATH><![CDATA[/PROCESS/FIELDS/FIELD[NAME='Ent_Visada']/VALUE]]></XPATH>
      </FIELD>
      <FIELD type="AdditionalFields" label="Env_Proced" source-type="AdditionalFields">
        <TAG><![CDATA[#CONTEXTPROCESS:CA:Env_Proced#]]></TAG>
        <VALUE><![CDATA[Env_Proced]]></VALUE>
        <XPATH><![CDATA[/PROCESS/FIELDS/FIELD[NAME='Env_Proced']/VALUE]]></XPATH>
      </FIELD>
      <FIELD type="AdditionalFields" label="Form_Tratam" source-type="AdditionalFields">
        <TAG><![CDATA[#CONTEXTPROCESS:CA:Form_Tratam#]]></TAG>
        <VALUE><![CDATA[Form_Tratam]]></VALUE>
        <XPATH><![CDATA[/PROCESS/FIELDS/FIELD[NAME='Form_Tratam']/VALUE]]></XPATH>
      </FIELD>
      <FIELD type="AdditionalFields" label="Local" source-type="AdditionalFields">
        <TAG><![CDATA[#CONTEXTPROCESS:CA:Local#]]></TAG>
        <VALUE><![CDATA[Local]]></VALUE>
        <XPATH><![CDATA[/PROCESS/FIELDS/FIELD[NAME='Local']/VALUE]]></XPATH>
      </FIELD>
      <FIELD type="AdditionalFields" label="N_Casos" source-type="AdditionalFields">
        <TAG><![CDATA[#CONTEXTPROCESS:CA:N_Casos#]]></TAG>
        <VALUE><![CDATA[N_Casos]]></VALUE>
        <XPATH><![CDATA[/PROCESS/FIELDS/FIELD[NAME='N_Casos']/VALUE]]></XPATH>
      </FIELD>
      <FIELD type="AdditionalFields" label="N_Circular" source-type="AdditionalFields">
        <TAG><![CDATA[#CONTEXTPROCESS:CA:N_Circular#]]></TAG>
        <VALUE><![CDATA[N_Circular]]></VALUE>
        <XPATH><![CDATA[/PROCESS/FIELDS/FIELD[NAME='N_Circular']/VALUE]]></XPATH>
      </FIELD>
      <FIELD type="AdditionalFields" label="N_Con_Pub" source-type="AdditionalFields">
        <TAG><![CDATA[#CONTEXTPROCESS:CA:N_Con_Pub#]]></TAG>
        <VALUE><![CDATA[N_Con_Pub]]></VALUE>
        <XPATH><![CDATA[/PROCESS/FIELDS/FIELD[NAME='N_Con_Pub']/VALUE]]></XPATH>
      </FIELD>
      <FIELD type="AdditionalFields" label="N_N_Regulam" source-type="AdditionalFields">
        <TAG><![CDATA[#CONTEXTPROCESS:CA:N_N_Regulam#]]></TAG>
        <VALUE><![CDATA[N_N_Regulam]]></VALUE>
        <XPATH><![CDATA[/PROCESS/FIELDS/FIELD[NAME='N_N_Regulam']/VALUE]]></XPATH>
      </FIELD>
      <FIELD type="AdditionalFields" label="Nc_Rv_Procd" source-type="AdditionalFields">
        <TAG><![CDATA[#CONTEXTPROCESS:CA:Nc_Rv_Procd#]]></TAG>
        <VALUE><![CDATA[Nc_Rv_Procd]]></VALUE>
        <XPATH><![CDATA[/PROCESS/FIELDS/FIELD[NAME='Nc_Rv_Procd']/VALUE]]></XPATH>
      </FIELD>
      <FIELD type="AdditionalFields" label="Num_P_Leg" source-type="AdditionalFields">
        <TAG><![CDATA[#CONTEXTPROCESS:CA:Num_P_Leg#]]></TAG>
        <VALUE><![CDATA[Num_P_Leg]]></VALUE>
        <XPATH><![CDATA[/PROCESS/FIELDS/FIELD[NAME='Num_P_Leg']/VALUE]]></XPATH>
      </FIELD>
      <FIELD type="AdditionalFields" label="Num_Processo" source-type="AdditionalFields">
        <TAG><![CDATA[#CONTEXTPROCESS:CA:Num_Processo#]]></TAG>
        <VALUE><![CDATA[Num_Processo]]></VALUE>
        <XPATH><![CDATA[/PROCESS/FIELDS/FIELD[NAME='Num_Processo']/VALUE]]></XPATH>
      </FIELD>
      <FIELD type="AdditionalFields" label="Num_Ref_Viag" source-type="AdditionalFields">
        <TAG><![CDATA[#CONTEXTPROCESS:CA:Num_Ref_Viag#]]></TAG>
        <VALUE><![CDATA[Num_Ref_Viag]]></VALUE>
        <XPATH><![CDATA[/PROCESS/FIELDS/FIELD[NAME='Num_Ref_Viag']/VALUE]]></XPATH>
      </FIELD>
      <FIELD type="AdditionalFields" label="Ord_Jur_C" source-type="AdditionalFields">
        <TAG><![CDATA[#CONTEXTPROCESS:CA:Ord_Jur_C#]]></TAG>
        <VALUE><![CDATA[Ord_Jur_C]]></VALUE>
        <XPATH><![CDATA[/PROCESS/FIELDS/FIELD[NAME='Ord_Jur_C']/VALUE]]></XPATH>
      </FIELD>
      <FIELD type="AdditionalFields" label="Orig_Extern" source-type="AdditionalFields">
        <TAG><![CDATA[#CONTEXTPROCESS:CA:Orig_Extern#]]></TAG>
        <VALUE><![CDATA[Orig_Extern]]></VALUE>
        <XPATH><![CDATA[/PROCESS/FIELDS/FIELD[NAME='Orig_Extern']/VALUE]]></XPATH>
      </FIELD>
      <FIELD type="AdditionalFields" label="Origem" source-type="AdditionalFields">
        <TAG><![CDATA[#CONTEXTPROCESS:CA:Origem#]]></TAG>
        <VALUE><![CDATA[Origem]]></VALUE>
        <XPATH><![CDATA[/PROCESS/FIELDS/FIELD[NAME='Origem']/VALUE]]></XPATH>
      </FIELD>
      <FIELD type="AdditionalFields" label="Origem_Int" source-type="AdditionalFields">
        <TAG><![CDATA[#CONTEXTPROCESS:CA:Origem_Int#]]></TAG>
        <VALUE><![CDATA[Origem_Int]]></VALUE>
        <XPATH><![CDATA[/PROCESS/FIELDS/FIELD[NAME='Origem_Int']/VALUE]]></XPATH>
      </FIELD>
      <FIELD type="AdditionalFields" label="Partes" source-type="AdditionalFields">
        <TAG><![CDATA[#CONTEXTPROCESS:CA:Partes#]]></TAG>
        <VALUE><![CDATA[Partes]]></VALUE>
        <XPATH><![CDATA[/PROCESS/FIELDS/FIELD[NAME='Partes']/VALUE]]></XPATH>
      </FIELD>
      <FIELD type="AdditionalFields" label="Ponto_Sit" source-type="AdditionalFields">
        <TAG><![CDATA[#CONTEXTPROCESS:CA:Ponto_Sit#]]></TAG>
        <VALUE><![CDATA[Ponto_Sit]]></VALUE>
        <XPATH><![CDATA[/PROCESS/FIELDS/FIELD[NAME='Ponto_Sit']/VALUE]]></XPATH>
      </FIELD>
      <FIELD type="AdditionalFields" label="Prioridade" source-type="AdditionalFields">
        <TAG><![CDATA[#CONTEXTPROCESS:CA:Prioridade#]]></TAG>
        <VALUE><![CDATA[Prioridade]]></VALUE>
        <XPATH><![CDATA[/PROCESS/FIELDS/FIELD[NAME='Prioridade']/VALUE]]></XPATH>
      </FIELD>
      <FIELD type="AdditionalFields" label="Proc_Compl" source-type="AdditionalFields">
        <TAG><![CDATA[#CONTEXTPROCESS:CA:Proc_Compl#]]></TAG>
        <VALUE><![CDATA[Proc_Compl]]></VALUE>
        <XPATH><![CDATA[/PROCESS/FIELDS/FIELD[NAME='Proc_Compl']/VALUE]]></XPATH>
      </FIELD>
      <FIELD type="AdditionalFields" label="Ramo" source-type="AdditionalFields">
        <TAG><![CDATA[#CONTEXTPROCESS:CA:Ramo#]]></TAG>
        <VALUE><![CDATA[Ramo]]></VALUE>
        <XPATH><![CDATA[/PROCESS/FIELDS/FIELD[NAME='Ramo']/VALUE]]></XPATH>
      </FIELD>
      <FIELD type="AdditionalFields" label="Ref_Carta" source-type="AdditionalFields">
        <TAG><![CDATA[#CONTEXTPROCESS:CA:Ref_Carta#]]></TAG>
        <VALUE><![CDATA[Ref_Carta]]></VALUE>
        <XPATH><![CDATA[/PROCESS/FIELDS/FIELD[NAME='Ref_Carta']/VALUE]]></XPATH>
      </FIELD>
      <FIELD type="AdditionalFields" label="Ref_Int" source-type="AdditionalFields">
        <TAG><![CDATA[#CONTEXTPROCESS:CA:Ref_Int#]]></TAG>
        <VALUE><![CDATA[Ref_Int]]></VALUE>
        <XPATH><![CDATA[/PROCESS/FIELDS/FIELD[NAME='Ref_Int']/VALUE]]></XPATH>
      </FIELD>
      <FIELD type="AdditionalFields" label="Relator" source-type="AdditionalFields">
        <TAG><![CDATA[#CONTEXTPROCESS:CA:Relator#]]></TAG>
        <VALUE><![CDATA[Relator]]></VALUE>
        <XPATH><![CDATA[/PROCESS/FIELDS/FIELD[NAME='Relator']/VALUE]]></XPATH>
      </FIELD>
      <FIELD type="AdditionalFields" label="Resp_Equipa_DCM" source-type="AdditionalFields">
        <TAG><![CDATA[#CONTEXTPROCESS:CA:Resp_Equipa_DCM#]]></TAG>
        <VALUE><![CDATA[Resp_Equipa_DCM]]></VALUE>
        <XPATH><![CDATA[/PROCESS/FIELDS/FIELD[NAME='Resp_Equipa_DCM']/VALUE]]></XPATH>
      </FIELD>
      <FIELD type="AdditionalFields" label="Resultado" source-type="AdditionalFields">
        <TAG><![CDATA[#CONTEXTPROCESS:CA:Resultado#]]></TAG>
        <VALUE><![CDATA[Resultado]]></VALUE>
        <XPATH><![CDATA[/PROCESS/FIELDS/FIELD[NAME='Resultado']/VALUE]]></XPATH>
      </FIELD>
      <FIELD type="AdditionalFields" label="Seccao" source-type="AdditionalFields">
        <TAG><![CDATA[#CONTEXTPROCESS:CA:Seccao#]]></TAG>
        <VALUE><![CDATA[Seccao]]></VALUE>
        <XPATH><![CDATA[/PROCESS/FIELDS/FIELD[NAME='Seccao']/VALUE]]></XPATH>
      </FIELD>
      <FIELD type="AdditionalFields" label="Tema" source-type="AdditionalFields">
        <TAG><![CDATA[#CONTEXTPROCESS:CA:Tema#]]></TAG>
        <VALUE><![CDATA[Tema]]></VALUE>
        <XPATH><![CDATA[/PROCESS/FIELDS/FIELD[NAME='Tema']/VALUE]]></XPATH>
      </FIELD>
      <FIELD type="AdditionalFields" label="Tempo_vida" source-type="AdditionalFields">
        <TAG><![CDATA[#CONTEXTPROCESS:CA:Tempo_vida#]]></TAG>
        <VALUE><![CDATA[Tempo_vida]]></VALUE>
        <XPATH><![CDATA[/PROCESS/FIELDS/FIELD[NAME='Tempo_vida']/VALUE]]></XPATH>
      </FIELD>
      <FIELD type="AdditionalFields" label="Tipo_DCM" source-type="AdditionalFields">
        <TAG><![CDATA[#CONTEXTPROCESS:CA:Tipo_DCM#]]></TAG>
        <VALUE><![CDATA[Tipo_DCM]]></VALUE>
        <XPATH><![CDATA[/PROCESS/FIELDS/FIELD[NAME='Tipo_DCM']/VALUE]]></XPATH>
      </FIELD>
      <FIELD type="AdditionalFields" label="Tipo_Reuniao" source-type="AdditionalFields">
        <TAG><![CDATA[#CONTEXTPROCESS:CA:Tipo_Reuniao#]]></TAG>
        <VALUE><![CDATA[Tipo_Reuniao]]></VALUE>
        <XPATH><![CDATA[/PROCESS/FIELDS/FIELD[NAME='Tipo_Reuniao']/VALUE]]></XPATH>
      </FIELD>
      <FIELD type="AdditionalFields" label="Tipologia" source-type="AdditionalFields">
        <TAG><![CDATA[#CONTEXTPROCESS:CA:Tipologia#]]></TAG>
        <VALUE><![CDATA[Tipologia]]></VALUE>
        <XPATH><![CDATA[/PROCESS/FIELDS/FIELD[NAME='Tipologia']/VALUE]]></XPATH>
      </FIELD>
      <FIELD type="AdditionalFields" label="Tribunal" source-type="AdditionalFields">
        <TAG><![CDATA[#CONTEXTPROCESS:CA:Tribunal#]]></TAG>
        <VALUE><![CDATA[Tribunal]]></VALUE>
        <XPATH><![CDATA[/PROCESS/FIELDS/FIELD[NAME='Tribunal']/VALUE]]></XPATH>
      </FIELD>
      <FIELD type="AdditionalFields" label="Equipa_DSS" source-type="AdditionalFields">
        <TAG><![CDATA[#CONTEXTPROCESS:CA:Equipa_DSS#]]></TAG>
        <VALUE><![CDATA[Equipa_DSS]]></VALUE>
        <XPATH><![CDATA[/PROCESS/FIELDS/FIELD[NAME='Equipa_DSS']/VALUE]]></XPATH>
      </FIELD>
      <FIELD type="AdditionalFields" label="Equipa_DSF" source-type="AdditionalFields">
        <TAG><![CDATA[#CONTEXTPROCESS:CA:Equipa_DSF#]]></TAG>
        <VALUE><![CDATA[Equipa_DSF]]></VALUE>
        <XPATH><![CDATA[/PROCESS/FIELDS/FIELD[NAME='Equipa_DSF']/VALUE]]></XPATH>
      </FIELD>
      <FIELD type="AdditionalFields" label="Equipa_DCM" source-type="AdditionalFields">
        <TAG><![CDATA[#CONTEXTPROCESS:CA:Equipa_DCM#]]></TAG>
        <VALUE><![CDATA[Equipa_DCM]]></VALUE>
        <XPATH><![CDATA[/PROCESS/FIELDS/FIELD[NAME='Equipa_DCM']/VALUE]]></XPATH>
      </FIELD>
      <FIELD type="AdditionalFields" label="Resp_Equipa_DSS" source-type="AdditionalFields">
        <TAG><![CDATA[#CONTEXTPROCESS:CA:Resp_Equipa_DSS#]]></TAG>
        <VALUE><![CDATA[Resp_Equipa_DSS]]></VALUE>
        <XPATH><![CDATA[/PROCESS/FIELDS/FIELD[NAME='Resp_Equipa_DSS']/VALUE]]></XPATH>
      </FIELD>
      <FIELD type="AdditionalFields" label="Resp_Equipa_DSF" source-type="AdditionalFields">
        <TAG><![CDATA[#CONTEXTPROCESS:CA:Resp_Equipa_DSF#]]></TAG>
        <VALUE><![CDATA[Resp_Equipa_DSF]]></VALUE>
        <XPATH><![CDATA[/PROCESS/FIELDS/FIELD[NAME='Resp_Equipa_DSF']/VALUE]]></XPATH>
      </FIELD>
      <FIELD type="AdditionalFields" label="Ent_Nomes" source-type="AdditionalFields">
        <TAG><![CDATA[#CONTEXTPROCESS:CA:Ent_Nomes#]]></TAG>
        <VALUE><![CDATA[Ent_Nomes]]></VALUE>
        <XPATH><![CDATA[/PROCESS/FIELDS/FIELD[NAME='Ent_Nomes']/VALUE]]></XPATH>
      </FIELD>
      <FIELD type="AdditionalFields" label="Ent_Codigos" source-type="AdditionalFields">
        <TAG><![CDATA[#CONTEXTPROCESS:CA:Ent_Codigos#]]></TAG>
        <VALUE><![CDATA[Ent_Codigos]]></VALUE>
        <XPATH><![CDATA[/PROCESS/FIELDS/FIELD[NAME='Ent_Codigos']/VALUE]]></XPATH>
      </FIELD>
      <FIELD type="AdditionalFields" label="Atrib_Equipa" source-type="AdditionalFields">
        <TAG><![CDATA[#CONTEXTPROCESS:CA:Atrib_Equipa#]]></TAG>
        <VALUE><![CDATA[Atrib_Equipa]]></VALUE>
        <XPATH><![CDATA[/PROCESS/FIELDS/FIELD[NAME='Atrib_Equipa']/VALUE]]></XPATH>
      </FIELD>
      <FIELD type="AdditionalFields" label="Gestor" source-type="AdditionalFields">
        <TAG><![CDATA[#CONTEXTPROCESS:CA:Gestor#]]></TAG>
        <VALUE><![CDATA[Gestor]]></VALUE>
        <XPATH><![CDATA[/PROCESS/FIELDS/FIELD[NAME='Gestor']/VALUE]]></XPATH>
      </FIELD>
      <FIELD type="AdditionalFields" label="Gestor2" source-type="AdditionalFields">
        <TAG><![CDATA[#CONTEXTPROCESS:CA:Gestor2#]]></TAG>
        <VALUE><![CDATA[Gestor2]]></VALUE>
        <XPATH><![CDATA[/PROCESS/FIELDS/FIELD[NAME='Gestor2']/VALUE]]></XPATH>
      </FIELD>
      <FIELD type="AdditionalFields" label="Origem_Exterior" source-type="AdditionalFields">
        <TAG><![CDATA[#CONTEXTPROCESS:CA:Origem_Exterior#]]></TAG>
        <VALUE><![CDATA[Origem_Exterior]]></VALUE>
        <XPATH><![CDATA[/PROCESS/FIELDS/FIELD[NAME='Origem_Exterior']/VALUE]]></XPATH>
      </FIELD>
      <FIELD type="AdditionalFields" label="OrigemDJU" source-type="AdditionalFields">
        <TAG><![CDATA[#CONTEXTPROCESS:CA:OrigemDJU#]]></TAG>
        <VALUE><![CDATA[OrigemDJU]]></VALUE>
        <XPATH><![CDATA[/PROCESS/FIELDS/FIELD[NAME='OrigemDJU']/VALUE]]></XPATH>
      </FIELD>
      <FIELD type="AdditionalFields" label="Codigo" source-type="AdditionalFields">
        <TAG><![CDATA[#CONTEXTPROCESS:CA:Codigo#]]></TAG>
        <VALUE><![CDATA[Codigo]]></VALUE>
        <XPATH><![CDATA[/PROCESS/FIELDS/FIELD[NAME='Codigo']/VALUE]]></XPATH>
      </FIELD>
      <FIELD type="AdditionalFields" label="NivelPrioridade" source-type="AdditionalFields">
        <TAG><![CDATA[#CONTEXTPROCESS:CA:NivelPrioridade#]]></TAG>
        <VALUE><![CDATA[NivelPrioridade]]></VALUE>
        <XPATH><![CDATA[/PROCESS/FIELDS/FIELD[NAME='NivelPrioridade']/VALUE]]></XPATH>
      </FIELD>
      <FIELD type="AdditionalFields" label="Estado_DJU" source-type="AdditionalFields">
        <TAG><![CDATA[#CONTEXTPROCESS:CA:Estado_DJU#]]></TAG>
        <VALUE><![CDATA[Estado_DJU]]></VALUE>
        <XPATH><![CDATA[/PROCESS/FIELDS/FIELD[NAME='Estado_DJU']/VALUE]]></XPATH>
      </FIELD>
      <FIELD type="AdditionalFields" label="Data_instaur" source-type="AdditionalFields">
        <TAG><![CDATA[#CONTEXTPROCESS:CA:Data_instaur#]]></TAG>
        <VALUE><![CDATA[Data_instaur]]></VALUE>
        <XPATH><![CDATA[/PROCESS/FIELDS/FIELD[NAME='Data_instaur']/VALUE]]></XPATH>
      </FIELD>
      <FIELD type="AdditionalFields" label="Data_Conclusao" source-type="AdditionalFields">
        <TAG><![CDATA[#CONTEXTPROCESS:CA:Data_Conclusao#]]></TAG>
        <VALUE><![CDATA[Data_Conclusao]]></VALUE>
        <XPATH><![CDATA[/PROCESS/FIELDS/FIELD[NAME='Data_Conclusao']/VALUE]]></XPATH>
      </FIELD>
      <FIELD type="AdditionalFields" label="N_aut_notícia" source-type="AdditionalFields">
        <TAG><![CDATA[#CONTEXTPROCESS:CA:N_aut_notícia#]]></TAG>
        <VALUE><![CDATA[N_aut_notícia]]></VALUE>
        <XPATH><![CDATA[/PROCESS/FIELDS/FIELD[NAME='N_aut_notícia']/VALUE]]></XPATH>
      </FIELD>
      <FIELD type="AdditionalFields" label="Artigo_Violado" source-type="AdditionalFields">
        <TAG><![CDATA[#CONTEXTPROCESS:CA:Artigo_Violado#]]></TAG>
        <VALUE><![CDATA[Artigo_Violado]]></VALUE>
        <XPATH><![CDATA[/PROCESS/FIELDS/FIELD[NAME='Artigo_Violado']/VALUE]]></XPATH>
      </FIELD>
      <FIELD type="AdditionalFields" label="N_Art_Violado" source-type="AdditionalFields">
        <TAG><![CDATA[#CONTEXTPROCESS:CA:N_Art_Violado#]]></TAG>
        <VALUE><![CDATA[N_Art_Violado]]></VALUE>
        <XPATH><![CDATA[/PROCESS/FIELDS/FIELD[NAME='N_Art_Violado']/VALUE]]></XPATH>
      </FIELD>
      <FIELD type="AdditionalFields" label="Al_Art_Violado" source-type="AdditionalFields">
        <TAG><![CDATA[#CONTEXTPROCESS:CA:Al_Art_Violado#]]></TAG>
        <VALUE><![CDATA[Al_Art_Violado]]></VALUE>
        <XPATH><![CDATA[/PROCESS/FIELDS/FIELD[NAME='Al_Art_Violado']/VALUE]]></XPATH>
      </FIELD>
      <FIELD type="AdditionalFields" label="Sub_Art_Violado" source-type="AdditionalFields">
        <TAG><![CDATA[#CONTEXTPROCESS:CA:Sub_Art_Violado#]]></TAG>
        <VALUE><![CDATA[Sub_Art_Violado]]></VALUE>
        <XPATH><![CDATA[/PROCESS/FIELDS/FIELD[NAME='Sub_Art_Violado']/VALUE]]></XPATH>
      </FIELD>
      <FIELD type="AdditionalFields" label="Sancao_Prevista" source-type="AdditionalFields">
        <TAG><![CDATA[#CONTEXTPROCESS:CA:Sancao_Prevista#]]></TAG>
        <VALUE><![CDATA[Sancao_Prevista]]></VALUE>
        <XPATH><![CDATA[/PROCESS/FIELDS/FIELD[NAME='Sancao_Prevista']/VALUE]]></XPATH>
      </FIELD>
      <FIELD type="AdditionalFields" label="N_Sanc_Prevista" source-type="AdditionalFields">
        <TAG><![CDATA[#CONTEXTPROCESS:CA:N_Sanc_Prevista#]]></TAG>
        <VALUE><![CDATA[N_Sanc_Prevista]]></VALUE>
        <XPATH><![CDATA[/PROCESS/FIELDS/FIELD[NAME='N_Sanc_Prevista']/VALUE]]></XPATH>
      </FIELD>
      <FIELD type="AdditionalFields" label="Data_Apr_Defesa" source-type="AdditionalFields">
        <TAG><![CDATA[#CONTEXTPROCESS:CA:Data_Apr_Defesa#]]></TAG>
        <VALUE><![CDATA[Data_Apr_Defesa]]></VALUE>
        <XPATH><![CDATA[/PROCESS/FIELDS/FIELD[NAME='Data_Apr_Defesa']/VALUE]]></XPATH>
      </FIELD>
      <FIELD type="AdditionalFields" label="Data_Decisao" source-type="AdditionalFields">
        <TAG><![CDATA[#CONTEXTPROCESS:CA:Data_Decisao#]]></TAG>
        <VALUE><![CDATA[Data_Decisao]]></VALUE>
        <XPATH><![CDATA[/PROCESS/FIELDS/FIELD[NAME='Data_Decisao']/VALUE]]></XPATH>
      </FIELD>
      <FIELD type="AdditionalFields" label="Decisao" source-type="AdditionalFields">
        <TAG><![CDATA[#CONTEXTPROCESS:CA:Decisao#]]></TAG>
        <VALUE><![CDATA[Decisao]]></VALUE>
        <XPATH><![CDATA[/PROCESS/FIELDS/FIELD[NAME='Decisao']/VALUE]]></XPATH>
      </FIELD>
      <FIELD type="AdditionalFields" label="SuspensaoCoima" source-type="AdditionalFields">
        <TAG><![CDATA[#CONTEXTPROCESS:CA:SuspensaoCoima#]]></TAG>
        <VALUE><![CDATA[SuspensaoCoima]]></VALUE>
        <XPATH><![CDATA[/PROCESS/FIELDS/FIELD[NAME='SuspensaoCoima']/VALUE]]></XPATH>
      </FIELD>
      <FIELD type="AdditionalFields" label="Sancoes_Acess" source-type="AdditionalFields">
        <TAG><![CDATA[#CONTEXTPROCESS:CA:Sancoes_Acess#]]></TAG>
        <VALUE><![CDATA[Sancoes_Acess]]></VALUE>
        <XPATH><![CDATA[/PROCESS/FIELDS/FIELD[NAME='Sancoes_Acess']/VALUE]]></XPATH>
      </FIELD>
      <FIELD type="AdditionalFields" label="Valor_Coima" source-type="AdditionalFields">
        <TAG><![CDATA[#CONTEXTPROCESS:CA:Valor_Coima#]]></TAG>
        <VALUE><![CDATA[Valor_Coima]]></VALUE>
        <XPATH><![CDATA[/PROCESS/FIELDS/FIELD[NAME='Valor_Coima']/VALUE]]></XPATH>
      </FIELD>
      <FIELD type="AdditionalFields" label="N_DUC" source-type="AdditionalFields">
        <TAG><![CDATA[#CONTEXTPROCESS:CA:N_DUC#]]></TAG>
        <VALUE><![CDATA[N_DUC]]></VALUE>
        <XPATH><![CDATA[/PROCESS/FIELDS/FIELD[NAME='N_DUC']/VALUE]]></XPATH>
      </FIELD>
      <FIELD type="AdditionalFields" label="Data_Pgto_Coima" source-type="AdditionalFields">
        <TAG><![CDATA[#CONTEXTPROCESS:CA:Data_Pgto_Coima#]]></TAG>
        <VALUE><![CDATA[Data_Pgto_Coima]]></VALUE>
        <XPATH><![CDATA[/PROCESS/FIELDS/FIELD[NAME='Data_Pgto_Coima']/VALUE]]></XPATH>
      </FIELD>
      <FIELD type="AdditionalFields" label="Data_trans_julg" source-type="AdditionalFields">
        <TAG><![CDATA[#CONTEXTPROCESS:CA:Data_trans_julg#]]></TAG>
        <VALUE><![CDATA[Data_trans_julg]]></VALUE>
        <XPATH><![CDATA[/PROCESS/FIELDS/FIELD[NAME='Data_trans_julg']/VALUE]]></XPATH>
      </FIELD>
      <FIELD type="AdditionalFields" label="Impug_Judicial" source-type="AdditionalFields">
        <TAG><![CDATA[#CONTEXTPROCESS:CA:Impug_Judicial#]]></TAG>
        <VALUE><![CDATA[Impug_Judicial]]></VALUE>
        <XPATH><![CDATA[/PROCESS/FIELDS/FIELD[NAME='Impug_Judicial']/VALUE]]></XPATH>
      </FIELD>
      <FIELD type="AdditionalFields" label="Mandatario_ISP" source-type="AdditionalFields">
        <TAG><![CDATA[#CONTEXTPROCESS:CA:Mandatario_ISP#]]></TAG>
        <VALUE><![CDATA[Mandatario_ISP]]></VALUE>
        <XPATH><![CDATA[/PROCESS/FIELDS/FIELD[NAME='Mandatario_ISP']/VALUE]]></XPATH>
      </FIELD>
      <FIELD type="AdditionalFields" label="Tribunal_Recurs" source-type="AdditionalFields">
        <TAG><![CDATA[#CONTEXTPROCESS:CA:Tribunal_Recurs#]]></TAG>
        <VALUE><![CDATA[Tribunal_Recurs]]></VALUE>
        <XPATH><![CDATA[/PROCESS/FIELDS/FIELD[NAME='Tribunal_Recurs']/VALUE]]></XPATH>
      </FIELD>
      <FIELD type="AdditionalFields" label="Juizo" source-type="AdditionalFields">
        <TAG><![CDATA[#CONTEXTPROCESS:CA:Juizo#]]></TAG>
        <VALUE><![CDATA[Juizo]]></VALUE>
        <XPATH><![CDATA[/PROCESS/FIELDS/FIELD[NAME='Juizo']/VALUE]]></XPATH>
      </FIELD>
      <FIELD type="AdditionalFields" label="N_Proc_Tribunal" source-type="AdditionalFields">
        <TAG><![CDATA[#CONTEXTPROCESS:CA:N_Proc_Tribunal#]]></TAG>
        <VALUE><![CDATA[N_Proc_Tribunal]]></VALUE>
        <XPATH><![CDATA[/PROCESS/FIELDS/FIELD[NAME='N_Proc_Tribunal']/VALUE]]></XPATH>
      </FIELD>
      <FIELD type="AdditionalFields" label="Julgamentos" source-type="AdditionalFields">
        <TAG><![CDATA[#CONTEXTPROCESS:CA:Julgamentos#]]></TAG>
        <VALUE><![CDATA[Julgamentos]]></VALUE>
        <XPATH><![CDATA[/PROCESS/FIELDS/FIELD[NAME='Julgamentos']/VALUE]]></XPATH>
      </FIELD>
      <FIELD type="AdditionalFields" label="Testem_ISP_Conv" source-type="AdditionalFields">
        <TAG><![CDATA[#CONTEXTPROCESS:CA:Testem_ISP_Conv#]]></TAG>
        <VALUE><![CDATA[Testem_ISP_Conv]]></VALUE>
        <XPATH><![CDATA[/PROCESS/FIELDS/FIELD[NAME='Testem_ISP_Conv']/VALUE]]></XPATH>
      </FIELD>
      <FIELD type="AdditionalFields" label="Recurso_Relacao" source-type="AdditionalFields">
        <TAG><![CDATA[#CONTEXTPROCESS:CA:Recurso_Relacao#]]></TAG>
        <VALUE><![CDATA[Recurso_Relacao]]></VALUE>
        <XPATH><![CDATA[/PROCESS/FIELDS/FIELD[NAME='Recurso_Relacao']/VALUE]]></XPATH>
      </FIELD>
      <FIELD type="AdditionalFields" label="Res_Impug_jud" source-type="AdditionalFields">
        <TAG><![CDATA[#CONTEXTPROCESS:CA:Res_Impug_jud#]]></TAG>
        <VALUE><![CDATA[Res_Impug_jud]]></VALUE>
        <XPATH><![CDATA[/PROCESS/FIELDS/FIELD[NAME='Res_Impug_jud']/VALUE]]></XPATH>
      </FIELD>
      <FIELD type="AdditionalFields" label="N_Cert_Proc_Exc" source-type="AdditionalFields">
        <TAG><![CDATA[#CONTEXTPROCESS:CA:N_Cert_Proc_Exc#]]></TAG>
        <VALUE><![CDATA[N_Cert_Proc_Exc]]></VALUE>
        <XPATH><![CDATA[/PROCESS/FIELDS/FIELD[NAME='N_Cert_Proc_Exc']/VALUE]]></XPATH>
      </FIELD>
      <FIELD type="AdditionalFields" label="Proc_Materializ" source-type="AdditionalFields">
        <TAG><![CDATA[#CONTEXTPROCESS:CA:Proc_Materializ#]]></TAG>
        <VALUE><![CDATA[Proc_Materializ]]></VALUE>
        <XPATH><![CDATA[/PROCESS/FIELDS/FIELD[NAME='Proc_Materializ']/VALUE]]></XPATH>
      </FIELD>
      <FIELD type="AdditionalFields" label="Nome_Arguido" source-type="AdditionalFields">
        <TAG><![CDATA[#CONTEXTPROCESS:CA:Nome_Arguido#]]></TAG>
        <VALUE><![CDATA[Nome_Arguido]]></VALUE>
        <XPATH><![CDATA[/PROCESS/FIELDS/FIELD[NAME='Nome_Arguido']/VALUE]]></XPATH>
      </FIELD>
      <FIELD type="AdditionalFields" label="Tipo_Arguido" source-type="AdditionalFields">
        <TAG><![CDATA[#CONTEXTPROCESS:CA:Tipo_Arguido#]]></TAG>
        <VALUE><![CDATA[Tipo_Arguido]]></VALUE>
        <XPATH><![CDATA[/PROCESS/FIELDS/FIELD[NAME='Tipo_Arguido']/VALUE]]></XPATH>
      </FIELD>
      <FIELD type="AdditionalFields" label="Instrutor" source-type="AdditionalFields">
        <TAG><![CDATA[#CONTEXTPROCESS:CA:Instrutor#]]></TAG>
        <VALUE><![CDATA[Instrutor]]></VALUE>
        <XPATH><![CDATA[/PROCESS/FIELDS/FIELD[NAME='Instrutor']/VALUE]]></XPATH>
      </FIELD>
      <FIELD type="AdditionalFields" label="Sub_Sancao_prev" source-type="AdditionalFields">
        <TAG><![CDATA[#CONTEXTPROCESS:CA:Sub_Sancao_prev#]]></TAG>
        <VALUE><![CDATA[Sub_Sancao_prev]]></VALUE>
        <XPATH><![CDATA[/PROCESS/FIELDS/FIELD[NAME='Sub_Sancao_prev']/VALUE]]></XPATH>
      </FIELD>
      <FIELD type="AdditionalFields" label="Tecn_Resp_DSF" source-type="AdditionalFields">
        <TAG><![CDATA[#CONTEXTPROCESS:CA:Tecn_Resp_DSF#]]></TAG>
        <VALUE><![CDATA[Tecn_Resp_DSF]]></VALUE>
        <XPATH><![CDATA[/PROCESS/FIELDS/FIELD[NAME='Tecn_Resp_DSF']/VALUE]]></XPATH>
      </FIELD>
      <FIELD type="AdditionalFields" label="Tecn_Resp_DSS" source-type="AdditionalFields">
        <TAG><![CDATA[#CONTEXTPROCESS:CA:Tecn_Resp_DSS#]]></TAG>
        <VALUE><![CDATA[Tecn_Resp_DSS]]></VALUE>
        <XPATH><![CDATA[/PROCESS/FIELDS/FIELD[NAME='Tecn_Resp_DSS']/VALUE]]></XPATH>
      </FIELD>
      <FIELD type="AdditionalFields" label="Tecn_Resp_DCM" source-type="AdditionalFields">
        <TAG><![CDATA[#CONTEXTPROCESS:CA:Tecn_Resp_DCM#]]></TAG>
        <VALUE><![CDATA[Tecn_Resp_DCM]]></VALUE>
        <XPATH><![CDATA[/PROCESS/FIELDS/FIELD[NAME='Tecn_Resp_DCM']/VALUE]]></XPATH>
      </FIELD>
      <FIELD type="AdditionalFields" label="Tecn_Resp_DARF" source-type="AdditionalFields">
        <TAG><![CDATA[#CONTEXTPROCESS:CA:Tecn_Resp_DARF#]]></TAG>
        <VALUE><![CDATA[Tecn_Resp_DARF]]></VALUE>
        <XPATH><![CDATA[/PROCESS/FIELDS/FIELD[NAME='Tecn_Resp_DARF']/VALUE]]></XPATH>
      </FIELD>
      <FIELD type="AdditionalFields" label="Tecn_Resp_DARM" source-type="AdditionalFields">
        <TAG><![CDATA[#CONTEXTPROCESS:CA:Tecn_Resp_DARM#]]></TAG>
        <VALUE><![CDATA[Tecn_Resp_DARM]]></VALUE>
        <XPATH><![CDATA[/PROCESS/FIELDS/FIELD[NAME='Tecn_Resp_DARM']/VALUE]]></XPATH>
      </FIELD>
      <FIELD type="AdditionalFields" label="Tecn_Resp_DES" source-type="AdditionalFields">
        <TAG><![CDATA[#CONTEXTPROCESS:CA:Tecn_Resp_DES#]]></TAG>
        <VALUE><![CDATA[Tecn_Resp_DES]]></VALUE>
        <XPATH><![CDATA[/PROCESS/FIELDS/FIELD[NAME='Tecn_Resp_DES']/VALUE]]></XPATH>
      </FIELD>
      <FIELD type="AdditionalFields" label="Tecn_Resp_DRS" source-type="AdditionalFields">
        <TAG><![CDATA[#CONTEXTPROCESS:CA:Tecn_Resp_DRS#]]></TAG>
        <VALUE><![CDATA[Tecn_Resp_DRS]]></VALUE>
        <XPATH><![CDATA[/PROCESS/FIELDS/FIELD[NAME='Tecn_Resp_DRS']/VALUE]]></XPATH>
      </FIELD>
      <FIELD type="AdditionalFields" label="Tecn_Resp_DPR" source-type="AdditionalFields">
        <TAG><![CDATA[#CONTEXTPROCESS:CA:Tecn_Resp_DPR#]]></TAG>
        <VALUE><![CDATA[Tecn_Resp_DPR]]></VALUE>
        <XPATH><![CDATA[/PROCESS/FIELDS/FIELD[NAME='Tecn_Resp_DPR']/VALUE]]></XPATH>
      </FIELD>
      <FIELD type="AdditionalFields" label="Tecn_Resp_DJU" source-type="AdditionalFields">
        <TAG><![CDATA[#CONTEXTPROCESS:CA:Tecn_Resp_DJU#]]></TAG>
        <VALUE><![CDATA[Tecn_Resp_DJU]]></VALUE>
        <XPATH><![CDATA[/PROCESS/FIELDS/FIELD[NAME='Tecn_Resp_DJU']/VALUE]]></XPATH>
      </FIELD>
      <FIELD type="AdditionalFields" label="TP_11.01.02" source-type="AdditionalFields">
        <TAG><![CDATA[#CONTEXTPROCESS:CA:TP_11.01.02#]]></TAG>
        <VALUE><![CDATA[TP_11.01.02]]></VALUE>
        <XPATH><![CDATA[/PROCESS/FIELDS/FIELD[NAME='TP_11.01.02']/VALUE]]></XPATH>
      </FIELD>
      <FIELD type="AdditionalFields" label="TP_11.01.03" source-type="AdditionalFields">
        <TAG><![CDATA[#CONTEXTPROCESS:CA:TP_11.01.03#]]></TAG>
        <VALUE><![CDATA[TP_11.01.03]]></VALUE>
        <XPATH><![CDATA[/PROCESS/FIELDS/FIELD[NAME='TP_11.01.03']/VALUE]]></XPATH>
      </FIELD>
      <FIELD type="AdditionalFields" label="TP_11.01.08" source-type="AdditionalFields">
        <TAG><![CDATA[#CONTEXTPROCESS:CA:TP_11.01.08#]]></TAG>
        <VALUE><![CDATA[TP_11.01.08]]></VALUE>
        <XPATH><![CDATA[/PROCESS/FIELDS/FIELD[NAME='TP_11.01.08']/VALUE]]></XPATH>
      </FIELD>
      <FIELD type="AdditionalFields" label="TP_11.01.09" source-type="AdditionalFields">
        <TAG><![CDATA[#CONTEXTPROCESS:CA:TP_11.01.09#]]></TAG>
        <VALUE><![CDATA[TP_11.01.09]]></VALUE>
        <XPATH><![CDATA[/PROCESS/FIELDS/FIELD[NAME='TP_11.01.09']/VALUE]]></XPATH>
      </FIELD>
      <FIELD type="AdditionalFields" label="TP_11.01.13" source-type="AdditionalFields">
        <TAG><![CDATA[#CONTEXTPROCESS:CA:TP_11.01.13#]]></TAG>
        <VALUE><![CDATA[TP_11.01.13]]></VALUE>
        <XPATH><![CDATA[/PROCESS/FIELDS/FIELD[NAME='TP_11.01.13']/VALUE]]></XPATH>
      </FIELD>
      <FIELD type="AdditionalFields" label="TP_11.01.19.02" source-type="AdditionalFields">
        <TAG><![CDATA[#CONTEXTPROCESS:CA:TP_11.01.19.02#]]></TAG>
        <VALUE><![CDATA[TP_11.01.19.02]]></VALUE>
        <XPATH><![CDATA[/PROCESS/FIELDS/FIELD[NAME='TP_11.01.19.02']/VALUE]]></XPATH>
      </FIELD>
      <FIELD type="AdditionalFields" label="TP_11.01.20.01" source-type="AdditionalFields">
        <TAG><![CDATA[#CONTEXTPROCESS:CA:TP_11.01.20.01#]]></TAG>
        <VALUE><![CDATA[TP_11.01.20.01]]></VALUE>
        <XPATH><![CDATA[/PROCESS/FIELDS/FIELD[NAME='TP_11.01.20.01']/VALUE]]></XPATH>
      </FIELD>
      <FIELD type="AdditionalFields" label="TP_11.01.20.02" source-type="AdditionalFields">
        <TAG><![CDATA[#CONTEXTPROCESS:CA:TP_11.01.20.02#]]></TAG>
        <VALUE><![CDATA[TP_11.01.20.02]]></VALUE>
        <XPATH><![CDATA[/PROCESS/FIELDS/FIELD[NAME='TP_11.01.20.02']/VALUE]]></XPATH>
      </FIELD>
      <FIELD type="AdditionalFields" label="TP_11.01.21.04" source-type="AdditionalFields">
        <TAG><![CDATA[#CONTEXTPROCESS:CA:TP_11.01.21.04#]]></TAG>
        <VALUE><![CDATA[TP_11.01.21.04]]></VALUE>
        <XPATH><![CDATA[/PROCESS/FIELDS/FIELD[NAME='TP_11.01.21.04']/VALUE]]></XPATH>
      </FIELD>
      <FIELD type="AdditionalFields" label="TP_11.02.22.02" source-type="AdditionalFields">
        <TAG><![CDATA[#CONTEXTPROCESS:CA:TP_11.02.22.02#]]></TAG>
        <VALUE><![CDATA[TP_11.02.22.02]]></VALUE>
        <XPATH><![CDATA[/PROCESS/FIELDS/FIELD[NAME='TP_11.02.22.02']/VALUE]]></XPATH>
      </FIELD>
      <FIELD type="AdditionalFields" label="TP_11.05.03" source-type="AdditionalFields">
        <TAG><![CDATA[#CONTEXTPROCESS:CA:TP_11.05.03#]]></TAG>
        <VALUE><![CDATA[TP_11.05.03]]></VALUE>
        <XPATH><![CDATA[/PROCESS/FIELDS/FIELD[NAME='TP_11.05.03']/VALUE]]></XPATH>
      </FIELD>
      <FIELD type="AdditionalFields" label="TP_11.05.07.03" source-type="AdditionalFields">
        <TAG><![CDATA[#CONTEXTPROCESS:CA:TP_11.05.07.03#]]></TAG>
        <VALUE><![CDATA[TP_11.05.07.03]]></VALUE>
        <XPATH><![CDATA[/PROCESS/FIELDS/FIELD[NAME='TP_11.05.07.03']/VALUE]]></XPATH>
      </FIELD>
      <FIELD type="AdditionalFields" label="Ano_Sem_Tri_Ref" source-type="AdditionalFields">
        <TAG><![CDATA[#CONTEXTPROCESS:CA:Ano_Sem_Tri_Ref#]]></TAG>
        <VALUE><![CDATA[Ano_Sem_Tri_Ref]]></VALUE>
        <XPATH><![CDATA[/PROCESS/FIELDS/FIELD[NAME='Ano_Sem_Tri_Ref']/VALUE]]></XPATH>
      </FIELD>
      <FIELD type="AdditionalFields" label="Dat/Ano" source-type="AdditionalFields">
        <TAG><![CDATA[#CONTEXTPROCESS:CA:Dat/Ano#]]></TAG>
        <VALUE><![CDATA[Dat/Ano]]></VALUE>
        <XPATH><![CDATA[/PROCESS/FIELDS/FIELD[NAME='Dat/Ano']/VALUE]]></XPATH>
      </FIELD>
      <FIELD type="AdditionalFields" label="Ref." source-type="AdditionalFields">
        <TAG><![CDATA[#CONTEXTPROCESS:CA:Ref.#]]></TAG>
        <VALUE><![CDATA[Ref.]]></VALUE>
        <XPATH><![CDATA[/PROCESS/FIELDS/FIELD[NAME='Ref.']/VALUE]]></XPATH>
      </FIELD>
      <FIELD type="AdditionalFields" label="UO/Dep" source-type="AdditionalFields">
        <TAG><![CDATA[#CONTEXTPROCESS:CA:UO/Dep#]]></TAG>
        <VALUE><![CDATA[UO/Dep]]></VALUE>
        <XPATH><![CDATA[/PROCESS/FIELDS/FIELD[NAME='UO/Dep']/VALUE]]></XPATH>
      </FIELD>
      <FIELD type="AdditionalFields" label="Tp_06.01.02" source-type="AdditionalFields">
        <TAG><![CDATA[#CONTEXTPROCESS:CA:Tp_06.01.02#]]></TAG>
        <VALUE><![CDATA[Tp_06.01.02]]></VALUE>
        <XPATH><![CDATA[/PROCESS/FIELDS/FIELD[NAME='Tp_06.01.02']/VALUE]]></XPATH>
      </FIELD>
      <FIELD type="AdditionalFields" label="Tp_04.01.02" source-type="AdditionalFields">
        <TAG><![CDATA[#CONTEXTPROCESS:CA:Tp_04.01.02#]]></TAG>
        <VALUE><![CDATA[Tp_04.01.02]]></VALUE>
        <XPATH><![CDATA[/PROCESS/FIELDS/FIELD[NAME='Tp_04.01.02']/VALUE]]></XPATH>
      </FIELD>
      <FIELD type="AdditionalFields" label="TP_15.02.01" source-type="AdditionalFields">
        <TAG><![CDATA[#CONTEXTPROCESS:CA:TP_15.02.01#]]></TAG>
        <VALUE><![CDATA[TP_15.02.01]]></VALUE>
        <XPATH><![CDATA[/PROCESS/FIELDS/FIELD[NAME='TP_15.02.01']/VALUE]]></XPATH>
      </FIELD>
      <FIELD type="AdditionalFields" label="TP_15.02.02" source-type="AdditionalFields">
        <TAG><![CDATA[#CONTEXTPROCESS:CA:TP_15.02.02#]]></TAG>
        <VALUE><![CDATA[TP_15.02.02]]></VALUE>
        <XPATH><![CDATA[/PROCESS/FIELDS/FIELD[NAME='TP_15.02.02']/VALUE]]></XPATH>
      </FIELD>
      <FIELD type="AdditionalFields" label="Resp_Equip_DARF" source-type="AdditionalFields">
        <TAG><![CDATA[#CONTEXTPROCESS:CA:Resp_Equip_DARF#]]></TAG>
        <VALUE><![CDATA[Resp_Equip_DARF]]></VALUE>
        <XPATH><![CDATA[/PROCESS/FIELDS/FIELD[NAME='Resp_Equip_DARF']/VALUE]]></XPATH>
      </FIELD>
      <FIELD type="AdditionalFields" label="Ent_Tipo" source-type="AdditionalFields">
        <TAG><![CDATA[#CONTEXTPROCESS:CA:Ent_Tipo#]]></TAG>
        <VALUE><![CDATA[Ent_Tipo]]></VALUE>
        <XPATH><![CDATA[/PROCESS/FIELDS/FIELD[NAME='Ent_Tipo']/VALUE]]></XPATH>
      </FIELD>
      <FIELD type="AdditionalFields" label="Ent_NIF" source-type="AdditionalFields">
        <TAG><![CDATA[#CONTEXTPROCESS:CA:Ent_NIF#]]></TAG>
        <VALUE><![CDATA[Ent_NIF]]></VALUE>
        <XPATH><![CDATA[/PROCESS/FIELDS/FIELD[NAME='Ent_NIF']/VALUE]]></XPATH>
      </FIELD>
      <FIELD type="AdditionalFields" label="Tecn_Resp_DARS" source-type="AdditionalFields">
        <TAG><![CDATA[#CONTEXTPROCESS:CA:Tecn_Resp_DARS#]]></TAG>
        <VALUE><![CDATA[Tecn_Resp_DARS]]></VALUE>
        <XPATH><![CDATA[/PROCESS/FIELDS/FIELD[NAME='Tecn_Resp_DARS']/VALUE]]></XPATH>
      </FIELD>
      <FIELD type="AdditionalFields" label="Al_Sancao_Prev" source-type="AdditionalFields">
        <TAG><![CDATA[#CONTEXTPROCESS:CA:Al_Sancao_Prev#]]></TAG>
        <VALUE><![CDATA[Al_Sancao_Prev]]></VALUE>
        <XPATH><![CDATA[/PROCESS/FIELDS/FIELD[NAME='Al_Sancao_Prev']/VALUE]]></XPATH>
      </FIELD>
      <FIELD type="AdditionalFields" label="Sal_Sancao_Prev" source-type="AdditionalFields">
        <TAG><![CDATA[#CONTEXTPROCESS:CA:Sal_Sancao_Prev#]]></TAG>
        <VALUE><![CDATA[Sal_Sancao_Prev]]></VALUE>
        <XPATH><![CDATA[/PROCESS/FIELDS/FIELD[NAME='Sal_Sancao_Prev']/VALUE]]></XPATH>
      </FIELD>
      <FIELD type="AdditionalFields" label="Pessoa_Colectiv" source-type="AdditionalFields">
        <TAG><![CDATA[#CONTEXTPROCESS:CA:Pessoa_Colectiv#]]></TAG>
        <VALUE><![CDATA[Pessoa_Colectiv]]></VALUE>
        <XPATH><![CDATA[/PROCESS/FIELDS/FIELD[NAME='Pessoa_Colectiv']/VALUE]]></XPATH>
      </FIELD>
      <FIELD type="AdditionalFields" label="Mandat_Arguido" source-type="AdditionalFields">
        <TAG><![CDATA[#CONTEXTPROCESS:CA:Mandat_Arguido#]]></TAG>
        <VALUE><![CDATA[Mandat_Arguido]]></VALUE>
        <XPATH><![CDATA[/PROCESS/FIELDS/FIELD[NAME='Mandat_Arguido']/VALUE]]></XPATH>
      </FIELD>
      <FIELD type="AdditionalFields" label="Tecnicos_DCM" source-type="AdditionalFields">
        <TAG><![CDATA[#CONTEXTPROCESS:CA:Tecnicos_DCM#]]></TAG>
        <VALUE><![CDATA[Tecnicos_DCM]]></VALUE>
        <XPATH><![CDATA[/PROCESS/FIELDS/FIELD[NAME='Tecnicos_DCM']/VALUE]]></XPATH>
      </FIELD>
      <FIELD type="AdditionalFields" label="N_Carta_CDI" source-type="AdditionalFields">
        <TAG><![CDATA[#CONTEXTPROCESS:CA:N_Carta_CDI#]]></TAG>
        <VALUE><![CDATA[N_Carta_CDI]]></VALUE>
        <XPATH><![CDATA[/PROCESS/FIELDS/FIELD[NAME='N_Carta_CDI']/VALUE]]></XPATH>
      </FIELD>
      <FIELD type="AdditionalFields" label="Tipo_Represent" source-type="AdditionalFields">
        <TAG><![CDATA[#CONTEXTPROCESS:CA:Tipo_Represent#]]></TAG>
        <VALUE><![CDATA[Tipo_Represent]]></VALUE>
        <XPATH><![CDATA[/PROCESS/FIELDS/FIELD[NAME='Tipo_Represent']/VALUE]]></XPATH>
      </FIELD>
      <FIELD type="AdditionalFields" label="Tecn_Resp_DDI" source-type="AdditionalFields">
        <TAG><![CDATA[#CONTEXTPROCESS:CA:Tecn_Resp_DDI#]]></TAG>
        <VALUE><![CDATA[Tecn_Resp_DDI]]></VALUE>
        <XPATH><![CDATA[/PROCESS/FIELDS/FIELD[NAME='Tecn_Resp_DDI']/VALUE]]></XPATH>
      </FIELD>
      <FIELD type="AdditionalFields" label="Ent_PNome" source-type="AdditionalFields">
        <TAG><![CDATA[#CONTEXTPROCESS:CA:Ent_PNome#]]></TAG>
        <VALUE><![CDATA[Ent_PNome]]></VALUE>
        <XPATH><![CDATA[/PROCESS/FIELDS/FIELD[NAME='Ent_PNome']/VALUE]]></XPATH>
      </FIELD>
      <FIELD type="AdditionalFields" label="Ent_PCod" source-type="AdditionalFields">
        <TAG><![CDATA[#CONTEXTPROCESS:CA:Ent_PCod#]]></TAG>
        <VALUE><![CDATA[Ent_PCod]]></VALUE>
        <XPATH><![CDATA[/PROCESS/FIELDS/FIELD[NAME='Ent_PCod']/VALUE]]></XPATH>
      </FIELD>
      <FIELD type="AdditionalFields" label="Ent_PNif" source-type="AdditionalFields">
        <TAG><![CDATA[#CONTEXTPROCESS:CA:Ent_PNif#]]></TAG>
        <VALUE><![CDATA[Ent_PNif]]></VALUE>
        <XPATH><![CDATA[/PROCESS/FIELDS/FIELD[NAME='Ent_PNif']/VALUE]]></XPATH>
      </FIELD>
      <FIELD type="AdditionalFields" label="Ent_PTipo" source-type="AdditionalFields">
        <TAG><![CDATA[#CONTEXTPROCESS:CA:Ent_PTipo#]]></TAG>
        <VALUE><![CDATA[Ent_PTipo]]></VALUE>
        <XPATH><![CDATA[/PROCESS/FIELDS/FIELD[NAME='Ent_PTipo']/VALUE]]></XPATH>
      </FIELD>
      <FIELD type="AdditionalFields" label="Dat_Autorizacao" source-type="AdditionalFields">
        <TAG><![CDATA[#CONTEXTPROCESS:CA:Dat_Autorizacao#]]></TAG>
        <VALUE><![CDATA[Dat_Autorizacao]]></VALUE>
        <XPATH><![CDATA[/PROCESS/FIELDS/FIELD[NAME='Dat_Autorizacao']/VALUE]]></XPATH>
      </FIELD>
      <FIELD type="AdditionalFields" label="Tempo_prsv" source-type="AdditionalFields">
        <TAG><![CDATA[#CONTEXTPROCESS:CA:Tempo_prsv#]]></TAG>
        <VALUE><![CDATA[Tempo_prsv]]></VALUE>
        <XPATH><![CDATA[/PROCESS/FIELDS/FIELD[NAME='Tempo_prsv']/VALUE]]></XPATH>
      </FIELD>
      <FIELD type="AdditionalFields" label="Dt_Autorizacao" source-type="AdditionalFields">
        <TAG><![CDATA[#CONTEXTPROCESS:CA:Dt_Autorizacao#]]></TAG>
        <VALUE><![CDATA[Dt_Autorizacao]]></VALUE>
        <XPATH><![CDATA[/PROCESS/FIELDS/FIELD[NAME='Dt_Autorizacao']/VALUE]]></XPATH>
      </FIELD>
      <FIELD type="AdditionalFields" label="Sem_efeito" source-type="AdditionalFields">
        <TAG><![CDATA[#CONTEXTPROCESS:CA:Sem_efeito#]]></TAG>
        <VALUE><![CDATA[Sem_efeito]]></VALUE>
        <XPATH><![CDATA[/PROCESS/FIELDS/FIELD[NAME='Sem_efeito']/VALUE]]></XPATH>
      </FIELD>
      <FIELD type="AdditionalFields" label="TAG" source-type="AdditionalFields">
        <TAG><![CDATA[#CONTEXTPROCESS:CA:TAG#]]></TAG>
        <VALUE><![CDATA[TAG]]></VALUE>
        <XPATH><![CDATA[/PROCESS/FIELDS/FIELD[NAME='TAG']/VALUE]]></XPATH>
      </FIELD>
      <FIELD type="AdditionalFields" label="TESTE" source-type="AdditionalFields">
        <TAG><![CDATA[#CONTEXTPROCESS:CA:TESTE#]]></TAG>
        <VALUE><![CDATA[TESTE]]></VALUE>
        <XPATH><![CDATA[/PROCESS/FIELDS/FIELD[NAME='TESTE']/VALUE]]></XPATH>
      </FIELD>
      <FIELD type="AdditionalFields" label="Tipo_Conta" source-type="AdditionalFields">
        <TAG><![CDATA[#CONTEXTPROCESS:CA:Tipo_Conta#]]></TAG>
        <VALUE><![CDATA[Tipo_Conta]]></VALUE>
        <XPATH><![CDATA[/PROCESS/FIELDS/FIELD[NAME='Tipo_Conta']/VALUE]]></XPATH>
      </FIELD>
      <FIELD type="AdditionalFields" label="Relevante" source-type="AdditionalFields">
        <TAG><![CDATA[#CONTEXTPROCESS:CA:Relevante#]]></TAG>
        <VALUE><![CDATA[Relevante]]></VALUE>
        <XPATH><![CDATA[/PROCESS/FIELDS/FIELD[NAME='Relevante']/VALUE]]></XPATH>
      </FIELD>
      <FIELD type="AdditionalFields" label="Documento_Papel" source-type="AdditionalFields">
        <TAG><![CDATA[#CONTEXTPROCESS:CA:Documento_Papel#]]></TAG>
        <VALUE><![CDATA[Documento_Papel]]></VALUE>
        <XPATH><![CDATA[/PROCESS/FIELDS/FIELD[NAME='Documento_Papel']/VALUE]]></XPATH>
      </FIELD>
      <FIELD type="AdditionalFields" label="Tipo_Acesso" source-type="AdditionalFields">
        <TAG><![CDATA[#CONTEXTPROCESS:CA:Tipo_Acesso#]]></TAG>
        <VALUE><![CDATA[Tipo_Acesso]]></VALUE>
        <XPATH><![CDATA[/PROCESS/FIELDS/FIELD[NAME='Tipo_Acesso']/VALUE]]></XPATH>
      </FIELD>
      <FIELD type="AdditionalFields" label="Descricao_NRO" source-type="AdditionalFields">
        <TAG><![CDATA[#CONTEXTPROCESS:CA:Descricao_NRO#]]></TAG>
        <VALUE><![CDATA[Descricao_NRO]]></VALUE>
        <XPATH><![CDATA[/PROCESS/FIELDS/FIELD[NAME='Descricao_NRO']/VALUE]]></XPATH>
      </FIELD>
      <FIELD type="AdditionalFields" label="Ano_Ref" source-type="AdditionalFields">
        <TAG><![CDATA[#CONTEXTPROCESS:CA:Ano_Ref#]]></TAG>
        <VALUE><![CDATA[Ano_Ref]]></VALUE>
        <XPATH><![CDATA[/PROCESS/FIELDS/FIELD[NAME='Ano_Ref']/VALUE]]></XPATH>
      </FIELD>
      <FIELD type="AdditionalFields" label="Mes_Ref" source-type="AdditionalFields">
        <TAG><![CDATA[#CONTEXTPROCESS:CA:Mes_Ref#]]></TAG>
        <VALUE><![CDATA[Mes_Ref]]></VALUE>
        <XPATH><![CDATA[/PROCESS/FIELDS/FIELD[NAME='Mes_Ref']/VALUE]]></XPATH>
      </FIELD>
      <FIELD type="AdditionalFields" label="Situacao" source-type="AdditionalFields">
        <TAG><![CDATA[#CONTEXTPROCESS:CA:Situacao#]]></TAG>
        <VALUE><![CDATA[Situacao]]></VALUE>
        <XPATH><![CDATA[/PROCESS/FIELDS/FIELD[NAME='Situacao']/VALUE]]></XPATH>
      </FIELD>
    </NODE>
  </NODE>
  <!-- END: Process Context -->
  <!-- ISP -->
  <NODE label="Codigo Barras ISP" source-type="CodigoBarrasISP" replaceTest="/ISP">
    <FIELD label="Codigo">
      <TAG><![CDATA[#ISP:CODIGO_BARRAS_ISP#]]></TAG>
      <VALUE><![CDATA[CodigoBarrasISP]]></VALUE>
      <XPATH><![CDATA[/ISP/CodigoBarrasISP]]></XPATH>
    </FIELD>
  </NODE>
  <NODE label="Entidade Principal" replaceTest="/Entities">
    <NODE label="Entidade Registo/Processo">
      <FIELD label="Nif">
        <TAG><![CDATA[#ENTIDADE_PRINCIPAL:ENTIDADE_AVULSO:NIF#]]></TAG>
        <VALUE><![CDATA[Nif]]></VALUE>
        <XPATH><![CDATA[/Entities/Principal/Entidade/EntidadeAvulsa/Nif]]></XPATH>
      </FIELD>
      <FIELD label="Nome Abreviado">
        <TAG><![CDATA[#ENTIDADE_PRINCIPAL:ENTIDADE_AVULSO:NOME_ABREVIADO#]]></TAG>
        <VALUE><![CDATA[Nome Abreviado]]></VALUE>
        <XPATH><![CDATA[/Entities/Principal/Entidade/EntidadeAvulsa/NomeAbreviado]]></XPATH>
      </FIELD>
      <FIELD label="Nome">
        <TAG><![CDATA[#ENTIDADE_PRINCIPAL:ENTIDADE_AVULSO:NOME#]]></TAG>
        <VALUE><![CDATA[Nome]]></VALUE>
        <XPATH><![CDATA[/Entities/Principal/Entidade/EntidadeAvulsa/Nome]]></XPATH>
      </FIELD>
      <FIELD label="Titulo">
        <TAG><![CDATA[#ENTIDADE_PRINCIPAL:ENTIDADE_AVULSO:TITULO#]]></TAG>
        <VALUE><![CDATA[Titulo]]></VALUE>
        <XPATH><![CDATA[/Entities/Principal/Entidade/EntidadeAvulsa/Titulo]]></XPATH>
      </FIELD>
      <FIELD label="Email">
        <TAG><![CDATA[#ENTIDADE_PRINCIPAL:ENTIDADE_AVULSO:EMAIL#]]></TAG>
        <VALUE><![CDATA[Email]]></VALUE>
        <XPATH><![CDATA[/Entities/Principal/Entidade/EntidadeAvulsa/Email]]></XPATH>
      </FIELD>
      <FIELD label="Fax">
        <TAG><![CDATA[#ENTIDADE_PRINCIPAL:ENTIDADE_AVULSO:FAX#]]></TAG>
        <VALUE><![CDATA[Fax]]></VALUE>
        <XPATH><![CDATA[/Entities/Principal/Entidade/EntidadeAvulsa/Fax]]></XPATH>
      </FIELD>
      <FIELD label="Telefone">
        <TAG><![CDATA[#ENTIDADE_PRINCIPAL:ENTIDADE_AVULSO:TELEFONE#]]></TAG>
        <VALUE><![CDATA[Telefone]]></VALUE>
        <XPATH><![CDATA[/Entities/Principal/Entidade/EntidadeAvulsa/Telefone]]></XPATH>
      </FIELD>
      <FIELD label="Morada ">
        <TAG><![CDATA[#ENTIDADE_PRINCIPAL:ENTIDADE_AVULSO:MORADA_#]]></TAG>
        <VALUE><![CDATA[Morada ]]></VALUE>
        <XPATH><![CDATA[/Entities/Principal/Entidade/EntidadeAvulsa/XMorada]]></XPATH>
      </FIELD>
      <FIELD label="Localidade">
        <TAG><![CDATA[#ENTIDADE_PRINCIPAL:ENTIDADE_AVULSO:LOCALIDADE#]]></TAG>
        <VALUE><![CDATA[Localidade]]></VALUE>
        <XPATH><![CDATA[/Entities/Principal/Entidade/EntidadeAvulsa/Localidade]]></XPATH>
      </FIELD>
      <NODE label="Codigo Postal">
        <FIELD label="Codigo Postal 4">
          <TAG><![CDATA[#ENTIDADE_PRINCIPAL:ENTIDADE_AVULSO:CODIGO_POSTAL:CP4#]]></TAG>
          <VALUE><![CDATA[Codigo Postal 4]]></VALUE>
          <XPATH><![CDATA[/Entities/Principal/Entidade/EntidadeAvulsa/CodigoPostal/CodPostal4]]></XPATH>
        </FIELD>
        <FIELD label="Codigo Postal 3">
          <TAG><![CDATA[#ENTIDADE_PRINCIPAL:ENTIDADE_AVULSO:CODIGO_POSTAL:CP3#]]></TAG>
          <VALUE><![CDATA[Codigo Postal 3]]></VALUE>
          <XPATH><![CDATA[/Entities/Principal/Entidade/EntidadeAvulsa/CodigoPostal/CodPostal3]]></XPATH>
        </FIELD>
        <FIELD label="Localidade">
          <TAG><![CDATA[#ENTIDADE_PRINCIPAL:ENTIDADE_AVULSO:CODIGO_POSTAL:LOCALIDADE#]]></TAG>
          <VALUE><![CDATA[Localidade Postal]]></VALUE>
          <XPATH><![CDATA[/Entities/Principal/Entidade/EntidadeAvulsa/CodigoPostal/LocalidadePostal]]></XPATH>
        </FIELD>
      </NODE>
      <FIELD label="Morada Correio">
        <TAG><![CDATA[#ENTIDADE_PRINCIPAL:ENTIDADE_AVULSO:MORADACORREIO#]]></TAG>
        <VALUE><![CDATA[MoradaCorreio]]></VALUE>
        <XPATH><![CDATA[/Entities/Principal/Entidade/EntidadeAvulsa/MoradaCorreio]]></XPATH>
      </FIELD>
      <FIELD label="Localidade Correio">
        <TAG><![CDATA[#ENTIDADE_PRINCIPAL:ENTIDADE_AVULSO:LOCALIDADECORREIO#]]></TAG>
        <VALUE><![CDATA[LocalidadeCorreio]]></VALUE>
        <XPATH><![CDATA[/Entities/Principal/Entidade/EntidadeAvulsa/LocalidadeCorreio]]></XPATH>
      </FIELD>
      <NODE label="Codigo Postal Correio">
        <FIELD label="Codigo Postal Correio 4">
          <TAG><![CDATA[#ENTIDADE_PRINCIPAL:ENTIDADE_AVULSO:CPC:CP4#]]></TAG>
          <VALUE><![CDATA[Codigo Postal Correio 4]]></VALUE>
          <XPATH><![CDATA[/Entities/Principal/Entidade/EntidadeAvulsa/CodigoPostalCorreio/CodigoPostal4]]></XPATH>
        </FIELD>
        <FIELD label="Codigo Postal Correio 3">
          <TAG><![CDATA[#ENTIDADE_PRINCIPAL:ENTIDADE_AVULSO:CPC:CP3#]]></TAG>
          <VALUE><![CDATA[Codigo Postal Correio 3]]></VALUE>
          <XPATH><![CDATA[/Entities/Principal/Entidade/EntidadeAvulsa/CodigoPostalCorreio/CodigoPostal3]]></XPATH>
        </FIELD>
        <FIELD label="Localidade Postal Correio">
          <TAG><![CDATA[#ENTIDADE_PRINCIPAL:ENTIDADE_AVULSO:CPC:LOCALIDADE#]]></TAG>
          <VALUE><![CDATA[Localidade Postal Correio]]></VALUE>
          <XPATH><![CDATA[/Entities/Principal/Entidade/EntidadeAvulsa/CodigoPostalCorreio/Localidade]]></XPATH>
        </FIELD>
      </NODE>
    </NODE>
    <NODE label="Outra Entidade">
      <FIELD label="Nif">
        <TAG><![CDATA[#ENTIDADE_PRINCIPAL:OUTRA_ENTIDADE:NIF#]]></TAG>
        <VALUE><![CDATA[Nif]]></VALUE>
        <XPATH><![CDATA[/Entities/Principal/Entidade/OutraEntidade/Nif]]></XPATH>
      </FIELD>
      <FIELD label="Nome Abreviado">
        <TAG><![CDATA[#ENTIDADE_PRINCIPAL:OUTRA_ENTIDADE:NOME_ABREVIADO#]]></TAG>
        <VALUE><![CDATA[Nome Abreviado]]></VALUE>
        <XPATH><![CDATA[/Entities/Principal/Entidade/OutraEntidade/NomeAbreviado]]></XPATH>
      </FIELD>
      <FIELD label="Nome">
        <TAG><![CDATA[#ENTIDADE_PRINCIPAL:OUTRA_ENTIDADE:NOME#]]></TAG>
        <VALUE><![CDATA[Nome]]></VALUE>
        <XPATH><![CDATA[/Entities/Principal/Entidade/OutraEntidade/Nome]]></XPATH>
      </FIELD>
      <FIELD label="Tipo">
        <TAG><![CDATA[#ENTIDADE_PRINCIPAL:OUTRA_ENTIDADE:TIPO#]]></TAG>
        <VALUE><![CDATA[Tipo]]></VALUE>
        <XPATH><![CDATA[/Entities/Principal/Entidade/OutraEntidade/Tipo]]></XPATH>
      </FIELD>
      <FIELD label="Data Encerramento">
        <TAG><![CDATA[#ENTIDADE_PRINCIPAL:OUTRA_ENTIDADE:DATA_ENCERRAMENTO#]]></TAG>
        <VALUE><![CDATA[Data Encerramento]]></VALUE>
        <XPATH><![CDATA[/Entities/Principal/Entidade/OutraEntidade/DataEncerramento]]></XPATH>
      </FIELD>
      <FIELD label="Email">
        <TAG><![CDATA[#ENTIDADE_PRINCIPAL:OUTRA_ENTIDADE:EMAIL#]]></TAG>
        <VALUE><![CDATA[Email]]></VALUE>
        <XPATH><![CDATA[/Entities/Principal/Entidade/OutraEntidade/Email]]></XPATH>
      </FIELD>
      <FIELD label="Fax">
        <TAG><![CDATA[#ENTIDADE_PRINCIPAL:OUTRA_ENTIDADE:FAX#]]></TAG>
        <VALUE><![CDATA[Fax]]></VALUE>
        <XPATH><![CDATA[/Entities/Principal/Entidade/OutraEntidade/Fax]]></XPATH>
      </FIELD>
      <FIELD label="Telefone">
        <TAG><![CDATA[#ENTIDADE_PRINCIPAL:OUTRA_ENTIDADE:TELEFONE#]]></TAG>
        <VALUE><![CDATA[Telefone]]></VALUE>
        <XPATH><![CDATA[/Entities/Principal/Entidade/OutraEntidade/Telefone]]></XPATH>
      </FIELD>
      <FIELD label="Codigo Postal Estrangeiro">
        <TAG><![CDATA[#ENTIDADE_PRINCIPAL:OUTRA_ENTIDADE:CODIGO_POSTAL_ESTRANGEIRO#]]></TAG>
        <VALUE><![CDATA[Codigo Postal Estrangeiro]]></VALUE>
        <XPATH><![CDATA[/Entities/Principal/Entidade/OutraEntidade/CodigoPostalEstrangeiro]]></XPATH>
      </FIELD>
    </NODE>
    <NODE label="Mediador">
      <FIELD label="Nome Abreviado">
        <TAG><![CDATA[#ENTIDADE_PRINCIPAL:MEDIADOR:NOME_ABREVIADO#]]></TAG>
        <VALUE><![CDATA[Nome Abreviado]]></VALUE>
        <XPATH><![CDATA[/Entities/Principal/Entidade/Mediador/NomeAbreviado]]></XPATH>
      </FIELD>
      <FIELD label="Nome Social">
        <TAG><![CDATA[#ENTIDADE_PRINCIPAL:MEDIADOR:NOME_SOCIAL#]]></TAG>
        <VALUE><![CDATA[Nome Social]]></VALUE>
        <XPATH><![CDATA[/Entities/Principal/Entidade/Mediador/NomeSocial]]></XPATH>
      </FIELD>
      <FIELD label="Numero Mediador">
        <TAG><![CDATA[#ENTIDADE_PRINCIPAL:MEDIADOR:NUMERO_MEDIADOR#]]></TAG>
        <VALUE><![CDATA[Numero Mediador]]></VALUE>
        <XPATH><![CDATA[/Entities/Principal/Entidade/Mediador/NumeroMediador]]></XPATH>
      </FIELD>
      <FIELD label="Ramos">
        <TAG><![CDATA[#ENTIDADE_PRINCIPAL:MEDIADOR:RAMOS#]]></TAG>
        <VALUE><![CDATA[Ramos]]></VALUE>
        <XPATH><![CDATA[/Entities/Principal/Entidade/Mediador/Ramos]]></XPATH>
      </FIELD>
      <FIELD label="Tipo Mediador">
        <TAG><![CDATA[#ENTIDADE_PRINCIPAL:MEDIADOR:TIPO_MEDIADOR#]]></TAG>
        <VALUE><![CDATA[Tipo Mediador]]></VALUE>
        <XPATH><![CDATA[/Entities/Principal/Entidade/Mediador/TipoMediador]]></XPATH>
      </FIELD>
      <FIELD label="Email">
        <TAG><![CDATA[#ENTIDADE_PRINCIPAL:MEDIADOR:EMAIL#]]></TAG>
        <VALUE><![CDATA[Email]]></VALUE>
        <XPATH><![CDATA[/Entities/Principal/Entidade/Mediador/Email]]></XPATH>
      </FIELD>
      <FIELD label="Fax">
        <TAG><![CDATA[#ENTIDADE_PRINCIPAL:MEDIADOR:FAX#]]></TAG>
        <VALUE><![CDATA[Fax]]></VALUE>
        <XPATH><![CDATA[/Entities/Principal/Entidade/Mediador/Fax]]></XPATH>
      </FIELD>
      <FIELD label="Telefone">
        <TAG><![CDATA[#ENTIDADE_PRINCIPAL:MEDIADOR:TELEFONE#]]></TAG>
        <VALUE><![CDATA[Telefone]]></VALUE>
        <XPATH><![CDATA[/Entities/Principal/Entidade/Mediador/Telefone]]></XPATH>
      </FIELD>
    </NODE>
    <NODE label="Fundo">
      <FIELD label="Data Extinção">
        <TAG><![CDATA[#ENTIDADE_PRINCIPAL:FUNDO:DATA_EXTINÇÃO#]]></TAG>
        <VALUE><![CDATA[Data Extinção]]></VALUE>
        <XPATH><![CDATA[/Entities/Principal/Entidade/Fundo/DataExtinção]]></XPATH>
      </FIELD>
      <FIELD label="Tipo">
        <TAG><![CDATA[#ENTIDADE_PRINCIPAL:FUNDO:TIPO#]]></TAG>
        <VALUE><![CDATA[Tipo]]></VALUE>
        <XPATH><![CDATA[/Entities/Principal/Entidade/Fundo/Tipo]]></XPATH>
      </FIELD>
      <FIELD label="NomeAbreviado">
        <TAG><![CDATA[#ENTIDADE_PRINCIPAL:FUNDO:NOMEABREVIADO#]]></TAG>
        <VALUE><![CDATA[NomeAbreviado]]></VALUE>
        <XPATH><![CDATA[/Entities/Principal/Entidade/Fundo/NomeAbreviado]]></XPATH>
      </FIELD>
      <FIELD label="Nome">
        <TAG><![CDATA[#ENTIDADE_PRINCIPAL:FUNDO:NOME#]]></TAG>
        <VALUE><![CDATA[Nome]]></VALUE>
        <XPATH><![CDATA[/Entities/Principal/Entidade/Fundo/Nome]]></XPATH>
      </FIELD>
      <FIELD label="Numero">
        <TAG><![CDATA[#ENTIDADE_PRINCIPAL:FUNDO:NUMERO#]]></TAG>
        <VALUE><![CDATA[Numero]]></VALUE>
        <XPATH><![CDATA[/Entities/Principal/Entidade/Fundo/Numero]]></XPATH>
      </FIELD>
      <NODE label="Entidades Gestoras">
        <NODE label="Lider">
          <FIELD label="Codigo Estatistico">
            <TAG><![CDATA[#ENTIDADE_PRINCIPAL:FUNDO:EG:LIDER:COD#]]></TAG>
            <VALUE><![CDATA[CodigoEstatistico]]></VALUE>
            <XPATH><![CDATA[/Entities/Principal/Entidade/Fundo/EntidadesGestoras/Lider/CodigoEstatistico]]></XPATH>
          </FIELD>
          <FIELD label="Nome Social">
            <TAG><![CDATA[#ENTIDADE_PRINCIPAL:FUNDO:EG:LIDER:NOMESOCIAL#]]></TAG>
            <VALUE><![CDATA[NomeSocial]]></VALUE>
            <XPATH><![CDATA[/Entities/Principal/Entidade/Fundo/EntidadesGestoras/Lider/NomeSocial]]></XPATH>
          </FIELD>
          <FIELD label="Nome Abreviado">
            <TAG><![CDATA[#ENTIDADE_PRINCIPAL:FUNDO:EG:LIDER:NOMEABREVIADO#]]></TAG>
            <VALUE><![CDATA[NomeAbreviado]]></VALUE>
            <XPATH><![CDATA[/Entities/Principal/Entidade/Fundo/EntidadesGestoras/Lider/NomeAbreviado]]></XPATH>
          </FIELD>
          <FIELD label="Morada">
            <TAG><![CDATA[#ENTIDADE_PRINCIPAL:FUNDO:EG:LIDER:MORADA#]]></TAG>
            <VALUE><![CDATA[Morada]]></VALUE>
            <XPATH><![CDATA[/Entities/Principal/Entidade/Fundo/EntidadesGestoras/Lider/Morada]]></XPATH>
          </FIELD>
          <FIELD label="Localidade">
            <TAG><![CDATA[#ENTIDADE_PRINCIPAL:FUNDO:EG:LIDER:LOCALIDADE#]]></TAG>
            <VALUE><![CDATA[Localidade]]></VALUE>
            <XPATH><![CDATA[/Entities/Principal/Entidade/Fundo/EntidadesGestoras/Lider/Localidade]]></XPATH>
          </FIELD>
          <NODE label="Codigo Postal">
            <FIELD label="Codigo Postal 4">
              <TAG><![CDATA[#ENTIDADE_PRINCIPAL:FUNDO:EG:LIDER:CP:CP4#]]></TAG>
              <VALUE><![CDATA[Codigo Postal 4]]></VALUE>
              <XPATH><![CDATA[/Entities/Principal/Entidade/Fundo/EntidadesGestoras/Lider/CodigoPostal/CodigoPostal4]]></XPATH>
            </FIELD>
            <FIELD label="Codigo Postal 3">
              <TAG><![CDATA[#ENTIDADE_PRINCIPAL:FUNDO:EG:LIDER:CP:CP3#]]></TAG>
              <VALUE><![CDATA[Codigo Postal 3]]></VALUE>
              <XPATH><![CDATA[/Entities/Principal/Entidade/Fundo/EntidadesGestoras/Lider/CodigoPostal/CodigoPostal3]]></XPATH>
            </FIELD>
            <FIELD label="Localidade">
              <TAG><![CDATA[#ENTIDADE_PRINCIPAL:FUNDO:EG:LIDER:CP:LOCALIDADE#]]></TAG>
              <VALUE><![CDATA[Localidade]]></VALUE>
              <XPATH><![CDATA[/Entities/Principal/Entidade/Fundo/EntidadesGestoras/Lider/CodigoPostal/Localidade]]></XPATH>
            </FIELD>
          </NODE>
          <FIELD label="Morada Correio">
            <TAG><![CDATA[#ENTIDADE_PRINCIPAL:FUNDO:EG:LIDER:MORADACORREIO#]]></TAG>
            <VALUE><![CDATA[MoradaCorreio]]></VALUE>
            <XPATH><![CDATA[/Entities/Principal/Entidade/Fundo/EntidadesGestoras/Lider/MoradaCorreio]]></XPATH>
          </FIELD>
          <FIELD label="Localidade Correio">
            <TAG><![CDATA[#ENTIDADE_PRINCIPAL:FUNDO:EG:LIDER:LOCALIDADECORREIO#]]></TAG>
            <VALUE><![CDATA[LocalidadeCorreio]]></VALUE>
            <XPATH><![CDATA[/Entities/Principal/Entidade/Fundo/EntidadesGestoras/Lider/LocalidadeCorreio]]></XPATH>
          </FIELD>
          <NODE label="Codigo Postal Correio">
            <FIELD label="Codigo Postal Correio 4">
              <TAG><![CDATA[#ENTIDADE_PRINCIPAL:FUNDO:EG:LIDER:CPC:CP4#]]></TAG>
              <VALUE><![CDATA[Codigo Postal 4]]></VALUE>
              <XPATH><![CDATA[/Entities/Principal/Entidade/Fundo/EntidadesGestoras/Lider/CodigoPostalCorreio/CodigoPostal4]]></XPATH>
            </FIELD>
            <FIELD label="Codigo Postal Correio 3">
              <TAG><![CDATA[#ENTIDADE_PRINCIPAL:FUNDO:EG:LIDER:CPC:CP3#]]></TAG>
              <VALUE><![CDATA[Codigo Postal 3]]></VALUE>
              <XPATH><![CDATA[/Entities/Principal/Entidade/Fundo/EntidadesGestoras/Lider/CodigoPostalCorreio/CodigoPostal3]]></XPATH>
            </FIELD>
            <FIELD label="Localidade Postal Correio">
              <TAG><![CDATA[#ENTIDADE_PRINCIPAL:FUNDO:EG:LIDER:CPC:LOCALIDADE#]]></TAG>
              <VALUE><![CDATA[Localidade]]></VALUE>
              <XPATH><![CDATA[/Entities/Principal/Entidade/Fundo/EntidadesGestoras/Lider/CodigoPostalCorreio/Localidade]]></XPATH>
            </FIELD>
          </NODE>
          <FIELD label="Telefone">
            <TAG><![CDATA[#ENTIDADE_PRINCIPAL:FUNDO:EG:LIDER:TELEFONE#]]></TAG>
            <VALUE><![CDATA[Telefone]]></VALUE>
            <XPATH><![CDATA[/Entities/Principal/Entidade/Fundo/EntidadesGestoras/Lider/Telefone]]></XPATH>
          </FIELD>
          <FIELD label="Fax">
            <TAG><![CDATA[#ENTIDADE_PRINCIPAL:FUNDO:EG:LIDER:FAX#]]></TAG>
            <VALUE><![CDATA[Fax]]></VALUE>
            <XPATH><![CDATA[/Entities/Principal/Entidade/Fundo/EntidadesGestoras/Lider/Fax]]></XPATH>
          </FIELD>
          <FIELD label="Email">
            <TAG><![CDATA[#ENTIDADE_PRINCIPAL:FUNDO:EG:LIDER:EMAIL#]]></TAG>
            <VALUE><![CDATA[Email]]></VALUE>
            <XPATH><![CDATA[/Entities/Principal/Entidade/Fundo/EntidadesGestoras/Lider/Email]]></XPATH>
          </FIELD>
        </NODE>
        <NODE label="Outras">
          <FIELD label="Nome Social">
            <TAG><![CDATA[#ENTIDADE_PRINCIPAL:FUNDO:EG:OUTRAS:NOMESOCIAL#]]></TAG>
            <VALUE><![CDATA[NomeSocial]]></VALUE>
            <XPATH><![CDATA[/Entities/Principal/Entidade/Fundo/EntidadesGestoras/Outras/NomeSocial]]></XPATH>
          </FIELD>
          <FIELD label="Nome Abreviado">
            <TAG><![CDATA[#ENTIDADE_PRINCIPAL:FUNDO:EG:OUTRAS:NOMEABREVIADO#]]></TAG>
            <VALUE><![CDATA[NomeAbreviado]]></VALUE>
            <XPATH><![CDATA[/Entities/Principal/Entidade/Fundo/EntidadesGestoras/Outras/NomeAbreviado]]></XPATH>
          </FIELD>
        </NODE>
      </NODE>
      <NODE label="Associado">
        <FIELD label="Nome">
          <TAG><![CDATA[#ENTIDADE_PRINCIPAL:FUNDO:ASSOCIADO:NOME#]]></TAG>
          <VALUE><![CDATA[Nome]]></VALUE>
          <XPATH><![CDATA[/Entities/Principal/Entidade/Fundo/Associado/Nome]]></XPATH>
        </FIELD>
        <FIELD label="Morada">
          <TAG><![CDATA[#ENTIDADE_PRINCIPAL:FUNDO:ASSOCIADO:MORADA#]]></TAG>
          <VALUE><![CDATA[Morada]]></VALUE>
          <XPATH><![CDATA[/Entities/Principal/Entidade/Fundo/Associado/Morada]]></XPATH>
        </FIELD>
        <FIELD label="Localidade">
          <TAG><![CDATA[#ENTIDADE_PRINCIPAL:FUNDO:ASSOCIADO:LOCALIDADE#]]></TAG>
          <VALUE><![CDATA[Localidade]]></VALUE>
          <XPATH><![CDATA[/Entities/Principal/Entidade/Fundo/Associado/Localidade]]></XPATH>
        </FIELD>
        <NODE label="Codigo Postal">
          <FIELD label="Codigo Postal 4">
            <TAG><![CDATA[#ENTIDADE_PRINCIPAL:FUNDO:ASSOCIADO:CP:CP4#]]></TAG>
            <VALUE><![CDATA[Codigo Postal 4]]></VALUE>
            <XPATH><![CDATA[/Entities/Principal/Entidade/Fundo/Associado/CodigoPostal/CodigoPostal4]]></XPATH>
          </FIELD>
          <FIELD label="Codigo Postal 3">
            <TAG><![CDATA[#ENTIDADE_PRINCIPAL:FUNDO:ASSOCIADO:CP:CP3#]]></TAG>
            <VALUE><![CDATA[Codigo Postal 3]]></VALUE>
            <XPATH><![CDATA[/Entities/Principal/Entidade/Fundo/Associado/CodigoPostal/CodigoPostal3]]></XPATH>
          </FIELD>
          <FIELD label="Localidade">
            <TAG><![CDATA[#ENTIDADE_PRINCIPAL:FUNDO:ASSOCIADO:CP:LOCALIDADE#]]></TAG>
            <VALUE><![CDATA[Localidade]]></VALUE>
            <XPATH><![CDATA[/Entities/Principal/Entidade/Fundo/Associado/CodigoPostal/Localidade]]></XPATH>
          </FIELD>
        </NODE>
      </NODE>
    </NODE>
    <NODE label="SGPS">
      <FIELD label="NomeAbreviado">
        <TAG><![CDATA[#ENTIDADE_PRINCIPAL:SGPS:NOMEABREVIADO#]]></TAG>
        <VALUE><![CDATA[NomeAbreviado]]></VALUE>
        <XPATH><![CDATA[/Entities/Principal/Entidade/SGPS/NomeAbreviado]]></XPATH>
      </FIELD>
      <FIELD label="Nome">
        <TAG><![CDATA[#ENTIDADE_PRINCIPAL:SGPS:NOME#]]></TAG>
        <VALUE><![CDATA[Nome]]></VALUE>
        <XPATH><![CDATA[/Entities/Principal/Entidade/SGPS/NomeSocial]]></XPATH>
      </FIELD>
      <FIELD label="Numero">
        <TAG><![CDATA[#ENTIDADE_PRINCIPAL:SGPS:NUMERO#]]></TAG>
        <VALUE><![CDATA[CodigoEstatistico]]></VALUE>
        <XPATH><![CDATA[/Entities/Principal/Entidade/SGPS/CodigoEstatistico]]></XPATH>
      </FIELD>
      <FIELD label="Contas Consolidadas">
        <TAG><![CDATA[#ENTIDADE_PRINCIPAL:SGPS:CONTASCONSOLIDADAS#]]></TAG>
        <VALUE><![CDATA[ContasConsolidadas]]></VALUE>
        <XPATH><![CDATA[/Entities/Principal/Entidade/SGPS/ContasConsolidadas]]></XPATH>
      </FIELD>
      <FIELD label="Data de Encerramento">
        <TAG><![CDATA[#ENTIDADE_PRINCIPAL:SGPS:DTENCERRAMENTO#]]></TAG>
        <VALUE><![CDATA[DtEncerramento]]></VALUE>
        <XPATH><![CDATA[/Entities/Principal/Entidade/SGPS/DtEncerramento]]></XPATH>
      </FIELD>
      <FIELD label="Telefone">
        <TAG><![CDATA[#ENTIDADE_PRINCIPAL:SGPS:TELEFONE#]]></TAG>
        <VALUE><![CDATA[Telefone]]></VALUE>
        <XPATH><![CDATA[/Entities/Principal/Entidade/SGPS/Telefone]]></XPATH>
      </FIELD>
      <FIELD label="Fax">
        <TAG><![CDATA[#ENTIDADE_PRINCIPAL:SGPS:FAX#]]></TAG>
        <VALUE><![CDATA[Fax]]></VALUE>
        <XPATH><![CDATA[/Entities/Principal/Entidade/SGPS/Fax]]></XPATH>
      </FIELD>
    </NODE>
    <NODE label="SGFP">
      <FIELD label="NomeAbreviado">
        <TAG><![CDATA[#ENTIDADE_PRINCIPAL:SGFP:NOMEABREVIADO#]]></TAG>
        <VALUE><![CDATA[NomeAbreviado]]></VALUE>
        <XPATH><![CDATA[/Entities/Principal/Entidade/SGFP/NomeAbreviado]]></XPATH>
      </FIELD>
      <FIELD label="Nome">
        <TAG><![CDATA[#ENTIDADE_PRINCIPAL:SGFP:NOME#]]></TAG>
        <VALUE><![CDATA[Nome]]></VALUE>
        <XPATH><![CDATA[/Entities/Principal/Entidade/SGFP/NomeSocial]]></XPATH>
      </FIELD>
      <FIELD label="Número">
        <TAG><![CDATA[#ENTIDADE_PRINCIPAL:SGFP:NUMERO#]]></TAG>
        <VALUE><![CDATA[CodigoEstatistico]]></VALUE>
        <XPATH><![CDATA[/Entities/Principal/Entidade/SGFP/CodigoEstatistico]]></XPATH>
      </FIELD>
      <FIELD label="Data de Encerramento">
        <TAG><![CDATA[#ENTIDADE_PRINCIPAL:SGFP:DTENCERRAMENTO#]]></TAG>
        <VALUE><![CDATA[DtEncerramento]]></VALUE>
        <XPATH><![CDATA[/Entities/Principal/Entidade/SGFP/DtEncerramento]]></XPATH>
      </FIELD>
      <FIELD label="Telefone">
        <TAG><![CDATA[#ENTIDADE_PRINCIPAL:SGFP:TELEFONE#]]></TAG>
        <VALUE><![CDATA[Telefone]]></VALUE>
        <XPATH><![CDATA[/Entities/Principal/Entidade/SGFP/Telefone]]></XPATH>
      </FIELD>
      <FIELD label="Fax">
        <TAG><![CDATA[#ENTIDADE_PRINCIPAL:SGFP:FAX#]]></TAG>
        <VALUE><![CDATA[Fax]]></VALUE>
        <XPATH><![CDATA[/Entities/Principal/Entidade/SGFP/Fax]]></XPATH>
      </FIELD>
    </NODE>
    <NODE label="Empresa de Seguro">
      <FIELD label="DtaPublicacaoDR">
        <TAG><![CDATA[#ENTIDADE_PRINCIPAL:EMPRESA_DE_SEGURO:DTAPUBLICACAODR#]]></TAG>
        <VALUE><![CDATA[DtaPublicacaoDR]]></VALUE>
        <XPATH><![CDATA[/Entities/Principal/Entidade/EmpresaSeguro/DtaPublicacaoDR]]></XPATH>
      </FIELD>
      <FIELD label="NumeroAgregadoPrincipal">
        <TAG><![CDATA[#ENTIDADE_PRINCIPAL:EMPRESA_DE_SEGURO:NUMEROAGREGADOPRINCIPAL#]]></TAG>
        <VALUE><![CDATA[NumeroAgregadoPrincipal]]></VALUE>
        <XPATH><![CDATA[/Entities/Principal/Entidade/EmpresaSeguro/NumeroAgregadoPrincipal]]></XPATH>
      </FIELD>
      <FIELD label="NrNormaAutorizacao">
        <TAG><![CDATA[#ENTIDADE_PRINCIPAL:EMPRESA_DE_SEGURO:NRNORMAAUTORIZACAO#]]></TAG>
        <VALUE><![CDATA[NrNormaAutorizacao]]></VALUE>
        <XPATH><![CDATA[/Entities/Principal/Entidade/EmpresaSeguro/NrNormaAutorizacao]]></XPATH>
      </FIELD>
      <FIELD label="DtPublicacaoDrConstituicao">
        <TAG><![CDATA[#ENTIDADE_PRINCIPAL:EMPRESA_DE_SEGURO:DTPUBDRCONST#]]></TAG>
        <VALUE><![CDATA[DtPublicacaoDrConstituicao]]></VALUE>
        <XPATH><![CDATA[/Entities/Principal/Entidade/EmpresaSeguro/DtPublicacaoDrConstituicao]]></XPATH>
      </FIELD>
      <FIELD label="DtaAutorizacaoISP">
        <TAG><![CDATA[#ENTIDADE_PRINCIPAL:EMPRESA_DE_SEGURO:DTAAUTORIZACAOISP#]]></TAG>
        <VALUE><![CDATA[DtaAutorizacaoISP]]></VALUE>
        <XPATH><![CDATA[/Entities/Principal/Entidade/EmpresaSeguro/DtaAutorizacaoISP]]></XPATH>
      </FIELD>
      <FIELD label="DtaEncerramento">
        <TAG><![CDATA[#ENTIDADE_PRINCIPAL:EMPRESA_DE_SEGURO:DTAENCERRAMENTO#]]></TAG>
        <VALUE><![CDATA[DtaEncerramento]]></VALUE>
        <XPATH><![CDATA[/Entities/Principal/Entidade/EmpresaSeguro/DtaEncerramento]]></XPATH>
      </FIELD>
      <FIELD label="Sigla">
        <TAG><![CDATA[#ENTIDADE_PRINCIPAL:EMPRESA_DE_SEGURO:SIGLA#]]></TAG>
        <VALUE><![CDATA[Sigla]]></VALUE>
        <XPATH><![CDATA[/Entities/Principal/Entidade/EmpresaSeguro/Sigla]]></XPATH>
      </FIELD>
      <FIELD label="Nome Sede">
        <TAG><![CDATA[#ENTIDADE_PRINCIPAL:EMPRESA_DE_SEGURO:NOME_SEDE#]]></TAG>
        <VALUE><![CDATA[Nome Sede]]></VALUE>
        <XPATH><![CDATA[/Entities/Principal/Entidade/EmpresaSeguro/NomeSede]]></XPATH>
      </FIELD>
      <FIELD label="País Sede">
        <TAG><![CDATA[#ENTIDADE_PRINCIPAL:EMPRESA_DE_SEGURO:PAÍS_SEDE#]]></TAG>
        <VALUE><![CDATA[País Sede]]></VALUE>
        <XPATH><![CDATA[/Entities/Principal/Entidade/EmpresaSeguro/PaísSede]]></XPATH>
      </FIELD>
      <FIELD label="Morada Sede">
        <TAG><![CDATA[#ENTIDADE_PRINCIPAL:EMPRESA_DE_SEGURO:MORADA_SEDE#]]></TAG>
        <VALUE><![CDATA[Morada Sede]]></VALUE>
        <XPATH><![CDATA[/Entities/Principal/Entidade/EmpresaSeguro/MoradaSede]]></XPATH>
      </FIELD>
      <FIELD label="Codigo Postal Sede">
        <TAG><![CDATA[#ENTIDADE_PRINCIPAL:EMPRESA_DE_SEGURO:CODIGO_POSTAL_SEDE#]]></TAG>
        <VALUE><![CDATA[Codigo Postal Sede]]></VALUE>
        <XPATH><![CDATA[/Entities/Principal/Entidade/EmpresaSeguro/CodigoPostalSede]]></XPATH>
      </FIELD>
      <FIELD label="Pais Proveniencia (LPS)">
        <TAG><![CDATA[#ENTIDADE_PRINCIPAL:EMPRESA_DE_SEGURO:PAIS_PROVENIENCIA_(LPS)#]]></TAG>
        <VALUE><![CDATA[Pais Proveniencia (LPS)]]></VALUE>
        <XPATH><![CDATA[/Entities/Principal/Entidade/EmpresaSeguro/PaisProveniencia]]></XPATH>
      </FIELD>
      <FIELD label="País">
        <TAG><![CDATA[#ENTIDADE_PRINCIPAL:EMPRESA_DE_SEGURO:PAÍS#]]></TAG>
        <VALUE><![CDATA[País]]></VALUE>
        <XPATH><![CDATA[/Entities/Principal/Entidade/EmpresaSeguro/País]]></XPATH>
      </FIELD>
      <FIELD label="Tipo Actividade">
        <TAG><![CDATA[#ENTIDADE_PRINCIPAL:EMPRESA_DE_SEGURO:TIPO_ACTIVIDADE#]]></TAG>
        <VALUE><![CDATA[Tipo Actividade]]></VALUE>
        <XPATH><![CDATA[/Entities/Principal/Entidade/EmpresaSeguro/TipoActividade]]></XPATH>
      </FIELD>
      <FIELD label="Fundos de Pensões">
        <TAG><![CDATA[#ENTIDADE_PRINCIPAL:EMPRESA_DE_SEGURO:FUNDOS_DE_PENSÕES#]]></TAG>
        <VALUE><![CDATA[Fundos de Pensões]]></VALUE>
        <XPATH><![CDATA[/Entities/Principal/Entidade/EmpresaSeguro/FundosdePensões]]></XPATH>
      </FIELD>
      <FIELD label="Entidades Associadas">
        <TAG><![CDATA[#ENTIDADE_PRINCIPAL:EMPRESA_DE_SEGURO:ENTIDADES_ASSOCIADAS#]]></TAG>
        <VALUE><![CDATA[Entidades Associadas]]></VALUE>
        <XPATH><![CDATA[/Entities/Principal/Entidade/EmpresaSeguro/EntidadesAssociadas]]></XPATH>
      </FIELD>
      <FIELD label="Codigo Seguro Operacao">
        <TAG><![CDATA[#ENTIDADE_PRINCIPAL:EMPRESA_DE_SEGURO:CODIGO_SEGURO_OPERACAO#]]></TAG>
        <VALUE><![CDATA[Codigo Seguro Operacao]]></VALUE>
        <XPATH><![CDATA[/Entities/Principal/Entidade/EmpresaSeguro/CodigoSeguroOperacao]]></XPATH>
      </FIELD>
      <FIELD label="Codigo Ramo NV">
        <TAG><![CDATA[#ENTIDADE_PRINCIPAL:EMPRESA_DE_SEGURO:CODIGO_RAMO_NV#]]></TAG>
        <VALUE><![CDATA[Codigo Ramo NV]]></VALUE>
        <XPATH><![CDATA[/Entities/Principal/Entidade/EmpresaSeguro/CodigoRamoNV]]></XPATH>
      </FIELD>
      <FIELD label="Nome Modalidade NV">
        <TAG><![CDATA[#ENTIDADE_PRINCIPAL:EMPRESA_DE_SEGURO:NOME_MODALIDADE_NV#]]></TAG>
        <VALUE><![CDATA[Nome Modalidade NV]]></VALUE>
        <XPATH><![CDATA[/Entities/Principal/Entidade/EmpresaSeguro/NomeModalidadeNV]]></XPATH>
      </FIELD>
      <FIELD label="Nome Grupo Ramo NV">
        <TAG><![CDATA[#ENTIDADE_PRINCIPAL:EMPRESA_DE_SEGURO:NOME_GRUPO_RAMO_NV#]]></TAG>
        <VALUE><![CDATA[Nome Grupo Ramo NV]]></VALUE>
        <XPATH><![CDATA[/Entities/Principal/Entidade/EmpresaSeguro/NomeGrupoRamoNV]]></XPATH>
      </FIELD>
      <FIELD label="Codigo Ramo VD">
        <TAG><![CDATA[#ENTIDADE_PRINCIPAL:EMPRESA_DE_SEGURO:CODIGO_RAMO_VD#]]></TAG>
        <VALUE><![CDATA[Codigo Ramo VD]]></VALUE>
        <XPATH><![CDATA[/Entities/Principal/Entidade/EmpresaSeguro/CodigoRamoVD]]></XPATH>
      </FIELD>
      <FIELD label="Nome Modalidade VD">
        <TAG><![CDATA[#ENTIDADE_PRINCIPAL:EMPRESA_DE_SEGURO:NOME_MODALIDADE_VD#]]></TAG>
        <VALUE><![CDATA[Nome Modalidade VD]]></VALUE>
        <XPATH><![CDATA[/Entities/Principal/Entidade/EmpresaSeguro/NomeModalidadeVD]]></XPATH>
      </FIELD>
      <FIELD label="Nome Grupo Ramo VD">
        <TAG><![CDATA[#ENTIDADE_PRINCIPAL:EMPRESA_DE_SEGURO:NOME_GRUPO_RAMO_VD#]]></TAG>
        <VALUE><![CDATA[Nome Grupo Ramo VD]]></VALUE>
        <XPATH><![CDATA[/Entities/Principal/Entidade/EmpresaSeguro/NomeGrupoRamoVD]]></XPATH>
      </FIELD>
      <FIELD label="Nome actuário responsável">
        <TAG><![CDATA[#ENTIDADE_PRINCIPAL:EMPRESA_DE_SEGURO:NOME_ACTUÁRIO_RESPONSÁVEL#]]></TAG>
        <VALUE><![CDATA[Nome actuário responsável]]></VALUE>
        <XPATH><![CDATA[/Entities/Principal/Entidade/EmpresaSeguro/Nomeactuárioresponsável]]></XPATH>
      </FIELD>
      <FIELD label="Classes de Seguros">
        <TAG><![CDATA[#ENTIDADE_PRINCIPAL:EMPRESA_DE_SEGURO:CLASSES_DE_SEGUROS#]]></TAG>
        <VALUE><![CDATA[Classes de Seguros]]></VALUE>
        <XPATH><![CDATA[/Entities/Principal/Entidade/EmpresaSeguro/ClassesdeSeguros]]></XPATH>
      </FIELD>
      <FIELD label="Autoridade de Supervisão">
        <TAG><![CDATA[#ENTIDADE_PRINCIPAL:EMPRESA_DE_SEGURO:AUTORIDADE_DE_SUPERVISÃO#]]></TAG>
        <VALUE><![CDATA[Autoridade de Supervisão]]></VALUE>
        <XPATH><![CDATA[/Entities/Principal/Entidade/EmpresaSeguro/AutoridadedeSupervisão]]></XPATH>
      </FIELD>
      <FIELD label="Codigo Postal Representante">
        <TAG><![CDATA[#ENTIDADE_PRINCIPAL:EMPRESA_DE_SEGURO:CP_REPRESENTANTE#]]></TAG>
        <VALUE><![CDATA[Codigo Postal Representante]]></VALUE>
        <XPATH><![CDATA[/Entities/Principal/Entidade/EmpresaSeguro/CodigoPostalRepresentante]]></XPATH>
      </FIELD>
      <FIELD label="Morada Representante">
        <TAG><![CDATA[#ENTIDADE_PRINCIPAL:EMPRESA_DE_SEGURO:MORADA_REPRESENTANTE#]]></TAG>
        <VALUE><![CDATA[Morada Representante]]></VALUE>
        <XPATH><![CDATA[/Entities/Principal/Entidade/EmpresaSeguro/MoradaRepresentante]]></XPATH>
      </FIELD>
      <FIELD label="Nome Representante Fiscal">
        <TAG><![CDATA[#ENTIDADE_PRINCIPAL:EMPRESA_DE_SEGURO:NOME_REPRESENTANTE_FISCAL#]]></TAG>
        <VALUE><![CDATA[Nome Representante Fiscal]]></VALUE>
        <XPATH><![CDATA[/Entities/Principal/Entidade/EmpresaSeguro/NomeRepresentanteFiscal]]></XPATH>
      </FIELD>
      <FIELD label="Email">
        <TAG><![CDATA[#ENTIDADE_PRINCIPAL:EMPRESA_DE_SEGURO:EMAIL#]]></TAG>
        <VALUE><![CDATA[Email]]></VALUE>
        <XPATH><![CDATA[/Entities/Principal/Entidade/EmpresaSeguro/Email]]></XPATH>
      </FIELD>
      <FIELD label="Fax">
        <TAG><![CDATA[#ENTIDADE_PRINCIPAL:EMPRESA_DE_SEGURO:FAX#]]></TAG>
        <VALUE><![CDATA[Fax]]></VALUE>
        <XPATH><![CDATA[/Entities/Principal/Entidade/EmpresaSeguro/Fax]]></XPATH>
      </FIELD>
      <FIELD label="Telefone">
        <TAG><![CDATA[#ENTIDADE_PRINCIPAL:EMPRESA_DE_SEGURO:TELEFONE#]]></TAG>
        <VALUE><![CDATA[Telefone]]></VALUE>
        <XPATH><![CDATA[/Entities/Principal/Entidade/EmpresaSeguro/Telefone]]></XPATH>
      </FIELD>
      <FIELD label="Nome Abreviado">
        <TAG><![CDATA[#ENTIDADE_PRINCIPAL:EMPRESA_DE_SEGURO:NOME_ABREVIADO#]]></TAG>
        <VALUE><![CDATA[Nome Abreviado]]></VALUE>
        <XPATH><![CDATA[/Entities/Principal/Entidade/EmpresaSeguro/NomeAbreviado]]></XPATH>
      </FIELD>
      <FIELD label="Nome Social">
        <TAG><![CDATA[#ENTIDADE_PRINCIPAL:EMPRESA_DE_SEGURO:NOME_SOCIAL#]]></TAG>
        <VALUE><![CDATA[Nome Social]]></VALUE>
        <XPATH><![CDATA[/Entities/Principal/Entidade/EmpresaSeguro/NomeSocial]]></XPATH>
      </FIELD>
      <FIELD label="Forma Juridica">
        <TAG><![CDATA[#ENTIDADE_PRINCIPAL:EMPRESA_DE_SEGURO:FORMA_JURIDICA#]]></TAG>
        <VALUE><![CDATA[Forma Juridica]]></VALUE>
        <XPATH><![CDATA[/Entities/Principal/Entidade/EmpresaSeguro/FormaJuridica]]></XPATH>
      </FIELD>
      <FIELD label="Regime">
        <TAG><![CDATA[#ENTIDADE_PRINCIPAL:EMPRESA_DE_SEGURO:REGIME#]]></TAG>
        <VALUE><![CDATA[Regime]]></VALUE>
        <XPATH><![CDATA[/Entities/Principal/Entidade/EmpresaSeguro/Regime]]></XPATH>
      </FIELD>
      <FIELD label="Código Estatístico">
        <TAG><![CDATA[#ENTIDADE_PRINCIPAL:EMPRESA_DE_SEGURO:CÓDIGO_ESTATÍSTICO#]]></TAG>
        <VALUE><![CDATA[Código Estatístico]]></VALUE>
        <XPATH><![CDATA[/Entities/Principal/Entidade/EmpresaSeguro/CódigoEstatístico]]></XPATH>
      </FIELD>
    </NODE>
  </NODE>
  <NODE label="Secundária 1" replaceTest="/Entities">
    <NODE label="Entidade Registo/Processo">
      <FIELD label="Nif">
        <TAG><![CDATA[#SECUNDÁRIA_1:ENTIDADE_AVULSO:NIF#]]></TAG>
        <VALUE><![CDATA[Nif]]></VALUE>
        <XPATH><![CDATA[/Entities/Secundaria1/Entidade/EntidadeAvulsa/Nif]]></XPATH>
      </FIELD>
      <FIELD label="Nome Abreviado">
        <TAG><![CDATA[#SECUNDÁRIA_1:ENTIDADE_AVULSO:NOME_ABREVIADO#]]></TAG>
        <VALUE><![CDATA[Nome Abreviado]]></VALUE>
        <XPATH><![CDATA[/Entities/Secundaria1/Entidade/EntidadeAvulsa/NomeAbreviado]]></XPATH>
      </FIELD>
      <FIELD label="Nome">
        <TAG><![CDATA[#SECUNDÁRIA_1:ENTIDADE_AVULSO:NOME#]]></TAG>
        <VALUE><![CDATA[Nome]]></VALUE>
        <XPATH><![CDATA[/Entities/Secundaria1/Entidade/EntidadeAvulsa/Nome]]></XPATH>
      </FIELD>
      <FIELD label="Titulo">
        <TAG><![CDATA[#SECUNDÁRIA_1:ENTIDADE_AVULSO:TITULO#]]></TAG>
        <VALUE><![CDATA[Titulo]]></VALUE>
        <XPATH><![CDATA[/Entities/Secundaria1/Entidade/EntidadeAvulsa/Titulo]]></XPATH>
      </FIELD>
      <FIELD label="Email">
        <TAG><![CDATA[#SECUNDÁRIA_1:ENTIDADE_AVULSO:EMAIL#]]></TAG>
        <VALUE><![CDATA[Email]]></VALUE>
        <XPATH><![CDATA[/Entities/Secundaria1/Entidade/EntidadeAvulsa/Email]]></XPATH>
      </FIELD>
      <FIELD label="Fax">
        <TAG><![CDATA[#SECUNDÁRIA_1:ENTIDADE_AVULSO:FAX#]]></TAG>
        <VALUE><![CDATA[Fax]]></VALUE>
        <XPATH><![CDATA[/Entities/Secundaria1/Entidade/EntidadeAvulsa/Fax]]></XPATH>
      </FIELD>
      <FIELD label="Telefone">
        <TAG><![CDATA[#SECUNDÁRIA_1:ENTIDADE_AVULSO:TELEFONE#]]></TAG>
        <VALUE><![CDATA[Telefone]]></VALUE>
        <XPATH><![CDATA[/Entities/Secundaria1/Entidade/EntidadeAvulsa/Telefone]]></XPATH>
      </FIELD>
      <FIELD label="Morada ">
        <TAG><![CDATA[#SECUNDÁRIA_1:ENTIDADE_AVULSO:MORADA_#]]></TAG>
        <VALUE><![CDATA[Morada ]]></VALUE>
        <XPATH><![CDATA[/Entities/Secundaria1/Entidade/EntidadeAvulsa/XMorada]]></XPATH>
      </FIELD>
      <FIELD label="Localidade">
        <TAG><![CDATA[#SECUNDÁRIA_1:ENTIDADE_AVULSO:LOCALIDADE#]]></TAG>
        <VALUE><![CDATA[Localidade]]></VALUE>
        <XPATH><![CDATA[/Entities/Secundaria1/Entidade/EntidadeAvulsa/Localidade]]></XPATH>
      </FIELD>
      <NODE label="Codigo Postal">
        <FIELD label="Codigo Postal 4">
          <TAG><![CDATA[#SECUNDÁRIA_1:ENTIDADE_AVULSO:CODIGO_POSTAL:CODIGO_POSTAL_4#]]></TAG>
          <VALUE><![CDATA[Codigo Postal 4]]></VALUE>
          <XPATH><![CDATA[/Entities/Secundaria1/Entidade/EntidadeAvulsa/CodigoPostal/CodPostal4]]></XPATH>
        </FIELD>
        <FIELD label="Codigo Postal 3">
          <TAG><![CDATA[#SECUNDÁRIA_1:ENTIDADE_AVULSO:CODIGO_POSTAL:CODIGO_POSTAL_3#]]></TAG>
          <VALUE><![CDATA[Codigo Postal 3]]></VALUE>
          <XPATH><![CDATA[/Entities/Secundaria1/Entidade/EntidadeAvulsa/CodigoPostal/CodPostal3]]></XPATH>
        </FIELD>
        <FIELD label="Localidade">
          <TAG><![CDATA[#SECUNDÁRIA_1:ENTIDADE_AVULSO:CODIGO_POSTAL:LOCALIDADE#]]></TAG>
          <VALUE><![CDATA[Localidade]]></VALUE>
          <XPATH><![CDATA[/Entities/Secundaria1/Entidade/EntidadeAvulsa/CodigoPostal/LocalidadePostal]]></XPATH>
        </FIELD>
      </NODE>
      <FIELD label="Morada Correio">
        <TAG><![CDATA[#SECUNDÁRIA_1:ENTIDADE_AVULSO:MORADACORREIO#]]></TAG>
        <VALUE><![CDATA[MoradaCorreio]]></VALUE>
        <XPATH><![CDATA[/Entities/Secundaria1/Entidade/EntidadeAvulsa/MoradaCorreio]]></XPATH>
      </FIELD>
      <FIELD label="Localidade Correio">
        <TAG><![CDATA[#SECUNDÁRIA_1:ENTIDADE_AVULSO:LOCALIDADECORREIO#]]></TAG>
        <VALUE><![CDATA[LocalidadeCorreio]]></VALUE>
        <XPATH><![CDATA[/Entities/Secundaria1/Entidade/EntidadeAvulsa/LocalidadeCorreio]]></XPATH>
      </FIELD>
      <NODE label="Codigo Postal Correio">
        <FIELD label="Codigo Postal Correio 4">
          <TAG><![CDATA[#SECUNDÁRIA_1:ENTIDADE_AVULSO:CPC:CP4#]]></TAG>
          <VALUE><![CDATA[Codigo Postal Correio 4]]></VALUE>
          <XPATH><![CDATA[/Entities/Secundaria1/Entidade/EntidadeAvulsa/CodigoPostalCorreio/CodigoPostal4]]></XPATH>
        </FIELD>
        <FIELD label="Codigo Postal Correio 3">
          <TAG><![CDATA[#SECUNDÁRIA_1:ENTIDADE_AVULSO:CPC:CP3#]]></TAG>
          <VALUE><![CDATA[Codigo Postal Correio 3]]></VALUE>
          <XPATH><![CDATA[/Entities/Secundaria1/Entidade/EntidadeAvulsa/CodigoPostalCorreio/CodigoPostal3]]></XPATH>
        </FIELD>
        <FIELD label="Localidade Postal Correio">
          <TAG><![CDATA[#SECUNDÁRIA_1:ENTIDADE_AVULSO:CPC:LOCALIDADE#]]></TAG>
          <VALUE><![CDATA[Localidade Postal Correio]]></VALUE>
          <XPATH><![CDATA[/Entities/Secundaria1/Entidade/EntidadeAvulsa/CodigoPostalCorreio/Localidade]]></XPATH>
        </FIELD>
      </NODE>
    </NODE>
    <NODE label="Outra Entidade">
      <FIELD label="Data Encerramento">
        <TAG><![CDATA[#SECUNDÁRIA_1:OUTRA_ENTIDADE:DATA_ENCERRAMENTO#]]></TAG>
        <VALUE><![CDATA[Data Encerramento]]></VALUE>
        <XPATH><![CDATA[/Entities/Secundaria1/Entidade/OutraEntidade/DataEncerramento]]></XPATH>
      </FIELD>
      <FIELD label="Email">
        <TAG><![CDATA[#SECUNDÁRIA_1:OUTRA_ENTIDADE:EMAIL#]]></TAG>
        <VALUE><![CDATA[Email]]></VALUE>
        <XPATH><![CDATA[/Entities/Secundaria1/Entidade/OutraEntidade/Email]]></XPATH>
      </FIELD>
      <FIELD label="Fax">
        <TAG><![CDATA[#SECUNDÁRIA_1:OUTRA_ENTIDADE:FAX#]]></TAG>
        <VALUE><![CDATA[Fax]]></VALUE>
        <XPATH><![CDATA[/Entities/Secundaria1/Entidade/OutraEntidade/Fax]]></XPATH>
      </FIELD>
      <FIELD label="Telefone">
        <TAG><![CDATA[#SECUNDÁRIA_1:OUTRA_ENTIDADE:TELEFONE#]]></TAG>
        <VALUE><![CDATA[Telefone]]></VALUE>
        <XPATH><![CDATA[/Entities/Secundaria1/Entidade/OutraEntidade/Telefone]]></XPATH>
      </FIELD>
      <FIELD label="Localidade">
        <TAG><![CDATA[#SECUNDÁRIA_1:OUTRA_ENTIDADE:LOCALIDADE#]]></TAG>
        <VALUE><![CDATA[Localidade]]></VALUE>
        <XPATH><![CDATA[/Entities/Secundaria1/Entidade/OutraEntidade/Localidade]]></XPATH>
      </FIELD>
      <FIELD label="Codigo Postal Estrangeiro">
        <TAG><![CDATA[#SECUNDÁRIA_1:OUTRA_ENTIDADE:CODIGO_POSTAL_ESTRANGEIRO#]]></TAG>
        <VALUE><![CDATA[Codigo Postal Estrangeiro]]></VALUE>
        <XPATH><![CDATA[/Entities/Secundaria1/Entidade/OutraEntidade/CodigoPostalEstrangeiro]]></XPATH>
      </FIELD>
      <FIELD label="Nif">
        <TAG><![CDATA[#SECUNDÁRIA_1:OUTRA_ENTIDADE:NIF#]]></TAG>
        <VALUE><![CDATA[Nif]]></VALUE>
        <XPATH><![CDATA[/Entities/Secundaria1/Entidade/OutraEntidade/Nif]]></XPATH>
      </FIELD>
      <FIELD label="Nome Abreviado">
        <TAG><![CDATA[#SECUNDÁRIA_1:OUTRA_ENTIDADE:NOME_ABREVIADO#]]></TAG>
        <VALUE><![CDATA[Nome Abreviado]]></VALUE>
        <XPATH><![CDATA[/Entities/Secundaria1/Entidade/OutraEntidade/NomeAbreviado]]></XPATH>
      </FIELD>
      <FIELD label="Nome">
        <TAG><![CDATA[#SECUNDÁRIA_1:OUTRA_ENTIDADE:NOME#]]></TAG>
        <VALUE><![CDATA[Nome]]></VALUE>
        <XPATH><![CDATA[/Entities/Secundaria1/Entidade/OutraEntidade/Nome]]></XPATH>
      </FIELD>
      <FIELD label="Tipo">
        <TAG><![CDATA[#SECUNDÁRIA_1:OUTRA_ENTIDADE:TIPO#]]></TAG>
        <VALUE><![CDATA[Tipo]]></VALUE>
        <XPATH><![CDATA[/Entities/Secundaria1/Entidade/OutraEntidade/Tipo]]></XPATH>
      </FIELD>
    </NODE>
    <NODE label="Mediador">
      <FIELD label="Ramos">
        <TAG><![CDATA[#SECUNDÁRIA_1:MEDIADOR:RAMOS#]]></TAG>
        <VALUE><![CDATA[Ramos]]></VALUE>
        <XPATH><![CDATA[/Entities/Secundaria1/Entidade/Mediador/Ramos]]></XPATH>
      </FIELD>
      <FIELD label="Tipo Mediador">
        <TAG><![CDATA[#SECUNDÁRIA_1:MEDIADOR:TIPO_MEDIADOR#]]></TAG>
        <VALUE><![CDATA[Tipo Mediador]]></VALUE>
        <XPATH><![CDATA[/Entities/Secundaria1/Entidade/Mediador/TipoMediador]]></XPATH>
      </FIELD>
      <FIELD label="Email">
        <TAG><![CDATA[#SECUNDÁRIA_1:MEDIADOR:EMAIL#]]></TAG>
        <VALUE><![CDATA[Email]]></VALUE>
        <XPATH><![CDATA[/Entities/Secundaria1/Entidade/Mediador/Email]]></XPATH>
      </FIELD>
      <FIELD label="Fax">
        <TAG><![CDATA[#SECUNDÁRIA_1:MEDIADOR:FAX#]]></TAG>
        <VALUE><![CDATA[Fax]]></VALUE>
        <XPATH><![CDATA[/Entities/Secundaria1/Entidade/Mediador/Fax]]></XPATH>
      </FIELD>
      <FIELD label="Telefone">
        <TAG><![CDATA[#SECUNDÁRIA_1:MEDIADOR:TELEFONE#]]></TAG>
        <VALUE><![CDATA[Telefone]]></VALUE>
        <XPATH><![CDATA[/Entities/Secundaria1/Entidade/Mediador/Telefone]]></XPATH>
      </FIELD>
      <FIELD label="Nome Abreviado">
        <TAG><![CDATA[#SECUNDÁRIA_1:MEDIADOR:NOME_ABREVIADO#]]></TAG>
        <VALUE><![CDATA[Nome Abreviado]]></VALUE>
        <XPATH><![CDATA[/Entities/Secundaria1/Entidade/Mediador/NomeAbreviado]]></XPATH>
      </FIELD>
      <FIELD label="Nome Social">
        <TAG><![CDATA[#SECUNDÁRIA_1:MEDIADOR:NOME_SOCIAL#]]></TAG>
        <VALUE><![CDATA[Nome Social]]></VALUE>
        <XPATH><![CDATA[/Entities/Secundaria1/Entidade/Mediador/NomeSocial]]></XPATH>
      </FIELD>
      <FIELD label="Numero Mediador">
        <TAG><![CDATA[#SECUNDÁRIA_1:MEDIADOR:NUMERO_MEDIADOR#]]></TAG>
        <VALUE><![CDATA[Numero Mediador]]></VALUE>
        <XPATH><![CDATA[/Entities/Secundaria1/Entidade/Mediador/NumeroMediador]]></XPATH>
      </FIELD>
    </NODE>
    <NODE label="Fundo">
      <FIELD label="Data Extinção">
        <TAG><![CDATA[#SECUNDÁRIA_1:FUNDO:DATA_EXTINÇÃO#]]></TAG>
        <VALUE><![CDATA[Data Extinção]]></VALUE>
        <XPATH><![CDATA[/Entities/Secundaria1/Entidade/Fundo/DataExtinção]]></XPATH>
      </FIELD>
      <FIELD label="Tipo">
        <TAG><![CDATA[#SECUNDÁRIA_1:FUNDO:TIPO#]]></TAG>
        <VALUE><![CDATA[Tipo]]></VALUE>
        <XPATH><![CDATA[/Entities/Secundaria1/Entidade/Fundo/Tipo]]></XPATH>
      </FIELD>
      <FIELD label="NomeAbreviado">
        <TAG><![CDATA[#SECUNDÁRIA_1:FUNDO:NOMEABREVIADO#]]></TAG>
        <VALUE><![CDATA[NomeAbreviado]]></VALUE>
        <XPATH><![CDATA[/Entities/Secundaria1/Entidade/Fundo/NomeAbreviado]]></XPATH>
      </FIELD>
      <FIELD label="Nome">
        <TAG><![CDATA[#SECUNDÁRIA_1:FUNDO:NOME#]]></TAG>
        <VALUE><![CDATA[Nome]]></VALUE>
        <XPATH><![CDATA[/Entities/Secundaria1/Entidade/Fundo/Nome]]></XPATH>
      </FIELD>
      <FIELD label="Numero">
        <TAG><![CDATA[#SECUNDÁRIA_1:FUNDO:NUMERO#]]></TAG>
        <VALUE><![CDATA[Numero]]></VALUE>
        <XPATH><![CDATA[/Entities/Secundaria1/Entidade/Fundo/Numero]]></XPATH>
      </FIELD>
    </NODE>
    <NODE label="SGPS">
      <FIELD label="NomeAbreviado">
        <TAG><![CDATA[#SECUNDÁRIA_1:SGPS:NOMEABREVIADO#]]></TAG>
        <VALUE><![CDATA[NomeAbreviado]]></VALUE>
        <XPATH><![CDATA[/Entities/Secundaria1/Entidade/SGPS/NomeAbreviado]]></XPATH>
      </FIELD>
      <FIELD label="Nome">
        <TAG><![CDATA[#SECUNDÁRIA_1:SGPS:NOME#]]></TAG>
        <VALUE><![CDATA[Nome]]></VALUE>
        <XPATH><![CDATA[/Entities/Secundaria1/Entidade/SGPS/NomeSocial]]></XPATH>
      </FIELD>
      <FIELD label="Numero">
        <TAG><![CDATA[#SECUNDÁRIA_1:SGPS:NUMERO#]]></TAG>
        <VALUE><![CDATA[CodigoEstatistico]]></VALUE>
        <XPATH><![CDATA[/Entities/Secundaria1/Entidade/SGPS/CodigoEstatistico]]></XPATH>
      </FIELD>
      <FIELD label="Contas Consolidadas">
        <TAG><![CDATA[#SECUNDÁRIA_1:SGPS:CONTASCONSOLIDADAS#]]></TAG>
        <VALUE><![CDATA[ContasConsolidadas]]></VALUE>
        <XPATH><![CDATA[/Entities/Secundaria1/Entidade/SGPS/ContasConsolidadas]]></XPATH>
      </FIELD>
      <FIELD label="Data de Encerramento">
        <TAG><![CDATA[#SECUNDÁRIA_1:SGPS:DTENCERRAMENTO#]]></TAG>
        <VALUE><![CDATA[DtEncerramento]]></VALUE>
        <XPATH><![CDATA[/Entities/Secundaria1/Entidade/SGPS/DtEncerramento]]></XPATH>
      </FIELD>
      <FIELD label="Telefone">
        <TAG><![CDATA[#SECUNDÁRIA_1:SGPS:TELEFONE#]]></TAG>
        <VALUE><![CDATA[Telefone]]></VALUE>
        <XPATH><![CDATA[/Entities/Secundaria1/Entidade/SGPS/Telefone]]></XPATH>
      </FIELD>
      <FIELD label="Fax">
        <TAG><![CDATA[#SECUNDÁRIA_1:SGPS:FAX#]]></TAG>
        <VALUE><![CDATA[Fax]]></VALUE>
        <XPATH><![CDATA[/Entities/Secundaria1/Entidade/SGPS/Fax]]></XPATH>
      </FIELD>
    </NODE>
    <NODE label="SGFP">
      <FIELD label="NomeAbreviado">
        <TAG><![CDATA[#SECUNDÁRIA_1:SGFP:NOMEABREVIADO#]]></TAG>
        <VALUE><![CDATA[NomeAbreviado]]></VALUE>
        <XPATH><![CDATA[/Entities/Secundaria1/Entidade/SGFP/NomeAbreviado]]></XPATH>
      </FIELD>
      <FIELD label="Nome">
        <TAG><![CDATA[#SECUNDÁRIA_1:SGFP:NOME#]]></TAG>
        <VALUE><![CDATA[Nome]]></VALUE>
        <XPATH><![CDATA[/Entities/Secundaria1/Entidade/SGFP/NomeSocial]]></XPATH>
      </FIELD>
      <FIELD label="Número">
        <TAG><![CDATA[#SECUNDÁRIA_1:SGFP:NUMERO#]]></TAG>
        <VALUE><![CDATA[CodigoEstatistico]]></VALUE>
        <XPATH><![CDATA[/Entities/Secundaria1/Entidade/SGFP/CodigoEstatistico]]></XPATH>
      </FIELD>
      <FIELD label="Data de Encerramento">
        <TAG><![CDATA[#SECUNDÁRIA_1:SGFP:DTENCERRAMENTO#]]></TAG>
        <VALUE><![CDATA[DtEncerramento]]></VALUE>
        <XPATH><![CDATA[/Entities/Secundaria1/Entidade/SGFP/DtEncerramento]]></XPATH>
      </FIELD>
      <FIELD label="Telefone">
        <TAG><![CDATA[#SECUNDÁRIA_1:SGFP:TELEFONE#]]></TAG>
        <VALUE><![CDATA[Telefone]]></VALUE>
        <XPATH><![CDATA[/Entities/Secundaria1/Entidade/SGFP/Telefone]]></XPATH>
      </FIELD>
      <FIELD label="Fax">
        <TAG><![CDATA[#SECUNDÁRIA_1:SGFP:FAX#]]></TAG>
        <VALUE><![CDATA[Fax]]></VALUE>
        <XPATH><![CDATA[/Entities/Secundaria1/Entidade/SGFP/Fax]]></XPATH>
      </FIELD>
    </NODE>
    <NODE label="Empresa de Seguro">
      <FIELD label="DtaPublicacaoDR">
        <TAG><![CDATA[#SECUNDÁRIA_1:EMPRESA_DE_SEGURO:DTAPUBLICACAODR#]]></TAG>
        <VALUE><![CDATA[DtaPublicacaoDR]]></VALUE>
        <XPATH><![CDATA[/Entities/Secundaria1/Entidade/EmpresaSeguro/DtaPublicacaoDR]]></XPATH>
      </FIELD>
      <FIELD label="NumeroAgregadoPrincipal">
        <TAG><![CDATA[#SECUNDÁRIA_1:EMPRESA_DE_SEGURO:NUMEROAGREGADOPRINCIPAL#]]></TAG>
        <VALUE><![CDATA[NumeroAgregadoPrincipal]]></VALUE>
        <XPATH><![CDATA[/Entities/Secundaria1/Entidade/EmpresaSeguro/NumeroAgregadoPrincipal]]></XPATH>
      </FIELD>
      <FIELD label="NrNormaAutorizacao">
        <TAG><![CDATA[#SECUNDÁRIA_1:EMPRESA_DE_SEGURO:NRNORMAAUTORIZACAO#]]></TAG>
        <VALUE><![CDATA[NrNormaAutorizacao]]></VALUE>
        <XPATH><![CDATA[/Entities/Secundaria1/Entidade/EmpresaSeguro/NrNormaAutorizacao]]></XPATH>
      </FIELD>
      <FIELD label="DtPublicacaoDrConstituicao">
        <TAG><![CDATA[#SECUNDÁRIA_1:EMPRESA_DE_SEGURO:DTPUBLICACAODRCONSTITUICAO#]]></TAG>
        <VALUE><![CDATA[DtPublicacaoDrConstituicao]]></VALUE>
        <XPATH><![CDATA[/Entities/Secundaria1/Entidade/EmpresaSeguro/DtPublicacaoDrConstituicao]]></XPATH>
      </FIELD>
      <FIELD label="DtaAutorizacaoISP">
        <TAG><![CDATA[#SECUNDÁRIA_1:EMPRESA_DE_SEGURO:DTAAUTORIZACAOISP#]]></TAG>
        <VALUE><![CDATA[DtaAutorizacaoISP]]></VALUE>
        <XPATH><![CDATA[/Entities/Secundaria1/Entidade/EmpresaSeguro/DtaAutorizacaoISP]]></XPATH>
      </FIELD>
      <FIELD label="DtaEncerramento">
        <TAG><![CDATA[#SECUNDÁRIA_1:EMPRESA_DE_SEGURO:DTAENCERRAMENTO#]]></TAG>
        <VALUE><![CDATA[DtaEncerramento]]></VALUE>
        <XPATH><![CDATA[/Entities/Secundaria1/Entidade/EmpresaSeguro/DtaEncerramento]]></XPATH>
      </FIELD>
      <FIELD label="Sigla">
        <TAG><![CDATA[#SECUNDÁRIA_1:EMPRESA_DE_SEGURO:SIGLA#]]></TAG>
        <VALUE><![CDATA[Sigla]]></VALUE>
        <XPATH><![CDATA[/Entities/Secundaria1/Entidade/EmpresaSeguro/Sigla]]></XPATH>
      </FIELD>
      <FIELD label="País Sede">
        <TAG><![CDATA[#SECUNDÁRIA_1:EMPRESA_DE_SEGURO:PAÍS_SEDE#]]></TAG>
        <VALUE><![CDATA[País Sede]]></VALUE>
        <XPATH><![CDATA[/Entities/Secundaria1/Entidade/EmpresaSeguro/PaísSede]]></XPATH>
      </FIELD>
      <FIELD label="Codigo Postal Sede">
        <TAG><![CDATA[#SECUNDÁRIA_1:EMPRESA_DE_SEGURO:CODIGO_POSTAL_SEDE#]]></TAG>
        <VALUE><![CDATA[Codigo Postal Sede]]></VALUE>
        <XPATH><![CDATA[/Entities/Secundaria1/Entidade/EmpresaSeguro/CodigoPostalSede]]></XPATH>
      </FIELD>
      <FIELD label="Morada Sede">
        <TAG><![CDATA[#SECUNDÁRIA_1:EMPRESA_DE_SEGURO:MORADA_SEDE#]]></TAG>
        <VALUE><![CDATA[Morada Sede]]></VALUE>
        <XPATH><![CDATA[/Entities/Secundaria1/Entidade/EmpresaSeguro/MoradaSede]]></XPATH>
      </FIELD>
      <FIELD label="Nome Sede">
        <TAG><![CDATA[#SECUNDÁRIA_1:EMPRESA_DE_SEGURO:NOME_SEDE#]]></TAG>
        <VALUE><![CDATA[Nome Sede]]></VALUE>
        <XPATH><![CDATA[/Entities/Secundaria1/Entidade/EmpresaSeguro/NomeSede]]></XPATH>
      </FIELD>
      <FIELD label="Pais Proveniencia (LPS)">
        <TAG><![CDATA[#SECUNDÁRIA_1:EMPRESA_DE_SEGURO:PAIS_PROVENIENCIA_(LPS)#]]></TAG>
        <VALUE><![CDATA[Pais Proveniencia (LPS)]]></VALUE>
        <XPATH><![CDATA[/Entities/Secundaria1/Entidade/EmpresaSeguro/PaisProveniencia]]></XPATH>
      </FIELD>
      <FIELD label="País">
        <TAG><![CDATA[#SECUNDÁRIA_1:EMPRESA_DE_SEGURO:PAÍS#]]></TAG>
        <VALUE><![CDATA[País]]></VALUE>
        <XPATH><![CDATA[/Entities/Secundaria1/Entidade/EmpresaSeguro/País]]></XPATH>
      </FIELD>
      <FIELD label="Tipo Actividade">
        <TAG><![CDATA[#SECUNDÁRIA_1:EMPRESA_DE_SEGURO:TIPO_ACTIVIDADE#]]></TAG>
        <VALUE><![CDATA[Tipo Actividade]]></VALUE>
        <XPATH><![CDATA[/Entities/Secundaria1/Entidade/EmpresaSeguro/TipoActividade]]></XPATH>
      </FIELD>
      <FIELD label="Fundos de Pensões">
        <TAG><![CDATA[#SECUNDÁRIA_1:EMPRESA_DE_SEGURO:FUNDOS_DE_PENSÕES#]]></TAG>
        <VALUE><![CDATA[Fundos de Pensões]]></VALUE>
        <XPATH><![CDATA[/Entities/Secundaria1/Entidade/EmpresaSeguro/FundosdePensões]]></XPATH>
      </FIELD>
      <FIELD label="Entidades Associadas">
        <TAG><![CDATA[#SECUNDÁRIA_1:EMPRESA_DE_SEGURO:ENTIDADES_ASSOCIADAS#]]></TAG>
        <VALUE><![CDATA[Entidades Associadas]]></VALUE>
        <XPATH><![CDATA[/Entities/Secundaria1/Entidade/EmpresaSeguro/EntidadesAssociadas]]></XPATH>
      </FIELD>
      <FIELD label="Codigo Seguro Operacao">
        <TAG><![CDATA[#SECUNDÁRIA_1:EMPRESA_DE_SEGURO:CODIGO_SEGURO_OPERACAO#]]></TAG>
        <VALUE><![CDATA[Codigo Seguro Operacao]]></VALUE>
        <XPATH><![CDATA[/Entities/Secundaria1/Entidade/EmpresaSeguro/CodigoSeguroOperacao]]></XPATH>
      </FIELD>
      <FIELD label="Codigo Ramo NV">
        <TAG><![CDATA[#SECUNDÁRIA_1:EMPRESA_DE_SEGURO:CODIGO_RAMO_NV#]]></TAG>
        <VALUE><![CDATA[Codigo Ramo NV]]></VALUE>
        <XPATH><![CDATA[/Entities/Secundaria1/Entidade/EmpresaSeguro/CodigoRamoNV]]></XPATH>
      </FIELD>
      <FIELD label="Nome Modalidade NV">
        <TAG><![CDATA[#SECUNDÁRIA_1:EMPRESA_DE_SEGURO:NOME_MODALIDADE_NV#]]></TAG>
        <VALUE><![CDATA[Nome Modalidade NV]]></VALUE>
        <XPATH><![CDATA[/Entities/Secundaria1/Entidade/EmpresaSeguro/NomeModalidadeNV]]></XPATH>
      </FIELD>
      <FIELD label="Nome Grupo Ramo NV">
        <TAG><![CDATA[#SECUNDÁRIA_1:EMPRESA_DE_SEGURO:NOME_GRUPO_RAMO_NV#]]></TAG>
        <VALUE><![CDATA[Nome Grupo Ramo NV]]></VALUE>
        <XPATH><![CDATA[/Entities/Secundaria1/Entidade/EmpresaSeguro/NomeGrupoRamoNV]]></XPATH>
      </FIELD>
      <FIELD label="Codigo Ramo VD">
        <TAG><![CDATA[#SECUNDÁRIA_1:EMPRESA_DE_SEGURO:CODIGO_RAMO_VD#]]></TAG>
        <VALUE><![CDATA[Codigo Ramo VD]]></VALUE>
        <XPATH><![CDATA[/Entities/Secundaria1/Entidade/EmpresaSeguro/CodigoRamoVD]]></XPATH>
      </FIELD>
      <FIELD label="Nome Modalidade VD">
        <TAG><![CDATA[#SECUNDÁRIA_1:EMPRESA_DE_SEGURO:NOME_MODALIDADE_VD#]]></TAG>
        <VALUE><![CDATA[Nome Modalidade VD]]></VALUE>
        <XPATH><![CDATA[/Entities/Secundaria1/Entidade/EmpresaSeguro/NomeModalidadeVD]]></XPATH>
      </FIELD>
      <FIELD label="Nome Grupo Ramo VD">
        <TAG><![CDATA[#SECUNDÁRIA_1:EMPRESA_DE_SEGURO:NOME_GRUPO_RAMO_VD#]]></TAG>
        <VALUE><![CDATA[Nome Grupo Ramo VD]]></VALUE>
        <XPATH><![CDATA[/Entities/Secundaria1/Entidade/EmpresaSeguro/NomeGrupoRamoVD]]></XPATH>
      </FIELD>
      <FIELD label="Nome actuário responsável">
        <TAG><![CDATA[#SECUNDÁRIA_1:EMPRESA_DE_SEGURO:NOME_ACTUÁRIO_RESPONSÁVEL#]]></TAG>
        <VALUE><![CDATA[Nome actuário responsável]]></VALUE>
        <XPATH><![CDATA[/Entities/Secundaria1/Entidade/EmpresaSeguro/Nomeactuárioresponsável]]></XPATH>
      </FIELD>
      <FIELD label="Classes de Seguros">
        <TAG><![CDATA[#SECUNDÁRIA_1:EMPRESA_DE_SEGURO:CLASSES_DE_SEGUROS#]]></TAG>
        <VALUE><![CDATA[Classes de Seguros]]></VALUE>
        <XPATH><![CDATA[/Entities/Secundaria1/Entidade/EmpresaSeguro/ClassesdeSeguros]]></XPATH>
      </FIELD>
      <FIELD label="Autoridade de Supervisão">
        <TAG><![CDATA[#SECUNDÁRIA_1:EMPRESA_DE_SEGURO:AUTORIDADE_DE_SUPERVISÃO#]]></TAG>
        <VALUE><![CDATA[Autoridade de Supervisão]]></VALUE>
        <XPATH><![CDATA[/Entities/Secundaria1/Entidade/EmpresaSeguro/AutoridadedeSupervisão]]></XPATH>
      </FIELD>
      <FIELD label="Codigo Postal Representante">
        <TAG><![CDATA[#SECUNDÁRIA_1:EMPRESA_DE_SEGURO:CODIGO_POSTAL_REPRESENTANTE#]]></TAG>
        <VALUE><![CDATA[Codigo Postal Representante]]></VALUE>
        <XPATH><![CDATA[/Entities/Secundaria1/Entidade/EmpresaSeguro/CodigoPostalRepresentante]]></XPATH>
      </FIELD>
      <FIELD label="Morada Representante">
        <TAG><![CDATA[#SECUNDÁRIA_1:EMPRESA_DE_SEGURO:MORADA_REPRESENTANTE#]]></TAG>
        <VALUE><![CDATA[Morada Representante]]></VALUE>
        <XPATH><![CDATA[/Entities/Secundaria1/Entidade/EmpresaSeguro/MoradaRepresentante]]></XPATH>
      </FIELD>
      <FIELD label="Nome Representante Fiscal">
        <TAG><![CDATA[#SECUNDÁRIA_1:EMPRESA_DE_SEGURO:NOME_REPRESENTANTE_FISCAL#]]></TAG>
        <VALUE><![CDATA[Nome Representante Fiscal]]></VALUE>
        <XPATH><![CDATA[/Entities/Secundaria1/Entidade/EmpresaSeguro/NomeRepresentanteFiscal]]></XPATH>
      </FIELD>
      <FIELD label="Email">
        <TAG><![CDATA[#SECUNDÁRIA_1:EMPRESA_DE_SEGURO:EMAIL#]]></TAG>
        <VALUE><![CDATA[Email]]></VALUE>
        <XPATH><![CDATA[/Entities/Secundaria1/Entidade/EmpresaSeguro/Email]]></XPATH>
      </FIELD>
      <FIELD label="Fax">
        <TAG><![CDATA[#SECUNDÁRIA_1:EMPRESA_DE_SEGURO:FAX#]]></TAG>
        <VALUE><![CDATA[Fax]]></VALUE>
        <XPATH><![CDATA[/Entities/Secundaria1/Entidade/EmpresaSeguro/Fax]]></XPATH>
      </FIELD>
      <FIELD label="Telefone">
        <TAG><![CDATA[#SECUNDÁRIA_1:EMPRESA_DE_SEGURO:TELEFONE#]]></TAG>
        <VALUE><![CDATA[Telefone]]></VALUE>
        <XPATH><![CDATA[/Entities/Secundaria1/Entidade/EmpresaSeguro/Telefone]]></XPATH>
      </FIELD>
      <FIELD label="Nome Abreviado">
        <TAG><![CDATA[#SECUNDÁRIA_1:EMPRESA_DE_SEGURO:NOME_ABREVIADO#]]></TAG>
        <VALUE><![CDATA[Nome Abreviado]]></VALUE>
        <XPATH><![CDATA[/Entities/Secundaria1/Entidade/EmpresaSeguro/NomeAbreviado]]></XPATH>
      </FIELD>
      <FIELD label="Nome Social">
        <TAG><![CDATA[#SECUNDÁRIA_1:EMPRESA_DE_SEGURO:NOME_SOCIAL#]]></TAG>
        <VALUE><![CDATA[Nome Social]]></VALUE>
        <XPATH><![CDATA[/Entities/Secundaria1/Entidade/EmpresaSeguro/NomeSocial]]></XPATH>
      </FIELD>
      <FIELD label="Forma Juridica">
        <TAG><![CDATA[#SECUNDÁRIA_1:EMPRESA_DE_SEGURO:FORMA_JURIDICA#]]></TAG>
        <VALUE><![CDATA[Forma Juridica]]></VALUE>
        <XPATH><![CDATA[/Entities/Secundaria1/Entidade/EmpresaSeguro/FormaJuridica]]></XPATH>
      </FIELD>
      <FIELD label="Regime">
        <TAG><![CDATA[#SECUNDÁRIA_1:EMPRESA_DE_SEGURO:REGIME#]]></TAG>
        <VALUE><![CDATA[Regime]]></VALUE>
        <XPATH><![CDATA[/Entities/Secundaria1/Entidade/EmpresaSeguro/Regime]]></XPATH>
      </FIELD>
      <FIELD label="Código Estatístico">
        <TAG><![CDATA[#SECUNDÁRIA_1:EMPRESA_DE_SEGURO:CÓDIGO_ESTATÍSTICO#]]></TAG>
        <VALUE><![CDATA[Código Estatístico]]></VALUE>
        <XPATH><![CDATA[/Entities/Secundaria1/Entidade/EmpresaSeguro/CódigoEstatístico]]></XPATH>
      </FIELD>
    </NODE>
  </NODE>
  <NODE label="Secundária 2" replaceTest="/Entities">
    <NODE label="Entidade Registo/Processo">
      <FIELD label="Nome Abreviado">
        <TAG><![CDATA[#SECUNDÁRIA_2:ENTIDADE_AVULSO:NOME_ABREVIADO#]]></TAG>
        <VALUE><![CDATA[Nome Abreviado]]></VALUE>
        <XPATH><![CDATA[/Entities/Secundaria2/Entidade/EntidadeAvulsa/NomeAbreviado]]></XPATH>
      </FIELD>
      <FIELD label="Nome">
        <TAG><![CDATA[#SECUNDÁRIA_2:ENTIDADE_AVULSO:NOME#]]></TAG>
        <VALUE><![CDATA[Nome]]></VALUE>
        <XPATH><![CDATA[/Entities/Secundaria2/Entidade/EntidadeAvulsa/Nome]]></XPATH>
      </FIELD>
      <FIELD label="Titulo">
        <TAG><![CDATA[#SECUNDÁRIA_2:ENTIDADE_AVULSO:TITULO#]]></TAG>
        <VALUE><![CDATA[Titulo]]></VALUE>
        <XPATH><![CDATA[/Entities/Secundaria2/Entidade/EntidadeAvulsa/Titulo]]></XPATH>
      </FIELD>
      <FIELD label="Email">
        <TAG><![CDATA[#SECUNDÁRIA_2:ENTIDADE_AVULSO:EMAIL#]]></TAG>
        <VALUE><![CDATA[Email]]></VALUE>
        <XPATH><![CDATA[/Entities/Secundaria2/Entidade/EntidadeAvulsa/Email]]></XPATH>
      </FIELD>
      <FIELD label="Fax">
        <TAG><![CDATA[#SECUNDÁRIA_2:ENTIDADE_AVULSO:FAX#]]></TAG>
        <VALUE><![CDATA[Fax]]></VALUE>
        <XPATH><![CDATA[/Entities/Secundaria2/Entidade/EntidadeAvulsa/Fax]]></XPATH>
      </FIELD>
      <FIELD label="Telefone">
        <TAG><![CDATA[#SECUNDÁRIA_2:ENTIDADE_AVULSO:TELEFONE#]]></TAG>
        <VALUE><![CDATA[Telefone]]></VALUE>
        <XPATH><![CDATA[/Entities/Secundaria2/Entidade/EntidadeAvulsa/Telefone]]></XPATH>
      </FIELD>
      <FIELD label="Nif">
        <TAG><![CDATA[#SECUNDÁRIA_2:ENTIDADE_AVULSO:NIF#]]></TAG>
        <VALUE><![CDATA[Nif]]></VALUE>
        <XPATH><![CDATA[/Entities/Secundaria2/Entidade/EntidadeAvulsa/Nif]]></XPATH>
      </FIELD>
      <FIELD label="Morada ">
        <TAG><![CDATA[#SECUNDÁRIA_2:ENTIDADE_AVULSO:MORADA_#]]></TAG>
        <VALUE><![CDATA[Morada ]]></VALUE>
        <XPATH><![CDATA[/Entities/Secundaria2/Entidade/EntidadeAvulsa/XMorada]]></XPATH>
      </FIELD>
      <FIELD label="Localidade">
        <TAG><![CDATA[#SECUNDÁRIA_2:ENTIDADE_AVULSO:LOCALIDADE#]]></TAG>
        <VALUE><![CDATA[Localidade]]></VALUE>
        <XPATH><![CDATA[/Entities/Secundaria2/Entidade/EntidadeAvulsa/Localidade]]></XPATH>
      </FIELD>
      <NODE label="Codigo Postal">
        <FIELD label="Codigo Postal 4">
          <TAG><![CDATA[#SECUNDÁRIA_2:ENTIDADE_AVULSO:CODIGO_POSTAL:CODIGO_POSTAL_4#]]></TAG>
          <VALUE><![CDATA[Codigo Postal 4]]></VALUE>
          <XPATH><![CDATA[/Entities/Secundaria2/Entidade/EntidadeAvulsa/CodigoPostal/CodPostal4]]></XPATH>
        </FIELD>
        <FIELD label="Codigo Postal 3">
          <TAG><![CDATA[#SECUNDÁRIA_2:ENTIDADE_AVULSO:CODIGO_POSTAL:CODIGO_POSTAL_3#]]></TAG>
          <VALUE><![CDATA[Codigo Postal 3]]></VALUE>
          <XPATH><![CDATA[/Entities/Secundaria2/Entidade/EntidadeAvulsa/CodigoPostal/CodPostal3]]></XPATH>
        </FIELD>
        <FIELD label="Localidade">
          <TAG><![CDATA[#SECUNDÁRIA_2:ENTIDADE_AVULSO:CODIGO_POSTAL:LOCALIDADE#]]></TAG>
          <VALUE><![CDATA[Localidade]]></VALUE>
          <XPATH><![CDATA[/Entities/Secundaria2/Entidade/EntidadeAvulsa/CodigoPostal/LocalidadePostal]]></XPATH>
        </FIELD>
      </NODE>
      <FIELD label="Morada Correio">
        <TAG><![CDATA[#SECUNDÁRIA_2:ENTIDADE_AVULSO:MORADACORREIO#]]></TAG>
        <VALUE><![CDATA[MoradaCorreio]]></VALUE>
        <XPATH><![CDATA[/Entities/Secundaria2/Entidade/EntidadeAvulsa/MoradaCorreio]]></XPATH>
      </FIELD>
      <FIELD label="Localidade Correio">
        <TAG><![CDATA[#SECUNDÁRIA_2:ENTIDADE_AVULSO:LOCALIDADECORREIO#]]></TAG>
        <VALUE><![CDATA[LocalidadeCorreio]]></VALUE>
        <XPATH><![CDATA[/Entities/Secundaria2/Entidade/EntidadeAvulsa/LocalidadeCorreio]]></XPATH>
      </FIELD>
      <NODE label="Codigo Postal Correio">
        <FIELD label="Codigo Postal Correio 4">
          <TAG><![CDATA[#SECUNDÁRIA_1:ENTIDADE_AVULSO:CPC:CP4#]]></TAG>
          <VALUE><![CDATA[Codigo Postal Correio 4]]></VALUE>
          <XPATH><![CDATA[/Entities/Secundaria2/Entidade/EntidadeAvulsa/CodigoPostalCorreio/CodigoPostal4]]></XPATH>
        </FIELD>
        <FIELD label="Codigo Postal Correio 3">
          <TAG><![CDATA[#SECUNDÁRIA_1:ENTIDADE_AVULSO:CPC:CP3#]]></TAG>
          <VALUE><![CDATA[Codigo Postal Correio 3]]></VALUE>
          <XPATH><![CDATA[/Entities/Secundaria2/Entidade/EntidadeAvulsa/CodigoPostalCorreio/CodigoPostal3]]></XPATH>
        </FIELD>
        <FIELD label="Localidade Postal Correio">
          <TAG><![CDATA[#SECUNDÁRIA_1:ENTIDADE_AVULSO:CPC:LOCALIDADE#]]></TAG>
          <VALUE><![CDATA[Localidade Postal Correio]]></VALUE>
          <XPATH><![CDATA[/Entities/Secundaria2/Entidade/EntidadeAvulsa/CodigoPostalCorreio/Localidade]]></XPATH>
        </FIELD>
      </NODE>
    </NODE>
    <NODE label="Outra Entidade">
      <FIELD label="Nif">
        <TAG><![CDATA[#SECUNDÁRIA_2:OUTRA_ENTIDADE:NIF#]]></TAG>
        <VALUE><![CDATA[Nif]]></VALUE>
        <XPATH><![CDATA[/Entities/Secundaria2/Entidade/OutraEntidade/Nif]]></XPATH>
      </FIELD>
      <FIELD label="Nome Abreviado">
        <TAG><![CDATA[#SECUNDÁRIA_2:OUTRA_ENTIDADE:NOME_ABREVIADO#]]></TAG>
        <VALUE><![CDATA[Nome Abreviado]]></VALUE>
        <XPATH><![CDATA[/Entities/Secundaria2/Entidade/OutraEntidade/NomeAbreviado]]></XPATH>
      </FIELD>
      <FIELD label="Nome">
        <TAG><![CDATA[#SECUNDÁRIA_2:OUTRA_ENTIDADE:NOME#]]></TAG>
        <VALUE><![CDATA[Nome]]></VALUE>
        <XPATH><![CDATA[/Entities/Secundaria2/Entidade/OutraEntidade/Nome]]></XPATH>
      </FIELD>
      <FIELD label="Tipo">
        <TAG><![CDATA[#SECUNDÁRIA_2:OUTRA_ENTIDADE:TIPO#]]></TAG>
        <VALUE><![CDATA[Tipo]]></VALUE>
        <XPATH><![CDATA[/Entities/Secundaria2/Entidade/OutraEntidade/Tipo]]></XPATH>
      </FIELD>
      <FIELD label="Data Encerramento">
        <TAG><![CDATA[#SECUNDÁRIA_2:OUTRA_ENTIDADE:DATA_ENCERRAMENTO#]]></TAG>
        <VALUE><![CDATA[Data Encerramento]]></VALUE>
        <XPATH><![CDATA[/Entities/Secundaria2/Entidade/OutraEntidade/DataEncerramento]]></XPATH>
      </FIELD>
      <FIELD label="Email">
        <TAG><![CDATA[#SECUNDÁRIA_2:OUTRA_ENTIDADE:EMAIL#]]></TAG>
        <VALUE><![CDATA[Email]]></VALUE>
        <XPATH><![CDATA[/Entities/Secundaria2/Entidade/OutraEntidade/Email]]></XPATH>
      </FIELD>
      <FIELD label="Fax">
        <TAG><![CDATA[#SECUNDÁRIA_2:OUTRA_ENTIDADE:FAX#]]></TAG>
        <VALUE><![CDATA[Fax]]></VALUE>
        <XPATH><![CDATA[/Entities/Secundaria2/Entidade/OutraEntidade/Fax]]></XPATH>
      </FIELD>
      <FIELD label="Telefone">
        <TAG><![CDATA[#SECUNDÁRIA_2:OUTRA_ENTIDADE:TELEFONE#]]></TAG>
        <VALUE><![CDATA[Telefone]]></VALUE>
        <XPATH><![CDATA[/Entities/Secundaria2/Entidade/OutraEntidade/Telefone]]></XPATH>
      </FIELD>
      <FIELD label="Codigo Postal Estrangeiro">
        <TAG><![CDATA[#SECUNDÁRIA_2:OUTRA_ENTIDADE:CODIGO_POSTAL_ESTRANGEIRO#]]></TAG>
        <VALUE><![CDATA[Codigo Postal Estrangeiro]]></VALUE>
        <XPATH><![CDATA[/Entities/Secundaria2/Entidade/OutraEntidade/CodigoPostalEstrangeiro]]></XPATH>
      </FIELD>
    </NODE>
    <NODE label="Mediador">
      <FIELD label="Nome Abreviado">
        <TAG><![CDATA[#SECUNDÁRIA_2:MEDIADOR:NOME_ABREVIADO#]]></TAG>
        <VALUE><![CDATA[Nome Abreviado]]></VALUE>
        <XPATH><![CDATA[/Entities/Secundaria2/Entidade/Mediador/NomeAbreviado]]></XPATH>
      </FIELD>
      <FIELD label="Nome Social">
        <TAG><![CDATA[#SECUNDÁRIA_2:MEDIADOR:NOME_SOCIAL#]]></TAG>
        <VALUE><![CDATA[Nome Social]]></VALUE>
        <XPATH><![CDATA[/Entities/Secundaria2/Entidade/Mediador/NomeSocial]]></XPATH>
      </FIELD>
      <FIELD label="Numero Mediador">
        <TAG><![CDATA[#SECUNDÁRIA_2:MEDIADOR:NUMERO_MEDIADOR#]]></TAG>
        <VALUE><![CDATA[Numero Mediador]]></VALUE>
        <XPATH><![CDATA[/Entities/Secundaria2/Entidade/Mediador/NumeroMediador]]></XPATH>
      </FIELD>
      <FIELD label="Ramos">
        <TAG><![CDATA[#SECUNDÁRIA_2:MEDIADOR:RAMOS#]]></TAG>
        <VALUE><![CDATA[Ramos]]></VALUE>
        <XPATH><![CDATA[/Entities/Secundaria2/Entidade/Mediador/Ramos]]></XPATH>
      </FIELD>
      <FIELD label="Tipo Mediador">
        <TAG><![CDATA[#SECUNDÁRIA_2:MEDIADOR:TIPO_MEDIADOR#]]></TAG>
        <VALUE><![CDATA[Tipo Mediador]]></VALUE>
        <XPATH><![CDATA[/Entities/Secundaria2/Entidade/Mediador/TipoMediador]]></XPATH>
      </FIELD>
      <FIELD label="Email">
        <TAG><![CDATA[#SECUNDÁRIA_2:MEDIADOR:EMAIL#]]></TAG>
        <VALUE><![CDATA[Email]]></VALUE>
        <XPATH><![CDATA[/Entities/Secundaria2/Entidade/Mediador/Email]]></XPATH>
      </FIELD>
      <FIELD label="Fax">
        <TAG><![CDATA[#SECUNDÁRIA_2:MEDIADOR:FAX#]]></TAG>
        <VALUE><![CDATA[Fax]]></VALUE>
        <XPATH><![CDATA[/Entities/Secundaria2/Entidade/Mediador/Fax]]></XPATH>
      </FIELD>
      <FIELD label="Telefone">
        <TAG><![CDATA[#SECUNDÁRIA_2:MEDIADOR:TELEFONE#]]></TAG>
        <VALUE><![CDATA[Telefone]]></VALUE>
        <XPATH><![CDATA[/Entities/Secundaria2/Entidade/Mediador/Telefone]]></XPATH>
      </FIELD>
    </NODE>
    <NODE label="Fundo">
      <FIELD label="Data Extinção">
        <TAG><![CDATA[#SECUNDÁRIA_2:FUNDO:DATA_EXTINÇÃO#]]></TAG>
        <VALUE><![CDATA[Data Extinção]]></VALUE>
        <XPATH><![CDATA[/Entities/Secundaria2/Entidade/Fundo/DataExtinção]]></XPATH>
      </FIELD>
      <FIELD label="Tipo">
        <TAG><![CDATA[#SECUNDÁRIA_2:FUNDO:TIPO#]]></TAG>
        <VALUE><![CDATA[Tipo]]></VALUE>
        <XPATH><![CDATA[/Entities/Secundaria2/Entidade/Fundo/Tipo]]></XPATH>
      </FIELD>
      <FIELD label="NomeAbreviado">
        <TAG><![CDATA[#SECUNDÁRIA_2:FUNDO:NOMEABREVIADO#]]></TAG>
        <VALUE><![CDATA[NomeAbreviado]]></VALUE>
        <XPATH><![CDATA[/Entities/Secundaria2/Entidade/Fundo/NomeAbreviado]]></XPATH>
      </FIELD>
      <FIELD label="Nome">
        <TAG><![CDATA[#SECUNDÁRIA_2:FUNDO:NOME#]]></TAG>
        <VALUE><![CDATA[Nome]]></VALUE>
        <XPATH><![CDATA[/Entities/Secundaria2/Entidade/Fundo/Nome]]></XPATH>
      </FIELD>
      <FIELD label="Numero">
        <TAG><![CDATA[#SECUNDÁRIA_2:FUNDO:NUMERO#]]></TAG>
        <VALUE><![CDATA[Numero]]></VALUE>
        <XPATH><![CDATA[/Entities/Secundaria2/Entidade/Fundo/Numero]]></XPATH>
      </FIELD>
    </NODE>
    <NODE label="Empresa de Seguro">
      <FIELD label="Nome Abreviado">
        <TAG><![CDATA[#SECUNDÁRIA_2:EMPRESA_DE_SEGURO:NOME_ABREVIADO#]]></TAG>
        <VALUE><![CDATA[Nome Abreviado]]></VALUE>
        <XPATH><![CDATA[/Entities/Secundaria2/Entidade/EmpresaSeguro/NomeAbreviado]]></XPATH>
      </FIELD>
      <FIELD label="Nome Social">
        <TAG><![CDATA[#SECUNDÁRIA_2:EMPRESA_DE_SEGURO:NOME_SOCIAL#]]></TAG>
        <VALUE><![CDATA[Nome Social]]></VALUE>
        <XPATH><![CDATA[/Entities/Secundaria2/Entidade/EmpresaSeguro/NomeSocial]]></XPATH>
      </FIELD>
      <FIELD label="Forma Juridica">
        <TAG><![CDATA[#SECUNDÁRIA_2:EMPRESA_DE_SEGURO:FORMA_JURIDICA#]]></TAG>
        <VALUE><![CDATA[Forma Juridica]]></VALUE>
        <XPATH><![CDATA[/Entities/Secundaria2/Entidade/EmpresaSeguro/FormaJuridica]]></XPATH>
      </FIELD>
      <FIELD label="Regime">
        <TAG><![CDATA[#SECUNDÁRIA_2:EMPRESA_DE_SEGURO:REGIME#]]></TAG>
        <VALUE><![CDATA[Regime]]></VALUE>
        <XPATH><![CDATA[/Entities/Secundaria2/Entidade/EmpresaSeguro/Regime]]></XPATH>
      </FIELD>
      <FIELD label="Código Estatístico">
        <TAG><![CDATA[#SECUNDÁRIA_2:EMPRESA_DE_SEGURO:CÓDIGO_ESTATÍSTICO#]]></TAG>
        <VALUE><![CDATA[Código Estatístico]]></VALUE>
        <XPATH><![CDATA[/Entities/Secundaria2/Entidade/EmpresaSeguro/CódigoEstatístico]]></XPATH>
      </FIELD>
      <FIELD label="DtaPublicacaoDR">
        <TAG><![CDATA[#SECUNDÁRIA_2:EMPRESA_DE_SEGURO:DTAPUBLICACAODR#]]></TAG>
        <VALUE><![CDATA[DtaPublicacaoDR]]></VALUE>
        <XPATH><![CDATA[/Entities/Secundaria2/Entidade/EmpresaSeguro/DtaPublicacaoDR]]></XPATH>
      </FIELD>
      <FIELD label="NumeroAgregadoPrincipal">
        <TAG><![CDATA[#SECUNDÁRIA_2:EMPRESA_DE_SEGURO:NUMEROAGREGADOPRINCIPAL#]]></TAG>
        <VALUE><![CDATA[NumeroAgregadoPrincipal]]></VALUE>
        <XPATH><![CDATA[/Entities/Secundaria2/Entidade/EmpresaSeguro/NumeroAgregadoPrincipal]]></XPATH>
      </FIELD>
      <FIELD label="NrNormaAutorizacao">
        <TAG><![CDATA[#SECUNDÁRIA_2:EMPRESA_DE_SEGURO:NRNORMAAUTORIZACAO#]]></TAG>
        <VALUE><![CDATA[NrNormaAutorizacao]]></VALUE>
        <XPATH><![CDATA[/Entities/Secundaria2/Entidade/EmpresaSeguro/NrNormaAutorizacao]]></XPATH>
      </FIELD>
      <FIELD label="DtPublicacaoDrConstituicao">
        <TAG><![CDATA[#SECUNDÁRIA_2:EMPRESA_DE_SEGURO:DTPUBDRCONST#]]></TAG>
        <VALUE><![CDATA[DtPublicacaoDrConstituicao]]></VALUE>
        <XPATH><![CDATA[/Entities/Secundaria2/Entidade/EmpresaSeguro/DtPublicacaoDrConstituicao]]></XPATH>
      </FIELD>
      <FIELD label="DtaAutorizacaoISP">
        <TAG><![CDATA[#SECUNDÁRIA_2:EMPRESA_DE_SEGURO:DTAAUTORIZACAOISP#]]></TAG>
        <VALUE><![CDATA[DtaAutorizacaoISP]]></VALUE>
        <XPATH><![CDATA[/Entities/Secundaria2/Entidade/EmpresaSeguro/DtaAutorizacaoISP]]></XPATH>
      </FIELD>
      <FIELD label="DtaEncerramento">
        <TAG><![CDATA[#SECUNDÁRIA_2:EMPRESA_DE_SEGURO:DTAENCERRAMENTO#]]></TAG>
        <VALUE><![CDATA[DtaEncerramento]]></VALUE>
        <XPATH><![CDATA[/Entities/Secundaria2/Entidade/EmpresaSeguro/DtaEncerramento]]></XPATH>
      </FIELD>
      <FIELD label="Sigla">
        <TAG><![CDATA[#SECUNDÁRIA_2:EMPRESA_DE_SEGURO:SIGLA#]]></TAG>
        <VALUE><![CDATA[Sigla]]></VALUE>
        <XPATH><![CDATA[/Entities/Secundaria2/Entidade/EmpresaSeguro/Sigla]]></XPATH>
      </FIELD>
      <FIELD label="País Sede">
        <TAG><![CDATA[#SECUNDÁRIA_2:EMPRESA_DE_SEGURO:PAÍS_SEDE#]]></TAG>
        <VALUE><![CDATA[País Sede]]></VALUE>
        <XPATH><![CDATA[/Entities/Secundaria2/Entidade/EmpresaSeguro/PaísSede]]></XPATH>
      </FIELD>
      <FIELD label="Nome Sede">
        <TAG><![CDATA[#SECUNDÁRIA_2:EMPRESA_DE_SEGURO:NOME_SEDE#]]></TAG>
        <VALUE><![CDATA[Nome Sede]]></VALUE>
        <XPATH><![CDATA[/Entities/Secundaria2/Entidade/EmpresaSeguro/NomeSede]]></XPATH>
      </FIELD>
      <FIELD label="Morada Sede">
        <TAG><![CDATA[#SECUNDÁRIA_2:EMPRESA_DE_SEGURO:MORADA_SEDE#]]></TAG>
        <VALUE><![CDATA[Morada Sede]]></VALUE>
        <XPATH><![CDATA[/Entities/Secundaria2/Entidade/EmpresaSeguro/MoradaSede]]></XPATH>
      </FIELD>
      <FIELD label="Codigo Postal Sede">
        <TAG><![CDATA[#SECUNDÁRIA_2:EMPRESA_DE_SEGURO:CODIGO_POSTAL_SEDE#]]></TAG>
        <VALUE><![CDATA[Codigo Postal Sede]]></VALUE>
        <XPATH><![CDATA[/Entities/Secundaria2/Entidade/EmpresaSeguro/CodigoPostalSede]]></XPATH>
      </FIELD>
      <FIELD label="Pais Proveniencia (LPS)">
        <TAG><![CDATA[#SECUNDÁRIA_2:EMPRESA_DE_SEGURO:PAIS_PROVENIENCIA_(LPS)#]]></TAG>
        <VALUE><![CDATA[Pais Proveniencia (LPS)]]></VALUE>
        <XPATH><![CDATA[/Entities/Secundaria2/Entidade/EmpresaSeguro/PaisProveniencia]]></XPATH>
      </FIELD>
      <FIELD label="País">
        <TAG><![CDATA[#SECUNDÁRIA_2:EMPRESA_DE_SEGURO:PAÍS#]]></TAG>
        <VALUE><![CDATA[País]]></VALUE>
        <XPATH><![CDATA[/Entities/Secundaria2/Entidade/EmpresaSeguro/País]]></XPATH>
      </FIELD>
      <FIELD label="Tipo Actividade">
        <TAG><![CDATA[#SECUNDÁRIA_2:EMPRESA_DE_SEGURO:TIPO_ACTIVIDADE#]]></TAG>
        <VALUE><![CDATA[Tipo Actividade]]></VALUE>
        <XPATH><![CDATA[/Entities/Secundaria2/Entidade/EmpresaSeguro/TipoActividade]]></XPATH>
      </FIELD>
      <FIELD label="Fundos de Pensões">
        <TAG><![CDATA[#SECUNDÁRIA_2:EMPRESA_DE_SEGURO:FUNDOS_DE_PENSÕES#]]></TAG>
        <VALUE><![CDATA[Fundos de Pensões]]></VALUE>
        <XPATH><![CDATA[/Entities/Secundaria2/Entidade/EmpresaSeguro/FundosdePensões]]></XPATH>
      </FIELD>
      <FIELD label="Entidades Associadas">
        <TAG><![CDATA[#SECUNDÁRIA_2:EMPRESA_DE_SEGURO:ENTIDADES_ASSOCIADAS#]]></TAG>
        <VALUE><![CDATA[Entidades Associadas]]></VALUE>
        <XPATH><![CDATA[/Entities/Secundaria2/Entidade/EmpresaSeguro/EntidadesAssociadas]]></XPATH>
      </FIELD>
      <FIELD label="Codigo Seguro Operacao">
        <TAG><![CDATA[#SECUNDÁRIA_2:EMPRESA_DE_SEGURO:CODIGO_SEGURO_OPERACAO#]]></TAG>
        <VALUE><![CDATA[Codigo Seguro Operacao]]></VALUE>
        <XPATH><![CDATA[/Entities/Secundaria2/Entidade/EmpresaSeguro/CodigoSeguroOperacao]]></XPATH>
      </FIELD>
      <FIELD label="Codigo Ramo NV">
        <TAG><![CDATA[#SECUNDÁRIA_2:EMPRESA_DE_SEGURO:CODIGO_RAMO_NV#]]></TAG>
        <VALUE><![CDATA[Codigo Ramo NV]]></VALUE>
        <XPATH><![CDATA[/Entities/Secundaria2/Entidade/EmpresaSeguro/CodigoRamoNV]]></XPATH>
      </FIELD>
      <FIELD label="Nome Modalidade NV">
        <TAG><![CDATA[#SECUNDÁRIA_2:EMPRESA_DE_SEGURO:NOME_MODALIDADE_NV#]]></TAG>
        <VALUE><![CDATA[Nome Modalidade NV]]></VALUE>
        <XPATH><![CDATA[/Entities/Secundaria2/Entidade/EmpresaSeguro/NomeModalidadeNV]]></XPATH>
      </FIELD>
      <FIELD label="Nome Grupo Ramo NV">
        <TAG><![CDATA[#SECUNDÁRIA_2:EMPRESA_DE_SEGURO:NOME_GRUPO_RAMO_NV#]]></TAG>
        <VALUE><![CDATA[Nome Grupo Ramo NV]]></VALUE>
        <XPATH><![CDATA[/Entities/Secundaria2/Entidade/EmpresaSeguro/NomeGrupoRamoNV]]></XPATH>
      </FIELD>
      <FIELD label="Codigo Ramo VD">
        <TAG><![CDATA[#SECUNDÁRIA_2:EMPRESA_DE_SEGURO:CODIGO_RAMO_VD#]]></TAG>
        <VALUE><![CDATA[Codigo Ramo VD]]></VALUE>
        <XPATH><![CDATA[/Entities/Secundaria2/Entidade/EmpresaSeguro/CodigoRamoVD]]></XPATH>
      </FIELD>
      <FIELD label="Nome Modalidade VD">
        <TAG><![CDATA[#SECUNDÁRIA_2:EMPRESA_DE_SEGURO:NOME_MODALIDADE_VD#]]></TAG>
        <VALUE><![CDATA[Nome Modalidade VD]]></VALUE>
        <XPATH><![CDATA[/Entities/Secundaria2/Entidade/EmpresaSeguro/NomeModalidadeVD]]></XPATH>
      </FIELD>
      <FIELD label="Nome Grupo Ramo VD">
        <TAG><![CDATA[#SECUNDÁRIA_2:EMPRESA_DE_SEGURO:NOME_GRUPO_RAMO_VD#]]></TAG>
        <VALUE><![CDATA[Nome Grupo Ramo VD]]></VALUE>
        <XPATH><![CDATA[/Entities/Secundaria2/Entidade/EmpresaSeguro/NomeGrupoRamoVD]]></XPATH>
      </FIELD>
      <FIELD label="Nome actuário responsável">
        <TAG><![CDATA[#SECUNDÁRIA_2:EMPRESA_DE_SEGURO:NOME_ACTUÁRIO_RESPONSÁVEL#]]></TAG>
        <VALUE><![CDATA[Nome actuário responsável]]></VALUE>
        <XPATH><![CDATA[/Entities/Secundaria2/Entidade/EmpresaSeguro/Nomeactuárioresponsável]]></XPATH>
      </FIELD>
      <FIELD label="Classes de Seguros">
        <TAG><![CDATA[#SECUNDÁRIA_2:EMPRESA_DE_SEGURO:CLASSES_DE_SEGUROS#]]></TAG>
        <VALUE><![CDATA[Classes de Seguros]]></VALUE>
        <XPATH><![CDATA[/Entities/Secundaria2/Entidade/EmpresaSeguro/ClassesdeSeguros]]></XPATH>
      </FIELD>
      <FIELD label="Autoridade de Supervisão">
        <TAG><![CDATA[#SECUNDÁRIA_2:EMPRESA_DE_SEGURO:AUTORIDADE_DE_SUPERVISÃO#]]></TAG>
        <VALUE><![CDATA[Autoridade de Supervisão]]></VALUE>
        <XPATH><![CDATA[/Entities/Secundaria2/Entidade/EmpresaSeguro/AutoridadedeSupervisão]]></XPATH>
      </FIELD>
      <FIELD label="Codigo Postal Representante">
        <TAG><![CDATA[#SECUNDÁRIA_2:EMPRESA_DE_SEGURO:CODIGO_POSTAL_REPRESENTANTE#]]></TAG>
        <VALUE><![CDATA[Codigo Postal Representante]]></VALUE>
        <XPATH><![CDATA[/Entities/Secundaria2/Entidade/EmpresaSeguro/CodigoPostalRepresentante]]></XPATH>
      </FIELD>
      <FIELD label="Morada Representante">
        <TAG><![CDATA[#SECUNDÁRIA_2:EMPRESA_DE_SEGURO:MORADA_REPRESENTANTE#]]></TAG>
        <VALUE><![CDATA[Morada Representante]]></VALUE>
        <XPATH><![CDATA[/Entities/Secundaria2/Entidade/EmpresaSeguro/MoradaRepresentante]]></XPATH>
      </FIELD>
      <FIELD label="Nome Representante Fiscal">
        <TAG><![CDATA[#SECUNDÁRIA_2:EMPRESA_DE_SEGURO:NOME_REPRESENTANTE_FISCAL#]]></TAG>
        <VALUE><![CDATA[Nome Representante Fiscal]]></VALUE>
        <XPATH><![CDATA[/Entities/Secundaria2/Entidade/EmpresaSeguro/NomeRepresentanteFiscal]]></XPATH>
      </FIELD>
      <FIELD label="Email">
        <TAG><![CDATA[#SECUNDÁRIA_2:EMPRESA_DE_SEGURO:EMAIL#]]></TAG>
        <VALUE><![CDATA[Email]]></VALUE>
        <XPATH><![CDATA[/Entities/Secundaria2/Entidade/EmpresaSeguro/Email]]></XPATH>
      </FIELD>
      <FIELD label="Fax">
        <TAG><![CDATA[#SECUNDÁRIA_2:EMPRESA_DE_SEGURO:FAX#]]></TAG>
        <VALUE><![CDATA[Fax]]></VALUE>
        <XPATH><![CDATA[/Entities/Secundaria2/Entidade/EmpresaSeguro/Fax]]></XPATH>
      </FIELD>
      <FIELD label="Telefone">
        <TAG><![CDATA[#SECUNDÁRIA_2:EMPRESA_DE_SEGURO:TELEFONE#]]></TAG>
        <VALUE><![CDATA[Telefone]]></VALUE>
        <XPATH><![CDATA[/Entities/Secundaria2/Entidade/EmpresaSeguro/Telefone]]></XPATH>
      </FIELD>
    </NODE>
    <NODE label="SGPS">
      <FIELD label="NomeAbreviado">
        <TAG><![CDATA[#SECUNDÁRIA_2:SGPS:NOMEABREVIADO#]]></TAG>
        <VALUE><![CDATA[NomeAbreviado]]></VALUE>
        <XPATH><![CDATA[/Entities/Secundaria2/Entidade/SGPS/NomeAbreviado]]></XPATH>
      </FIELD>
      <FIELD label="Nome">
        <TAG><![CDATA[#SECUNDÁRIA_2:SGPS:NOME#]]></TAG>
        <VALUE><![CDATA[Nome]]></VALUE>
        <XPATH><![CDATA[/Entities/Secundaria2/Entidade/SGPS/NomeSocial]]></XPATH>
      </FIELD>
      <FIELD label="Numero">
        <TAG><![CDATA[#SECUNDÁRIA_2:SGPS:NUMERO#]]></TAG>
        <VALUE><![CDATA[CodigoEstatistico]]></VALUE>
        <XPATH><![CDATA[/Entities/Secundaria2/Entidade/SGPS/CodigoEstatistico]]></XPATH>
      </FIELD>
      <FIELD label="Contas Consolidadas">
        <TAG><![CDATA[#SECUNDÁRIA_2:SGPS:CONTASCONSOLIDADAS#]]></TAG>
        <VALUE><![CDATA[ContasConsolidadas]]></VALUE>
        <XPATH><![CDATA[/Entities/Secundaria2/Entidade/SGPS/ContasConsolidadas]]></XPATH>
      </FIELD>
      <FIELD label="Data de Encerramento">
        <TAG><![CDATA[#SECUNDÁRIA_2:SGPS:DTENCERRAMENTO#]]></TAG>
        <VALUE><![CDATA[DtEncerramento]]></VALUE>
        <XPATH><![CDATA[/Entities/Secundaria2/Entidade/SGPS/DtEncerramento]]></XPATH>
      </FIELD>
      <FIELD label="Telefone">
        <TAG><![CDATA[#SECUNDÁRIA_2:SGPS:TELEFONE#]]></TAG>
        <VALUE><![CDATA[Telefone]]></VALUE>
        <XPATH><![CDATA[/Entities/Secundaria2/Entidade/SGPS/Telefone]]></XPATH>
      </FIELD>
      <FIELD label="Fax">
        <TAG><![CDATA[#SECUNDÁRIA_2:SGPS:FAX#]]></TAG>
        <VALUE><![CDATA[Fax]]></VALUE>
        <XPATH><![CDATA[/Entities/Secundaria2/Entidade/SGPS/Fax]]></XPATH>
      </FIELD>
    </NODE>
    <NODE label="SGPF">
      <FIELD label="NomeAbreviado">
        <TAG><![CDATA[#SECUNDÁRIA_2:SGFP:NOMEABREVIADO#]]></TAG>
        <VALUE><![CDATA[NomeAbreviado]]></VALUE>
        <XPATH><![CDATA[/Entities/Secundaria2/Entidade/SGFP/NomeAbreviado]]></XPATH>
      </FIELD>
      <FIELD label="Nome">
        <TAG><![CDATA[#SECUNDÁRIA_2:SGFP:NOME#]]></TAG>
        <VALUE><![CDATA[Nome]]></VALUE>
        <XPATH><![CDATA[/Entities/Secundaria2/Entidade/SGFP/NomeSocial]]></XPATH>
      </FIELD>
      <FIELD label="Número">
        <TAG><![CDATA[#SECUNDÁRIA_2:SGFP:NUMERO#]]></TAG>
        <VALUE><![CDATA[CodigoEstatistico]]></VALUE>
        <XPATH><![CDATA[/Entities/Secundaria2/Entidade/SGFP/CodigoEstatistico]]></XPATH>
      </FIELD>
      <FIELD label="Data de Encerramento">
        <TAG><![CDATA[#SECUNDÁRIA_2:SGFP:DTENCERRAMENTO#]]></TAG>
        <VALUE><![CDATA[DtEncerramento]]></VALUE>
        <XPATH><![CDATA[/Entities/Secundaria2/Entidade/SGFP/DtEncerramento]]></XPATH>
      </FIELD>
      <FIELD label="Telefone">
        <TAG><![CDATA[#SECUNDÁRIA_2:SGFP:TELEFONE#]]></TAG>
        <VALUE><![CDATA[Telefone]]></VALUE>
        <XPATH><![CDATA[/Entities/Secundaria2/Entidade/SGFP/Telefone]]></XPATH>
      </FIELD>
      <FIELD label="Fax">
        <TAG><![CDATA[#SECUNDÁRIA_2:SGFP:FAX#]]></TAG>
        <VALUE><![CDATA[Fax]]></VALUE>
        <XPATH><![CDATA[/Entities/Secundaria2/Entidade/SGFP/Fax]]></XPATH>
      </FIELD>
    </NODE>
  </NODE>
  <NODE label="Secundária 3" replaceTest="/Entities">
    <NODE label="Entidade Registo/Processo">
      <FIELD label="Email">
        <TAG><![CDATA[#SECUNDÁRIA_3:ENTIDADE_AVULSO:EMAIL#]]></TAG>
        <VALUE><![CDATA[Email]]></VALUE>
        <XPATH><![CDATA[/Entities/Secundaria3/Entidade/EntidadeAvulsa/Email]]></XPATH>
      </FIELD>
      <FIELD label="Fax">
        <TAG><![CDATA[#SECUNDÁRIA_3:ENTIDADE_AVULSO:FAX#]]></TAG>
        <VALUE><![CDATA[Fax]]></VALUE>
        <XPATH><![CDATA[/Entities/Secundaria3/Entidade/EntidadeAvulsa/Fax]]></XPATH>
      </FIELD>
      <FIELD label="Telefone">
        <TAG><![CDATA[#SECUNDÁRIA_3:ENTIDADE_AVULSO:TELEFONE#]]></TAG>
        <VALUE><![CDATA[Telefone]]></VALUE>
        <XPATH><![CDATA[/Entities/Secundaria3/Entidade/EntidadeAvulsa/Telefone]]></XPATH>
      </FIELD>
      <FIELD label="Nif">
        <TAG><![CDATA[#SECUNDÁRIA_3:ENTIDADE_AVULSO:NIF#]]></TAG>
        <VALUE><![CDATA[Nif]]></VALUE>
        <XPATH><![CDATA[/Entities/Secundaria3/Entidade/EntidadeAvulsa/Nif]]></XPATH>
      </FIELD>
      <FIELD label="Nome Abreviado">
        <TAG><![CDATA[#SECUNDÁRIA_3:ENTIDADE_AVULSO:NOME_ABREVIADO#]]></TAG>
        <VALUE><![CDATA[Nome Abreviado]]></VALUE>
        <XPATH><![CDATA[/Entities/Secundaria3/Entidade/EntidadeAvulsa/NomeAbreviado]]></XPATH>
      </FIELD>
      <FIELD label="Nome">
        <TAG><![CDATA[#SECUNDÁRIA_3:ENTIDADE_AVULSO:NOME#]]></TAG>
        <VALUE><![CDATA[Nome]]></VALUE>
        <XPATH><![CDATA[/Entities/Secundaria3/Entidade/EntidadeAvulsa/Nome]]></XPATH>
      </FIELD>
      <FIELD label="Titulo">
        <TAG><![CDATA[#SECUNDÁRIA_3:ENTIDADE_AVULSO:TITULO#]]></TAG>
        <VALUE><![CDATA[Titulo]]></VALUE>
        <XPATH><![CDATA[/Entities/Secundaria3/Entidade/EntidadeAvulsa/Titulo]]></XPATH>
      </FIELD>
      <FIELD label="Morada ">
        <TAG><![CDATA[#SECUNDÁRIA_3:ENTIDADE_AVULSO:MORADA_#]]></TAG>
        <VALUE><![CDATA[Morada ]]></VALUE>
        <XPATH><![CDATA[/Entities/Secundaria3/Entidade/EntidadeAvulsa/XMorada]]></XPATH>
      </FIELD>
      <FIELD label="Localidade">
        <TAG><![CDATA[#SECUNDÁRIA_3:ENTIDADE_AVULSO:LOCALIDADE#]]></TAG>
        <VALUE><![CDATA[Localidade]]></VALUE>
        <XPATH><![CDATA[/Entities/Secundaria3/Entidade/EntidadeAvulsa/Localidade]]></XPATH>
      </FIELD>
      <NODE label="Codigo Postal">
        <FIELD label="Codigo Postal 4">
          <TAG><![CDATA[#SECUNDÁRIA_3:ENTIDADE_AVULSO:CODIGO_POSTAL:CODIGO_POSTAL_4#]]></TAG>
          <VALUE><![CDATA[Codigo Postal 4]]></VALUE>
          <XPATH><![CDATA[/Entities/Secundaria3/Entidade/EntidadeAvulsa/CodigoPostal/CodPostal4]]></XPATH>
        </FIELD>
        <FIELD label="Codigo Postal 3">
          <TAG><![CDATA[#SECUNDÁRIA_3:ENTIDADE_AVULSO:CODIGO_POSTAL:CODIGO_POSTAL_3#]]></TAG>
          <VALUE><![CDATA[Codigo Postal 3]]></VALUE>
          <XPATH><![CDATA[/Entities/Secundaria3/Entidade/EntidadeAvulsa/CodigoPostal/CodPostal3]]></XPATH>
        </FIELD>
        <FIELD label="Localidade">
          <TAG><![CDATA[#SECUNDÁRIA_3:ENTIDADE_AVULSO:CODIGO_POSTAL:LOCALIDADE#]]></TAG>
          <VALUE><![CDATA[Localidade]]></VALUE>
          <XPATH><![CDATA[/Entities/Secundaria3/Entidade/EntidadeAvulsa/CodigoPostal/LocalidadePostal]]></XPATH>
        </FIELD>
      </NODE>
      <FIELD label="Morada Correio">
        <TAG><![CDATA[#SECUNDÁRIA_3:ENTIDADE_AVULSO:MORADACORREIO#]]></TAG>
        <VALUE><![CDATA[MoradaCorreio]]></VALUE>
        <XPATH><![CDATA[/Entities/Secundaria3/Entidade/EntidadeAvulsa/MoradaCorreio]]></XPATH>
      </FIELD>
      <FIELD label="Localidade Correio">
        <TAG><![CDATA[#SECUNDÁRIA_3:ENTIDADE_AVULSO:LOCALIDADECORREIO#]]></TAG>
        <VALUE><![CDATA[LocalidadeCorreio]]></VALUE>
        <XPATH><![CDATA[/Entities/Secundaria3/Entidade/EntidadeAvulsa/LocalidadeCorreio]]></XPATH>
      </FIELD>
      <NODE label="Codigo Postal Correio">
        <FIELD label="Codigo Postal Correio 4">
          <TAG><![CDATA[#SECUNDÁRIA_3:ENTIDADE_AVULSO:CPC:CP4#]]></TAG>
          <VALUE><![CDATA[Codigo Postal Correio 4]]></VALUE>
          <XPATH><![CDATA[/Entities/Secundaria3/Entidade/EntidadeAvulsa/CodigoPostalCorreio/CodigoPostal4]]></XPATH>
        </FIELD>
        <FIELD label="Codigo Postal Correio 3">
          <TAG><![CDATA[#SECUNDÁRIA_3:ENTIDADE_AVULSO:CPC:CP3#]]></TAG>
          <VALUE><![CDATA[Codigo Postal Correio 3]]></VALUE>
          <XPATH><![CDATA[/Entities/Secundaria3/Entidade/EntidadeAvulsa/CodigoPostalCorreio/CodigoPostal3]]></XPATH>
        </FIELD>
        <FIELD label="Localidade Postal Correio">
          <TAG><![CDATA[#SECUNDÁRIA_3:ENTIDADE_AVULSO:CPC:LOCALIDADE#]]></TAG>
          <VALUE><![CDATA[Localidade Postal Correio]]></VALUE>
          <XPATH><![CDATA[/Entities/Secundaria3/Entidade/EntidadeAvulsa/CodigoPostalCorreio/Localidade]]></XPATH>
        </FIELD>
      </NODE>
    </NODE>
    <NODE label="Outra Entidade">
      <FIELD label="Nif">
        <TAG><![CDATA[#SECUNDÁRIA_3:OUTRA_ENTIDADE:NIF#]]></TAG>
        <VALUE><![CDATA[Nif]]></VALUE>
        <XPATH><![CDATA[/Entities/Secundaria3/Entidade/OutraEntidade/Nif]]></XPATH>
      </FIELD>
      <FIELD label="Nome Abreviado">
        <TAG><![CDATA[#SECUNDÁRIA_3:OUTRA_ENTIDADE:NOME_ABREVIADO#]]></TAG>
        <VALUE><![CDATA[Nome Abreviado]]></VALUE>
        <XPATH><![CDATA[/Entities/Secundaria3/Entidade/OutraEntidade/NomeAbreviado]]></XPATH>
      </FIELD>
      <FIELD label="Nome">
        <TAG><![CDATA[#SECUNDÁRIA_3:OUTRA_ENTIDADE:NOME#]]></TAG>
        <VALUE><![CDATA[Nome]]></VALUE>
        <XPATH><![CDATA[/Entities/Secundaria3/Entidade/OutraEntidade/Nome]]></XPATH>
      </FIELD>
      <FIELD label="Tipo">
        <TAG><![CDATA[#SECUNDÁRIA_3:OUTRA_ENTIDADE:TIPO#]]></TAG>
        <VALUE><![CDATA[Tipo]]></VALUE>
        <XPATH><![CDATA[/Entities/Secundaria3/Entidade/OutraEntidade/Tipo]]></XPATH>
      </FIELD>
      <FIELD label="Data Encerramento">
        <TAG><![CDATA[#SECUNDÁRIA_3:OUTRA_ENTIDADE:DATA_ENCERRAMENTO#]]></TAG>
        <VALUE><![CDATA[Data Encerramento]]></VALUE>
        <XPATH><![CDATA[/Entities/Secundaria3/Entidade/OutraEntidade/DataEncerramento]]></XPATH>
      </FIELD>
      <FIELD label="Email">
        <TAG><![CDATA[#SECUNDÁRIA_3:OUTRA_ENTIDADE:EMAIL#]]></TAG>
        <VALUE><![CDATA[Email]]></VALUE>
        <XPATH><![CDATA[/Entities/Secundaria3/Entidade/OutraEntidade/Email]]></XPATH>
      </FIELD>
      <FIELD label="Fax">
        <TAG><![CDATA[#SECUNDÁRIA_3:OUTRA_ENTIDADE:FAX#]]></TAG>
        <VALUE><![CDATA[Fax]]></VALUE>
        <XPATH><![CDATA[/Entities/Secundaria3/Entidade/OutraEntidade/Fax]]></XPATH>
      </FIELD>
      <FIELD label="Telefone">
        <TAG><![CDATA[#SECUNDÁRIA_3:OUTRA_ENTIDADE:TELEFONE#]]></TAG>
        <VALUE><![CDATA[Telefone]]></VALUE>
        <XPATH><![CDATA[/Entities/Secundaria3/Entidade/OutraEntidade/Telefone]]></XPATH>
      </FIELD>
      <FIELD label="Codigo Postal Estrangeiro">
        <TAG><![CDATA[#SECUNDÁRIA_3:OUTRA_ENTIDADE:CODIGO_POSTAL_ESTRANGEIRO#]]></TAG>
        <VALUE><![CDATA[Codigo Postal Estrangeiro]]></VALUE>
        <XPATH><![CDATA[/Entities/Secundaria3/Entidade/OutraEntidade/CodigoPostalEstrangeiro]]></XPATH>
      </FIELD>
    </NODE>
    <NODE label="Mediador">
      <FIELD label="Ramos">
        <TAG><![CDATA[#SECUNDÁRIA_3:MEDIADOR:RAMOS#]]></TAG>
        <VALUE><![CDATA[Ramos]]></VALUE>
        <XPATH><![CDATA[/Entities/Secundaria3/Entidade/Mediador/Ramos]]></XPATH>
      </FIELD>
      <FIELD label="Tipo Mediador">
        <TAG><![CDATA[#SECUNDÁRIA_3:MEDIADOR:TIPO_MEDIADOR#]]></TAG>
        <VALUE><![CDATA[Tipo Mediador]]></VALUE>
        <XPATH><![CDATA[/Entities/Secundaria3/Entidade/Mediador/TipoMediador]]></XPATH>
      </FIELD>
      <FIELD label="Email">
        <TAG><![CDATA[#SECUNDÁRIA_3:MEDIADOR:EMAIL#]]></TAG>
        <VALUE><![CDATA[Email]]></VALUE>
        <XPATH><![CDATA[/Entities/Secundaria3/Entidade/Mediador/Email]]></XPATH>
      </FIELD>
      <FIELD label="Fax">
        <TAG><![CDATA[#SECUNDÁRIA_3:MEDIADOR:FAX#]]></TAG>
        <VALUE><![CDATA[Fax]]></VALUE>
        <XPATH><![CDATA[/Entities/Secundaria3/Entidade/Mediador/Fax]]></XPATH>
      </FIELD>
      <FIELD label="Telefone">
        <TAG><![CDATA[#SECUNDÁRIA_3:MEDIADOR:TELEFONE#]]></TAG>
        <VALUE><![CDATA[Telefone]]></VALUE>
        <XPATH><![CDATA[/Entities/Secundaria3/Entidade/Mediador/Telefone]]></XPATH>
      </FIELD>
      <FIELD label="Nome Abreviado">
        <TAG><![CDATA[#SECUNDÁRIA_3:MEDIADOR:NOME_ABREVIADO#]]></TAG>
        <VALUE><![CDATA[Nome Abreviado]]></VALUE>
        <XPATH><![CDATA[/Entities/Secundaria3/Entidade/Mediador/NomeAbreviado]]></XPATH>
      </FIELD>
      <FIELD label="Nome Social">
        <TAG><![CDATA[#SECUNDÁRIA_3:MEDIADOR:NOME_SOCIAL#]]></TAG>
        <VALUE><![CDATA[Nome Social]]></VALUE>
        <XPATH><![CDATA[/Entities/Secundaria3/Entidade/Mediador/NomeSocial]]></XPATH>
      </FIELD>
      <FIELD label="Numero Mediador">
        <TAG><![CDATA[#SECUNDÁRIA_3:MEDIADOR:NUMERO_MEDIADOR#]]></TAG>
        <VALUE><![CDATA[Numero Mediador]]></VALUE>
        <XPATH><![CDATA[/Entities/Secundaria3/Entidade/Mediador/NumeroMediador]]></XPATH>
      </FIELD>
    </NODE>
    <NODE label="Fundo">
      <FIELD label="Data Extinção">
        <TAG><![CDATA[#SECUNDÁRIA_3:FUNDO:DATA_EXTINÇÃO#]]></TAG>
        <VALUE><![CDATA[Data Extinção]]></VALUE>
        <XPATH><![CDATA[/Entities/Secundaria3/Entidade/Fundo/DataExtinção]]></XPATH>
      </FIELD>
      <FIELD label="Tipo">
        <TAG><![CDATA[#SECUNDÁRIA_3:FUNDO:TIPO#]]></TAG>
        <VALUE><![CDATA[Tipo]]></VALUE>
        <XPATH><![CDATA[/Entities/Secundaria3/Entidade/Fundo/Tipo]]></XPATH>
      </FIELD>
      <FIELD label="NomeAbreviado">
        <TAG><![CDATA[#SECUNDÁRIA_3:FUNDO:NOMEABREVIADO#]]></TAG>
        <VALUE><![CDATA[NomeAbreviado]]></VALUE>
        <XPATH><![CDATA[/Entities/Secundaria3/Entidade/Fundo/NomeAbreviado]]></XPATH>
      </FIELD>
      <FIELD label="Nome">
        <TAG><![CDATA[#SECUNDÁRIA_3:FUNDO:NOME#]]></TAG>
        <VALUE><![CDATA[Nome]]></VALUE>
        <XPATH><![CDATA[/Entities/Secundaria3/Entidade/Fundo/Nome]]></XPATH>
      </FIELD>
      <FIELD label="Numero">
        <TAG><![CDATA[#SECUNDÁRIA_3:FUNDO:NUMERO#]]></TAG>
        <VALUE><![CDATA[Numero]]></VALUE>
        <XPATH><![CDATA[/Entities/Secundaria3/Entidade/Fundo/Numero]]></XPATH>
      </FIELD>
    </NODE>
    <NODE label="Empresa de Seguro">
      <FIELD label="Nome Abreviado">
        <TAG><![CDATA[#SECUNDÁRIA_3:EMPRESA_DE_SEGURO:NOME_ABREVIADO#]]></TAG>
        <VALUE><![CDATA[Nome Abreviado]]></VALUE>
        <XPATH><![CDATA[/Entities/Secundaria3/Entidade/EmpresaSeguro/NomeAbreviado]]></XPATH>
      </FIELD>
      <FIELD label="Nome Social">
        <TAG><![CDATA[#SECUNDÁRIA_3:EMPRESA_DE_SEGURO:NOME_SOCIAL#]]></TAG>
        <VALUE><![CDATA[Nome Social]]></VALUE>
        <XPATH><![CDATA[/Entities/Secundaria3/Entidade/EmpresaSeguro/NomeSocial]]></XPATH>
      </FIELD>
      <FIELD label="Forma Juridica">
        <TAG><![CDATA[#SECUNDÁRIA_3:EMPRESA_DE_SEGURO:FORMA_JURIDICA#]]></TAG>
        <VALUE><![CDATA[Forma Juridica]]></VALUE>
        <XPATH><![CDATA[/Entities/Secundaria3/Entidade/EmpresaSeguro/FormaJuridica]]></XPATH>
      </FIELD>
      <FIELD label="Regime">
        <TAG><![CDATA[#SECUNDÁRIA_3:EMPRESA_DE_SEGURO:REGIME#]]></TAG>
        <VALUE><![CDATA[Regime]]></VALUE>
        <XPATH><![CDATA[/Entities/Secundaria3/Entidade/EmpresaSeguro/Regime]]></XPATH>
      </FIELD>
      <FIELD label="Código Estatístico">
        <TAG><![CDATA[#SECUNDÁRIA_3:EMPRESA_DE_SEGURO:CÓDIGO_ESTATÍSTICO#]]></TAG>
        <VALUE><![CDATA[Código Estatístico]]></VALUE>
        <XPATH><![CDATA[/Entities/Secundaria3/Entidade/EmpresaSeguro/CódigoEstatístico]]></XPATH>
      </FIELD>
      <FIELD label="DtaPublicacaoDR">
        <TAG><![CDATA[#SECUNDÁRIA_3:EMPRESA_DE_SEGURO:DTAPUBLICACAODR#]]></TAG>
        <VALUE><![CDATA[DtaPublicacaoDR]]></VALUE>
        <XPATH><![CDATA[/Entities/Secundaria3/Entidade/EmpresaSeguro/DtaPublicacaoDR]]></XPATH>
      </FIELD>
      <FIELD label="NumeroAgregadoPrincipal">
        <TAG><![CDATA[#SECUNDÁRIA_3:EMPRESA_DE_SEGURO:NUMEROAGREGADOPRINCIPAL#]]></TAG>
        <VALUE><![CDATA[NumeroAgregadoPrincipal]]></VALUE>
        <XPATH><![CDATA[/Entities/Secundaria3/Entidade/EmpresaSeguro/NumeroAgregadoPrincipal]]></XPATH>
      </FIELD>
      <FIELD label="NrNormaAutorizacao">
        <TAG><![CDATA[#SECUNDÁRIA_3:EMPRESA_DE_SEGURO:NRNORMAAUTORIZACAO#]]></TAG>
        <VALUE><![CDATA[NrNormaAutorizacao]]></VALUE>
        <XPATH><![CDATA[/Entities/Secundaria3/Entidade/EmpresaSeguro/NrNormaAutorizacao]]></XPATH>
      </FIELD>
      <FIELD label="DtPublicacaoDrConstituicao">
        <TAG><![CDATA[#SECUNDÁRIA_3:EMPRESA_DE_SEGURO:DTPUBLICACAODRCONSTITUICAO#]]></TAG>
        <VALUE><![CDATA[DtPublicacaoDrConstituicao]]></VALUE>
        <XPATH><![CDATA[/Entities/Secundaria3/Entidade/EmpresaSeguro/DtPublicacaoDrConstituicao]]></XPATH>
      </FIELD>
      <FIELD label="DtaAutorizacaoISP">
        <TAG><![CDATA[#SECUNDÁRIA_3:EMPRESA_DE_SEGURO:DTAAUTORIZACAOISP#]]></TAG>
        <VALUE><![CDATA[DtaAutorizacaoISP]]></VALUE>
        <XPATH><![CDATA[/Entities/Secundaria3/Entidade/EmpresaSeguro/DtaAutorizacaoISP]]></XPATH>
      </FIELD>
      <FIELD label="DtaEncerramento">
        <TAG><![CDATA[#SECUNDÁRIA_3:EMPRESA_DE_SEGURO:DTAENCERRAMENTO#]]></TAG>
        <VALUE><![CDATA[DtaEncerramento]]></VALUE>
        <XPATH><![CDATA[/Entities/Secundaria3/Entidade/EmpresaSeguro/DtaEncerramento]]></XPATH>
      </FIELD>
      <FIELD label="Sigla">
        <TAG><![CDATA[#SECUNDÁRIA_3:EMPRESA_DE_SEGURO:SIGLA#]]></TAG>
        <VALUE><![CDATA[Sigla]]></VALUE>
        <XPATH><![CDATA[/Entities/Secundaria3/Entidade/EmpresaSeguro/Sigla]]></XPATH>
      </FIELD>
      <FIELD label="País Sede">
        <TAG><![CDATA[#SECUNDÁRIA_3:EMPRESA_DE_SEGURO:PAÍS_SEDE#]]></TAG>
        <VALUE><![CDATA[País Sede]]></VALUE>
        <XPATH><![CDATA[/Entities/Secundaria3/Entidade/EmpresaSeguro/PaísSede]]></XPATH>
      </FIELD>
      <FIELD label="Codigo Postal Sede">
        <TAG><![CDATA[#SECUNDÁRIA_3:EMPRESA_DE_SEGURO:CODIGO_POSTAL_SEDE#]]></TAG>
        <VALUE><![CDATA[Codigo Postal Sede]]></VALUE>
        <XPATH><![CDATA[/Entities/Secundaria3/Entidade/EmpresaSeguro/CodigoPostalSede]]></XPATH>
      </FIELD>
      <FIELD label="Morada Sede">
        <TAG><![CDATA[#SECUNDÁRIA_3:EMPRESA_DE_SEGURO:MORADA_SEDE#]]></TAG>
        <VALUE><![CDATA[Morada Sede]]></VALUE>
        <XPATH><![CDATA[/Entities/Secundaria3/Entidade/EmpresaSeguro/MoradaSede]]></XPATH>
      </FIELD>
      <FIELD label="Nome Sede">
        <TAG><![CDATA[#SECUNDÁRIA_3:EMPRESA_DE_SEGURO:NOME_SEDE#]]></TAG>
        <VALUE><![CDATA[Nome Sede]]></VALUE>
        <XPATH><![CDATA[/Entities/Secundaria3/Entidade/EmpresaSeguro/NomeSede]]></XPATH>
      </FIELD>
      <FIELD label="Pais Proveniencia (LPS)">
        <TAG><![CDATA[#SECUNDÁRIA_3:EMPRESA_DE_SEGURO:PAIS_PROVENIENCIA_(LPS)#]]></TAG>
        <VALUE><![CDATA[Pais Proveniencia (LPS)]]></VALUE>
        <XPATH><![CDATA[/Entities/Secundaria3/Entidade/EmpresaSeguro/PaisProveniencia]]></XPATH>
      </FIELD>
      <FIELD label="País">
        <TAG><![CDATA[#SECUNDÁRIA_3:EMPRESA_DE_SEGURO:PAÍS#]]></TAG>
        <VALUE><![CDATA[País]]></VALUE>
        <XPATH><![CDATA[/Entities/Secundaria3/Entidade/EmpresaSeguro/País]]></XPATH>
      </FIELD>
      <FIELD label="Tipo Actividade">
        <TAG><![CDATA[#SECUNDÁRIA_3:EMPRESA_DE_SEGURO:TIPO_ACTIVIDADE#]]></TAG>
        <VALUE><![CDATA[Tipo Actividade]]></VALUE>
        <XPATH><![CDATA[/Entities/Secundaria3/Entidade/EmpresaSeguro/TipoActividade]]></XPATH>
      </FIELD>
      <FIELD label="Fundos de Pensões">
        <TAG><![CDATA[#SECUNDÁRIA_3:EMPRESA_DE_SEGURO:FUNDOS_DE_PENSÕES#]]></TAG>
        <VALUE><![CDATA[Fundos de Pensões]]></VALUE>
        <XPATH><![CDATA[/Entities/Secundaria3/Entidade/EmpresaSeguro/FundosdePensões]]></XPATH>
      </FIELD>
      <FIELD label="Entidades Associadas">
        <TAG><![CDATA[#SECUNDÁRIA_3:EMPRESA_DE_SEGURO:ENTIDADES_ASSOCIADAS#]]></TAG>
        <VALUE><![CDATA[Entidades Associadas]]></VALUE>
        <XPATH><![CDATA[/Entities/Secundaria3/Entidade/EmpresaSeguro/EntidadesAssociadas]]></XPATH>
      </FIELD>
      <FIELD label="Codigo Seguro Operacao">
        <TAG><![CDATA[#SECUNDÁRIA_3:EMPRESA_DE_SEGURO:CODIGO_SEGURO_OPERACAO#]]></TAG>
        <VALUE><![CDATA[Codigo Seguro Operacao]]></VALUE>
        <XPATH><![CDATA[/Entities/Secundaria3/Entidade/EmpresaSeguro/CodigoSeguroOperacao]]></XPATH>
      </FIELD>
      <FIELD label="Codigo Ramo NV">
        <TAG><![CDATA[#SECUNDÁRIA_3:EMPRESA_DE_SEGURO:CODIGO_RAMO_NV#]]></TAG>
        <VALUE><![CDATA[Codigo Ramo NV]]></VALUE>
        <XPATH><![CDATA[/Entities/Secundaria3/Entidade/EmpresaSeguro/CodigoRamoNV]]></XPATH>
      </FIELD>
      <FIELD label="Nome Modalidade NV">
        <TAG><![CDATA[#SECUNDÁRIA_3:EMPRESA_DE_SEGURO:NOME_MODALIDADE_NV#]]></TAG>
        <VALUE><![CDATA[Nome Modalidade NV]]></VALUE>
        <XPATH><![CDATA[/Entities/Secundaria3/Entidade/EmpresaSeguro/NomeModalidadeNV]]></XPATH>
      </FIELD>
      <FIELD label="Nome Grupo Ramo NV">
        <TAG><![CDATA[#SECUNDÁRIA_3:EMPRESA_DE_SEGURO:NOME_GRUPO_RAMO_NV#]]></TAG>
        <VALUE><![CDATA[Nome Grupo Ramo NV]]></VALUE>
        <XPATH><![CDATA[/Entities/Secundaria3/Entidade/EmpresaSeguro/NomeGrupoRamoNV]]></XPATH>
      </FIELD>
      <FIELD label="Codigo Ramo VD">
        <TAG><![CDATA[#SECUNDÁRIA_3:EMPRESA_DE_SEGURO:CODIGO_RAMO_VD#]]></TAG>
        <VALUE><![CDATA[Codigo Ramo VD]]></VALUE>
        <XPATH><![CDATA[/Entities/Secundaria3/Entidade/EmpresaSeguro/CodigoRamoVD]]></XPATH>
      </FIELD>
      <FIELD label="Nome Modalidade VD">
        <TAG><![CDATA[#SECUNDÁRIA_3:EMPRESA_DE_SEGURO:NOME_MODALIDADE_VD#]]></TAG>
        <VALUE><![CDATA[Nome Modalidade VD]]></VALUE>
        <XPATH><![CDATA[/Entities/Secundaria3/Entidade/EmpresaSeguro/NomeModalidadeVD]]></XPATH>
      </FIELD>
      <FIELD label="Nome Grupo Ramo VD">
        <TAG><![CDATA[#SECUNDÁRIA_3:EMPRESA_DE_SEGURO:NOME_GRUPO_RAMO_VD#]]></TAG>
        <VALUE><![CDATA[Nome Grupo Ramo VD]]></VALUE>
        <XPATH><![CDATA[/Entities/Secundaria3/Entidade/EmpresaSeguro/NomeGrupoRamoVD]]></XPATH>
      </FIELD>
      <FIELD label="Nome actuário responsável">
        <TAG><![CDATA[#SECUNDÁRIA_3:EMPRESA_DE_SEGURO:NOME_ACTUÁRIO_RESPONSÁVEL#]]></TAG>
        <VALUE><![CDATA[Nome actuário responsável]]></VALUE>
        <XPATH><![CDATA[/Entities/Secundaria3/Entidade/EmpresaSeguro/Nomeactuárioresponsável]]></XPATH>
      </FIELD>
      <FIELD label="Classes de Seguros">
        <TAG><![CDATA[#SECUNDÁRIA_3:EMPRESA_DE_SEGURO:CLASSES_DE_SEGUROS#]]></TAG>
        <VALUE><![CDATA[Classes de Seguros]]></VALUE>
        <XPATH><![CDATA[/Entities/Secundaria3/Entidade/EmpresaSeguro/ClassesdeSeguros]]></XPATH>
      </FIELD>
      <FIELD label="Autoridade de Supervisão">
        <TAG><![CDATA[#SECUNDÁRIA_3:EMPRESA_DE_SEGURO:AUTORIDADE_DE_SUPERVISÃO#]]></TAG>
        <VALUE><![CDATA[Autoridade de Supervisão]]></VALUE>
        <XPATH><![CDATA[/Entities/Secundaria3/Entidade/EmpresaSeguro/AutoridadedeSupervisão]]></XPATH>
      </FIELD>
      <FIELD label="Codigo Postal Representante">
        <TAG><![CDATA[#SECUNDÁRIA_3:EMPRESA_DE_SEGURO:CODIGO_POSTAL_REPRESENTANTE#]]></TAG>
        <VALUE><![CDATA[Codigo Postal Representante]]></VALUE>
        <XPATH><![CDATA[/Entities/Secundaria3/Entidade/EmpresaSeguro/CodigoPostalRepresentante]]></XPATH>
      </FIELD>
      <FIELD label="Morada Representante">
        <TAG><![CDATA[#SECUNDÁRIA_3:EMPRESA_DE_SEGURO:MORADA_REPRESENTANTE#]]></TAG>
        <VALUE><![CDATA[Morada Representante]]></VALUE>
        <XPATH><![CDATA[/Entities/Secundaria3/Entidade/EmpresaSeguro/MoradaRepresentante]]></XPATH>
      </FIELD>
      <FIELD label="Nome Representante Fiscal">
        <TAG><![CDATA[#SECUNDÁRIA_3:EMPRESA_DE_SEGURO:NOME_REPRESENTANTE_FISCAL#]]></TAG>
        <VALUE><![CDATA[Nome Representante Fiscal]]></VALUE>
        <XPATH><![CDATA[/Entities/Secundaria3/Entidade/EmpresaSeguro/NomeRepresentanteFiscal]]></XPATH>
      </FIELD>
      <FIELD label="Email">
        <TAG><![CDATA[#SECUNDÁRIA_3:EMPRESA_DE_SEGURO:EMAIL#]]></TAG>
        <VALUE><![CDATA[Email]]></VALUE>
        <XPATH><![CDATA[/Entities/Secundaria3/Entidade/EmpresaSeguro/Email]]></XPATH>
      </FIELD>
      <FIELD label="Fax">
        <TAG><![CDATA[#SECUNDÁRIA_3:EMPRESA_DE_SEGURO:FAX#]]></TAG>
        <VALUE><![CDATA[Fax]]></VALUE>
        <XPATH><![CDATA[/Entities/Secundaria3/Entidade/EmpresaSeguro/Fax]]></XPATH>
      </FIELD>
      <FIELD label="Telefone">
        <TAG><![CDATA[#SECUNDÁRIA_3:EMPRESA_DE_SEGURO:TELEFONE#]]></TAG>
        <VALUE><![CDATA[Telefone]]></VALUE>
        <XPATH><![CDATA[/Entities/Secundaria3/Entidade/EmpresaSeguro/Telefone]]></XPATH>
      </FIELD>
    </NODE>
    <NODE label="SGPS">
      <FIELD label="NomeAbreviado">
        <TAG><![CDATA[#SECUNDÁRIA_3:SGPS:NOMEABREVIADO#]]></TAG>
        <VALUE><![CDATA[NomeAbreviado]]></VALUE>
        <XPATH><![CDATA[/Entities/Secundaria3/Entidade/SGPS/NomeAbreviado]]></XPATH>
      </FIELD>
      <FIELD label="Nome">
        <TAG><![CDATA[#SECUNDÁRIA_3:SGPS:NOME#]]></TAG>
        <VALUE><![CDATA[Nome]]></VALUE>
        <XPATH><![CDATA[/Entities/Secundaria3/Entidade/SGPS/NomeSocial]]></XPATH>
      </FIELD>
      <FIELD label="Numero">
        <TAG><![CDATA[#SECUNDÁRIA_3:SGPS:NUMERO#]]></TAG>
        <VALUE><![CDATA[CodigoEstatistico]]></VALUE>
        <XPATH><![CDATA[/Entities/Secundaria3/Entidade/SGPS/CodigoEstatistico]]></XPATH>
      </FIELD>
      <FIELD label="Contas Consolidadas">
        <TAG><![CDATA[#SECUNDÁRIA_3:SGPS:CONTASCONSOLIDADAS#]]></TAG>
        <VALUE><![CDATA[ContasConsolidadas]]></VALUE>
        <XPATH><![CDATA[/Entities/Secundaria3/Entidade/SGPS/ContasConsolidadas]]></XPATH>
      </FIELD>
      <FIELD label="Data de Encerramento">
        <TAG><![CDATA[#SECUNDÁRIA_3:SGPS:DTENCERRAMENTO#]]></TAG>
        <VALUE><![CDATA[DtEncerramento]]></VALUE>
        <XPATH><![CDATA[/Entities/Secundaria3/Entidade/SGPS/DtEncerramento]]></XPATH>
      </FIELD>
      <FIELD label="Telefone">
        <TAG><![CDATA[#SECUNDÁRIA_3:SGPS:TELEFONE#]]></TAG>
        <VALUE><![CDATA[Telefone]]></VALUE>
        <XPATH><![CDATA[/Entities/Secundaria3/Entidade/SGPS/Telefone]]></XPATH>
      </FIELD>
      <FIELD label="Fax">
        <TAG><![CDATA[#SECUNDÁRIA_3:SGPS:FAX#]]></TAG>
        <VALUE><![CDATA[Fax]]></VALUE>
        <XPATH><![CDATA[/Entities/Secundaria3/Entidade/SGPS/Fax]]></XPATH>
      </FIELD>
    </NODE>
    <NODE label="SGFP">
      <FIELD label="NomeAbreviado">
        <TAG><![CDATA[#SECUNDÁRIA_3:SGFP:NOMEABREVIADO#]]></TAG>
        <VALUE><![CDATA[NomeAbreviado]]></VALUE>
        <XPATH><![CDATA[/Entities/Secundaria3/Entidade/SGFP/NomeAbreviado]]></XPATH>
      </FIELD>
      <FIELD label="Nome">
        <TAG><![CDATA[#SECUNDÁRIA_3:SGFP:NOME#]]></TAG>
        <VALUE><![CDATA[Nome]]></VALUE>
        <XPATH><![CDATA[/Entities/Secundaria3/Entidade/SGFP/NomeSocial]]></XPATH>
      </FIELD>
      <FIELD label="Numero">
        <TAG><![CDATA[#SECUNDÁRIA_3:SGFP:NUMERO#]]></TAG>
        <VALUE><![CDATA[CodigoEstatistico]]></VALUE>
        <XPATH><![CDATA[/Entities/Secundaria3/Entidade/SGFP/CodigoEstatistico]]></XPATH>
      </FIELD>
      <FIELD label="Data de Encerramento">
        <TAG><![CDATA[#SECUNDÁRIA_3:SGFP:DTENCERRAMENTO#]]></TAG>
        <VALUE><![CDATA[DtEncerramento]]></VALUE>
        <XPATH><![CDATA[/Entities/Secundaria3/Entidade/SGFP/DtEncerramento]]></XPATH>
      </FIELD>
      <FIELD label="Telefone">
        <TAG><![CDATA[#SECUNDÁRIA_3:SGFP:TELEFONE#]]></TAG>
        <VALUE><![CDATA[Telefone]]></VALUE>
        <XPATH><![CDATA[/Entities/Secundaria3/Entidade/SGFP/Telefone]]></XPATH>
      </FIELD>
      <FIELD label="Fax">
        <TAG><![CDATA[#SECUNDÁRIA_3:SGFP:FAX#]]></TAG>
        <VALUE><![CDATA[Fax]]></VALUE>
        <XPATH><![CDATA[/Entities/Secundaria3/Entidade/SGFP/Fax]]></XPATH>
      </FIELD>
    </NODE>
  </NODE>
</MENU>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5DBC01-544D-4031-BA26-CB973C1A382A}">
  <ds:schemaRefs/>
</ds:datastoreItem>
</file>

<file path=customXml/itemProps2.xml><?xml version="1.0" encoding="utf-8"?>
<ds:datastoreItem xmlns:ds="http://schemas.openxmlformats.org/officeDocument/2006/customXml" ds:itemID="{8D196D7F-90A1-48CC-B69F-917DE15F98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6139</Words>
  <Characters>34996</Characters>
  <Application>Microsoft Office Word</Application>
  <DocSecurity>0</DocSecurity>
  <Lines>291</Lines>
  <Paragraphs>82</Paragraphs>
  <ScaleCrop>false</ScaleCrop>
  <Company/>
  <LinksUpToDate>false</LinksUpToDate>
  <CharactersWithSpaces>41053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2015-07-02T22:38:00Z</dcterms:created>
  <dcterms:modified xsi:type="dcterms:W3CDTF">2015-07-02T22:38:00Z</dcterms:modified>
</cp:coreProperties>
</file>